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865" w:rsidRDefault="00D02865" w:rsidP="00DC49D2">
      <w:pPr>
        <w:widowControl w:val="0"/>
        <w:pBdr>
          <w:bottom w:val="single" w:sz="6" w:space="1" w:color="auto"/>
        </w:pBdr>
        <w:jc w:val="center"/>
        <w:rPr>
          <w:rFonts w:ascii="Times New Roman" w:eastAsia="Times New Roman" w:hAnsi="Times New Roman" w:cs="Times New Roman"/>
          <w:b/>
          <w:sz w:val="28"/>
          <w:lang w:eastAsia="es-AR"/>
        </w:rPr>
      </w:pPr>
      <w:r w:rsidRPr="00D02865">
        <w:rPr>
          <w:rFonts w:ascii="Times New Roman" w:eastAsia="Times New Roman" w:hAnsi="Times New Roman" w:cs="Times New Roman"/>
          <w:b/>
          <w:sz w:val="28"/>
          <w:lang w:eastAsia="es-AR"/>
        </w:rPr>
        <w:t>Compilation of amendments received from States on the preamble</w:t>
      </w:r>
    </w:p>
    <w:p w:rsidR="00D02865" w:rsidRDefault="00D02865" w:rsidP="00DC49D2">
      <w:pPr>
        <w:widowControl w:val="0"/>
        <w:jc w:val="center"/>
        <w:rPr>
          <w:rFonts w:ascii="Times New Roman" w:eastAsia="Times New Roman" w:hAnsi="Times New Roman" w:cs="Times New Roman"/>
          <w:b/>
          <w:sz w:val="28"/>
          <w:highlight w:val="yellow"/>
          <w:lang w:eastAsia="es-AR"/>
        </w:rPr>
      </w:pPr>
    </w:p>
    <w:p w:rsidR="00FE30ED" w:rsidRPr="00922FFB" w:rsidRDefault="00FE30ED" w:rsidP="00DC49D2">
      <w:pPr>
        <w:widowControl w:val="0"/>
        <w:jc w:val="both"/>
        <w:rPr>
          <w:rFonts w:ascii="Times New Roman" w:eastAsia="Times New Roman" w:hAnsi="Times New Roman" w:cs="Times New Roman"/>
          <w:b/>
          <w:sz w:val="28"/>
          <w:lang w:eastAsia="es-AR"/>
        </w:rPr>
      </w:pPr>
      <w:r w:rsidRPr="00922FFB">
        <w:rPr>
          <w:rFonts w:ascii="Times New Roman" w:eastAsia="Times New Roman" w:hAnsi="Times New Roman" w:cs="Times New Roman"/>
          <w:b/>
          <w:sz w:val="28"/>
          <w:highlight w:val="yellow"/>
          <w:lang w:eastAsia="es-AR"/>
        </w:rPr>
        <w:t>ALGERIA</w:t>
      </w:r>
    </w:p>
    <w:p w:rsidR="00FE30ED" w:rsidRPr="00922FFB" w:rsidRDefault="00FE30ED" w:rsidP="00DC49D2">
      <w:pPr>
        <w:widowControl w:val="0"/>
        <w:jc w:val="both"/>
        <w:rPr>
          <w:rFonts w:ascii="Times New Roman" w:eastAsia="Times New Roman" w:hAnsi="Times New Roman" w:cs="Times New Roman"/>
          <w:b/>
          <w:color w:val="FF0000"/>
          <w:lang w:eastAsia="es-AR"/>
        </w:rPr>
      </w:pPr>
    </w:p>
    <w:p w:rsidR="00FE30ED" w:rsidRPr="00922FFB" w:rsidRDefault="00FE30ED" w:rsidP="00DC49D2">
      <w:pPr>
        <w:widowControl w:val="0"/>
        <w:rPr>
          <w:rFonts w:ascii="Times New Roman" w:hAnsi="Times New Roman" w:cs="Times New Roman"/>
          <w:b/>
          <w:bCs/>
          <w:u w:val="single"/>
        </w:rPr>
      </w:pPr>
      <w:r w:rsidRPr="00922FFB">
        <w:rPr>
          <w:rFonts w:ascii="Times New Roman" w:hAnsi="Times New Roman" w:cs="Times New Roman"/>
          <w:b/>
          <w:bCs/>
          <w:u w:val="single"/>
        </w:rPr>
        <w:t>Algeria’s new proposal, to be included in the preamble, on peaceful use of nuclear energy :</w:t>
      </w:r>
    </w:p>
    <w:p w:rsidR="00354166" w:rsidRDefault="00354166" w:rsidP="00DC49D2">
      <w:pPr>
        <w:widowControl w:val="0"/>
        <w:jc w:val="both"/>
        <w:rPr>
          <w:rFonts w:ascii="Times New Roman" w:hAnsi="Times New Roman" w:cs="Times New Roman"/>
        </w:rPr>
      </w:pPr>
    </w:p>
    <w:p w:rsidR="00FE30ED" w:rsidRPr="00922FFB" w:rsidRDefault="00FE30ED" w:rsidP="00DC49D2">
      <w:pPr>
        <w:widowControl w:val="0"/>
        <w:jc w:val="both"/>
        <w:rPr>
          <w:rFonts w:ascii="Times New Roman" w:hAnsi="Times New Roman" w:cs="Times New Roman"/>
        </w:rPr>
      </w:pPr>
      <w:r w:rsidRPr="00922FFB">
        <w:rPr>
          <w:rFonts w:ascii="Times New Roman" w:hAnsi="Times New Roman" w:cs="Times New Roman"/>
        </w:rPr>
        <w:t>Reaffirming that measures of disarmament must be consistent with the inalienable right of all States, without discrimination, to develop, acquire and use nuclear technology, equipment and materials for the peaceful nuclear programmes in accordance with their national priorities, needs and interests, bearing in mind the need to prevent the proliferation of nuclear weapons.</w:t>
      </w:r>
    </w:p>
    <w:p w:rsidR="00FE30ED" w:rsidRPr="00922FFB" w:rsidRDefault="00FE30ED" w:rsidP="00DC49D2">
      <w:pPr>
        <w:widowControl w:val="0"/>
        <w:jc w:val="both"/>
        <w:rPr>
          <w:rFonts w:ascii="Times New Roman" w:hAnsi="Times New Roman" w:cs="Times New Roman"/>
        </w:rPr>
      </w:pPr>
    </w:p>
    <w:p w:rsidR="00FE30ED" w:rsidRPr="00922FFB" w:rsidRDefault="00FE30ED" w:rsidP="00DC49D2">
      <w:pPr>
        <w:widowControl w:val="0"/>
        <w:jc w:val="both"/>
        <w:rPr>
          <w:rFonts w:ascii="Times New Roman" w:hAnsi="Times New Roman" w:cs="Times New Roman"/>
        </w:rPr>
      </w:pPr>
      <w:r w:rsidRPr="00922FFB">
        <w:rPr>
          <w:rFonts w:ascii="Times New Roman" w:hAnsi="Times New Roman" w:cs="Times New Roman"/>
          <w:b/>
          <w:bCs/>
        </w:rPr>
        <w:t>Nb :</w:t>
      </w:r>
      <w:r w:rsidRPr="00922FFB">
        <w:rPr>
          <w:rFonts w:ascii="Times New Roman" w:hAnsi="Times New Roman" w:cs="Times New Roman"/>
        </w:rPr>
        <w:t xml:space="preserve"> the language of this paragraph is quoted from the final document of the SSOD-I </w:t>
      </w:r>
    </w:p>
    <w:p w:rsidR="00B9550E" w:rsidRPr="00922FFB" w:rsidRDefault="00B9550E" w:rsidP="00DC49D2">
      <w:pPr>
        <w:widowControl w:val="0"/>
        <w:pBdr>
          <w:bottom w:val="single" w:sz="6" w:space="1" w:color="auto"/>
        </w:pBdr>
        <w:rPr>
          <w:rFonts w:ascii="Times New Roman" w:hAnsi="Times New Roman" w:cs="Times New Roman"/>
        </w:rPr>
      </w:pPr>
    </w:p>
    <w:p w:rsidR="00FE30ED" w:rsidRPr="00922FFB" w:rsidRDefault="00FE30ED" w:rsidP="00DC49D2">
      <w:pPr>
        <w:widowControl w:val="0"/>
        <w:rPr>
          <w:rFonts w:ascii="Times New Roman" w:hAnsi="Times New Roman" w:cs="Times New Roman"/>
        </w:rPr>
      </w:pPr>
    </w:p>
    <w:p w:rsidR="00E23C9B" w:rsidRPr="00922FFB" w:rsidRDefault="00E23C9B" w:rsidP="00DC49D2">
      <w:pPr>
        <w:widowControl w:val="0"/>
        <w:rPr>
          <w:rFonts w:ascii="Times New Roman" w:hAnsi="Times New Roman" w:cs="Times New Roman"/>
          <w:b/>
          <w:sz w:val="28"/>
        </w:rPr>
      </w:pPr>
      <w:r w:rsidRPr="00922FFB">
        <w:rPr>
          <w:rFonts w:ascii="Times New Roman" w:hAnsi="Times New Roman" w:cs="Times New Roman"/>
          <w:b/>
          <w:sz w:val="28"/>
          <w:highlight w:val="yellow"/>
        </w:rPr>
        <w:t>ARGENTINA</w:t>
      </w:r>
    </w:p>
    <w:p w:rsidR="00E23C9B" w:rsidRPr="00922FFB" w:rsidRDefault="00E23C9B" w:rsidP="00DC49D2">
      <w:pPr>
        <w:widowControl w:val="0"/>
        <w:rPr>
          <w:rFonts w:ascii="Times New Roman" w:hAnsi="Times New Roman" w:cs="Times New Roman"/>
          <w:b/>
        </w:rPr>
      </w:pPr>
    </w:p>
    <w:p w:rsidR="00E23C9B" w:rsidRPr="00922FFB" w:rsidRDefault="00E23C9B" w:rsidP="00DC49D2">
      <w:pPr>
        <w:widowControl w:val="0"/>
        <w:rPr>
          <w:rFonts w:ascii="Times New Roman" w:hAnsi="Times New Roman" w:cs="Times New Roman"/>
          <w:i/>
          <w:iCs/>
        </w:rPr>
      </w:pPr>
      <w:r w:rsidRPr="00922FFB">
        <w:rPr>
          <w:rFonts w:ascii="Times New Roman" w:hAnsi="Times New Roman" w:cs="Times New Roman"/>
          <w:i/>
          <w:iCs/>
        </w:rPr>
        <w:t xml:space="preserve">Proposals submitted by the Delegation of Argentina (06/15/2017) </w:t>
      </w:r>
    </w:p>
    <w:p w:rsidR="00E23C9B" w:rsidRPr="00922FFB" w:rsidRDefault="00E23C9B" w:rsidP="00DC49D2">
      <w:pPr>
        <w:widowControl w:val="0"/>
        <w:rPr>
          <w:rFonts w:ascii="Times New Roman" w:hAnsi="Times New Roman" w:cs="Times New Roman"/>
          <w:b/>
          <w:iCs/>
        </w:rPr>
      </w:pPr>
    </w:p>
    <w:p w:rsidR="00E23C9B" w:rsidRPr="00922FFB" w:rsidRDefault="00E23C9B" w:rsidP="00DC49D2">
      <w:pPr>
        <w:widowControl w:val="0"/>
        <w:rPr>
          <w:rFonts w:ascii="Times New Roman" w:hAnsi="Times New Roman" w:cs="Times New Roman"/>
          <w:b/>
          <w:iCs/>
        </w:rPr>
      </w:pPr>
      <w:r w:rsidRPr="00922FFB">
        <w:rPr>
          <w:rFonts w:ascii="Times New Roman" w:hAnsi="Times New Roman" w:cs="Times New Roman"/>
          <w:b/>
          <w:iCs/>
        </w:rPr>
        <w:t>PP4</w:t>
      </w:r>
    </w:p>
    <w:p w:rsidR="002B6C7D" w:rsidRDefault="002B6C7D" w:rsidP="00DC49D2">
      <w:pPr>
        <w:widowControl w:val="0"/>
        <w:rPr>
          <w:rFonts w:ascii="Times New Roman" w:hAnsi="Times New Roman" w:cs="Times New Roman"/>
          <w:i/>
          <w:iCs/>
        </w:rPr>
      </w:pPr>
    </w:p>
    <w:p w:rsidR="00E23C9B" w:rsidRPr="00922FFB" w:rsidRDefault="00E23C9B" w:rsidP="00DC49D2">
      <w:pPr>
        <w:widowControl w:val="0"/>
        <w:rPr>
          <w:rFonts w:ascii="Times New Roman" w:hAnsi="Times New Roman" w:cs="Times New Roman"/>
          <w:color w:val="FF0000"/>
        </w:rPr>
      </w:pPr>
      <w:r w:rsidRPr="00922FFB">
        <w:rPr>
          <w:rFonts w:ascii="Times New Roman" w:hAnsi="Times New Roman" w:cs="Times New Roman"/>
          <w:i/>
          <w:iCs/>
        </w:rPr>
        <w:t xml:space="preserve">Basing themselves </w:t>
      </w:r>
      <w:r w:rsidRPr="00922FFB">
        <w:rPr>
          <w:rFonts w:ascii="Times New Roman" w:hAnsi="Times New Roman" w:cs="Times New Roman"/>
        </w:rPr>
        <w:t>on the principles and rules of international humanitarian law, in particular the principle that the right of parties to an armed conflict to choose methods or means of warfare is not unlimited</w:t>
      </w:r>
      <w:r w:rsidRPr="00922FFB">
        <w:rPr>
          <w:rFonts w:ascii="Times New Roman" w:hAnsi="Times New Roman" w:cs="Times New Roman"/>
          <w:color w:val="FF0000"/>
        </w:rPr>
        <w:t>.</w:t>
      </w:r>
    </w:p>
    <w:p w:rsidR="00B70F38" w:rsidRDefault="00B70F38" w:rsidP="00DC49D2">
      <w:pPr>
        <w:widowControl w:val="0"/>
        <w:rPr>
          <w:rFonts w:ascii="Times New Roman" w:hAnsi="Times New Roman" w:cs="Times New Roman"/>
          <w:b/>
        </w:rPr>
      </w:pPr>
    </w:p>
    <w:p w:rsidR="00E23C9B" w:rsidRPr="00922FFB" w:rsidRDefault="00E23C9B" w:rsidP="00DC49D2">
      <w:pPr>
        <w:widowControl w:val="0"/>
        <w:rPr>
          <w:rFonts w:ascii="Times New Roman" w:hAnsi="Times New Roman" w:cs="Times New Roman"/>
          <w:b/>
        </w:rPr>
      </w:pPr>
      <w:r w:rsidRPr="00922FFB">
        <w:rPr>
          <w:rFonts w:ascii="Times New Roman" w:hAnsi="Times New Roman" w:cs="Times New Roman"/>
          <w:b/>
        </w:rPr>
        <w:t>PP 8</w:t>
      </w:r>
    </w:p>
    <w:p w:rsidR="00E23C9B" w:rsidRPr="00922FFB" w:rsidRDefault="00E23C9B" w:rsidP="00DC49D2">
      <w:pPr>
        <w:widowControl w:val="0"/>
        <w:rPr>
          <w:rFonts w:ascii="Times New Roman" w:hAnsi="Times New Roman" w:cs="Times New Roman"/>
          <w:i/>
          <w:iCs/>
        </w:rPr>
      </w:pPr>
    </w:p>
    <w:p w:rsidR="00E23C9B" w:rsidRPr="00922FFB" w:rsidRDefault="00E23C9B" w:rsidP="00DC49D2">
      <w:pPr>
        <w:widowControl w:val="0"/>
        <w:rPr>
          <w:rFonts w:ascii="Times New Roman" w:hAnsi="Times New Roman" w:cs="Times New Roman"/>
        </w:rPr>
      </w:pPr>
      <w:r w:rsidRPr="00922FFB">
        <w:rPr>
          <w:rFonts w:ascii="Times New Roman" w:hAnsi="Times New Roman" w:cs="Times New Roman"/>
          <w:i/>
          <w:iCs/>
        </w:rPr>
        <w:t xml:space="preserve">Bearing in mind </w:t>
      </w:r>
      <w:r w:rsidRPr="00922FFB">
        <w:rPr>
          <w:rFonts w:ascii="Times New Roman" w:hAnsi="Times New Roman" w:cs="Times New Roman"/>
        </w:rPr>
        <w:t xml:space="preserve">that the prohibition of nuclear weapons </w:t>
      </w:r>
      <w:r w:rsidRPr="00922FFB">
        <w:rPr>
          <w:rFonts w:ascii="Times New Roman" w:hAnsi="Times New Roman" w:cs="Times New Roman"/>
          <w:strike/>
        </w:rPr>
        <w:t xml:space="preserve">would be </w:t>
      </w:r>
      <w:r w:rsidRPr="00922FFB">
        <w:rPr>
          <w:rFonts w:ascii="Times New Roman" w:hAnsi="Times New Roman" w:cs="Times New Roman"/>
        </w:rPr>
        <w:t xml:space="preserve"> </w:t>
      </w:r>
      <w:r w:rsidRPr="00922FFB">
        <w:rPr>
          <w:rFonts w:ascii="Times New Roman" w:hAnsi="Times New Roman" w:cs="Times New Roman"/>
          <w:color w:val="FF0000"/>
        </w:rPr>
        <w:t>is</w:t>
      </w:r>
      <w:r w:rsidRPr="00922FFB">
        <w:rPr>
          <w:rFonts w:ascii="Times New Roman" w:hAnsi="Times New Roman" w:cs="Times New Roman"/>
        </w:rPr>
        <w:t xml:space="preserve"> an important contribution towards comprehensive nuclear disarmament.</w:t>
      </w:r>
    </w:p>
    <w:p w:rsidR="00E23C9B" w:rsidRPr="00922FFB" w:rsidRDefault="00E23C9B" w:rsidP="00DC49D2">
      <w:pPr>
        <w:widowControl w:val="0"/>
        <w:rPr>
          <w:rFonts w:ascii="Times New Roman" w:hAnsi="Times New Roman" w:cs="Times New Roman"/>
        </w:rPr>
      </w:pPr>
    </w:p>
    <w:p w:rsidR="00E23C9B" w:rsidRPr="00922FFB" w:rsidRDefault="00E23C9B" w:rsidP="00DC49D2">
      <w:pPr>
        <w:widowControl w:val="0"/>
        <w:jc w:val="both"/>
        <w:rPr>
          <w:rFonts w:ascii="Times New Roman" w:hAnsi="Times New Roman" w:cs="Times New Roman"/>
          <w:b/>
          <w:i/>
          <w:color w:val="FF0000"/>
        </w:rPr>
      </w:pPr>
      <w:r w:rsidRPr="00922FFB">
        <w:rPr>
          <w:rFonts w:ascii="Times New Roman" w:eastAsia="Times New Roman" w:hAnsi="Times New Roman" w:cs="Times New Roman"/>
          <w:b/>
          <w:i/>
          <w:color w:val="FF0000"/>
          <w:shd w:val="clear" w:color="auto" w:fill="FFFFFF"/>
        </w:rPr>
        <w:t>PP8bis</w:t>
      </w:r>
      <w:r w:rsidRPr="00922FFB">
        <w:rPr>
          <w:rFonts w:ascii="Times New Roman" w:eastAsia="Times New Roman" w:hAnsi="Times New Roman" w:cs="Times New Roman"/>
          <w:i/>
          <w:color w:val="FF0000"/>
          <w:shd w:val="clear" w:color="auto" w:fill="FFFFFF"/>
        </w:rPr>
        <w:t xml:space="preserve"> “Cognizant of the fact that the risk of nuclear weapons use with their unacceptable consequences can only be avoided when all nuclear weapons have been eliminated.”</w:t>
      </w:r>
    </w:p>
    <w:p w:rsidR="00E23C9B" w:rsidRPr="00922FFB" w:rsidRDefault="00E23C9B" w:rsidP="00DC49D2">
      <w:pPr>
        <w:widowControl w:val="0"/>
        <w:jc w:val="both"/>
        <w:rPr>
          <w:rFonts w:ascii="Times New Roman" w:eastAsia="Times New Roman" w:hAnsi="Times New Roman" w:cs="Times New Roman"/>
          <w:i/>
          <w:color w:val="FF0000"/>
          <w:lang w:eastAsia="es-AR"/>
        </w:rPr>
      </w:pPr>
      <w:r w:rsidRPr="00922FFB">
        <w:rPr>
          <w:rFonts w:ascii="Times New Roman" w:hAnsi="Times New Roman" w:cs="Times New Roman"/>
          <w:i/>
          <w:color w:val="FF0000"/>
        </w:rPr>
        <w:t xml:space="preserve"> </w:t>
      </w:r>
      <w:r w:rsidRPr="00922FFB">
        <w:rPr>
          <w:rFonts w:ascii="Times New Roman" w:hAnsi="Times New Roman" w:cs="Times New Roman"/>
          <w:b/>
          <w:i/>
          <w:color w:val="FF0000"/>
        </w:rPr>
        <w:t>PP8 ter</w:t>
      </w:r>
      <w:r w:rsidRPr="00922FFB">
        <w:rPr>
          <w:rFonts w:ascii="Times New Roman" w:hAnsi="Times New Roman" w:cs="Times New Roman"/>
          <w:i/>
          <w:color w:val="FF0000"/>
        </w:rPr>
        <w:t xml:space="preserve"> </w:t>
      </w:r>
      <w:r w:rsidRPr="00922FFB">
        <w:rPr>
          <w:rFonts w:ascii="Times New Roman" w:eastAsia="Times New Roman" w:hAnsi="Times New Roman" w:cs="Times New Roman"/>
          <w:i/>
          <w:color w:val="FF0000"/>
          <w:lang w:eastAsia="es-AR"/>
        </w:rPr>
        <w:t xml:space="preserve">“Recalling the obligation set forth in Article VI of the Nuclear Non Proliferation Treaty” </w:t>
      </w:r>
    </w:p>
    <w:p w:rsidR="00E23C9B" w:rsidRPr="00922FFB" w:rsidRDefault="00E23C9B" w:rsidP="00DC49D2">
      <w:pPr>
        <w:widowControl w:val="0"/>
        <w:jc w:val="both"/>
        <w:rPr>
          <w:rFonts w:ascii="Times New Roman" w:eastAsia="Times New Roman" w:hAnsi="Times New Roman" w:cs="Times New Roman"/>
          <w:i/>
          <w:color w:val="FF0000"/>
          <w:lang w:eastAsia="es-AR"/>
        </w:rPr>
      </w:pPr>
    </w:p>
    <w:p w:rsidR="00E23C9B" w:rsidRPr="00922FFB" w:rsidRDefault="00E23C9B" w:rsidP="00DC49D2">
      <w:pPr>
        <w:widowControl w:val="0"/>
        <w:rPr>
          <w:rFonts w:ascii="Times New Roman" w:hAnsi="Times New Roman" w:cs="Times New Roman"/>
          <w:b/>
        </w:rPr>
      </w:pPr>
      <w:r w:rsidRPr="00922FFB">
        <w:rPr>
          <w:rFonts w:ascii="Times New Roman" w:hAnsi="Times New Roman" w:cs="Times New Roman"/>
          <w:b/>
        </w:rPr>
        <w:t>PP 13</w:t>
      </w:r>
    </w:p>
    <w:p w:rsidR="00E23C9B" w:rsidRPr="00922FFB" w:rsidRDefault="00E23C9B" w:rsidP="00DC49D2">
      <w:pPr>
        <w:widowControl w:val="0"/>
        <w:jc w:val="both"/>
        <w:rPr>
          <w:rFonts w:ascii="Times New Roman" w:eastAsia="Times New Roman" w:hAnsi="Times New Roman" w:cs="Times New Roman"/>
          <w:i/>
          <w:color w:val="FF0000"/>
          <w:lang w:eastAsia="es-AR"/>
        </w:rPr>
      </w:pPr>
    </w:p>
    <w:p w:rsidR="00E23C9B" w:rsidRPr="00922FFB" w:rsidRDefault="00E23C9B" w:rsidP="00DC49D2">
      <w:pPr>
        <w:widowControl w:val="0"/>
        <w:jc w:val="both"/>
        <w:rPr>
          <w:rFonts w:ascii="Times New Roman" w:hAnsi="Times New Roman" w:cs="Times New Roman"/>
          <w:i/>
          <w:color w:val="FF0000"/>
        </w:rPr>
      </w:pPr>
      <w:r w:rsidRPr="00922FFB">
        <w:rPr>
          <w:rFonts w:ascii="Times New Roman" w:hAnsi="Times New Roman" w:cs="Times New Roman"/>
          <w:i/>
          <w:color w:val="FF0000"/>
        </w:rPr>
        <w:t>“Reaffirming the crucial importance of the Treaty on the Non Proliferation of Nuclear Weapons as the cornerstone of the international nuclear non proliferation regime and an essential foundation for the pursuit of the nuclear disarmament.</w:t>
      </w:r>
    </w:p>
    <w:p w:rsidR="00E23C9B" w:rsidRPr="00922FFB" w:rsidRDefault="00E23C9B" w:rsidP="00DC49D2">
      <w:pPr>
        <w:widowControl w:val="0"/>
        <w:jc w:val="both"/>
        <w:rPr>
          <w:rFonts w:ascii="Times New Roman" w:hAnsi="Times New Roman" w:cs="Times New Roman"/>
          <w:i/>
          <w:color w:val="FF0000"/>
        </w:rPr>
      </w:pPr>
    </w:p>
    <w:p w:rsidR="00E23C9B" w:rsidRPr="00922FFB" w:rsidRDefault="00E23C9B" w:rsidP="00DC49D2">
      <w:pPr>
        <w:widowControl w:val="0"/>
        <w:jc w:val="both"/>
        <w:rPr>
          <w:rFonts w:ascii="Times New Roman" w:hAnsi="Times New Roman" w:cs="Times New Roman"/>
          <w:i/>
          <w:color w:val="FF0000"/>
        </w:rPr>
      </w:pPr>
      <w:r w:rsidRPr="00922FFB">
        <w:rPr>
          <w:rFonts w:ascii="Times New Roman" w:hAnsi="Times New Roman" w:cs="Times New Roman"/>
          <w:i/>
          <w:color w:val="FF0000"/>
        </w:rPr>
        <w:t>Stressing the vital importance of the Comprehensive Nuclear Test Ban Treaty as a core element of the nuclear disarmament and non proliferation regime.</w:t>
      </w:r>
    </w:p>
    <w:p w:rsidR="00E23C9B" w:rsidRPr="00922FFB" w:rsidRDefault="00E23C9B" w:rsidP="00DC49D2">
      <w:pPr>
        <w:widowControl w:val="0"/>
        <w:jc w:val="both"/>
        <w:rPr>
          <w:rFonts w:ascii="Times New Roman" w:hAnsi="Times New Roman" w:cs="Times New Roman"/>
          <w:i/>
          <w:color w:val="FF0000"/>
        </w:rPr>
      </w:pPr>
    </w:p>
    <w:p w:rsidR="00E23C9B" w:rsidRPr="002B6C7D" w:rsidRDefault="00E23C9B" w:rsidP="002B6C7D">
      <w:pPr>
        <w:widowControl w:val="0"/>
        <w:jc w:val="both"/>
        <w:rPr>
          <w:rFonts w:ascii="Times New Roman" w:hAnsi="Times New Roman" w:cs="Times New Roman"/>
          <w:i/>
          <w:color w:val="FF0000"/>
        </w:rPr>
      </w:pPr>
      <w:r w:rsidRPr="00922FFB">
        <w:rPr>
          <w:rFonts w:ascii="Times New Roman" w:hAnsi="Times New Roman" w:cs="Times New Roman"/>
          <w:i/>
          <w:color w:val="FF0000"/>
        </w:rPr>
        <w:t>Affirming the contribution of the treaties establishing nuclear weapon free zones toward strengthening the nuclear non proliferation regime and to realizing the objective of nuclear disarmament.”</w:t>
      </w:r>
    </w:p>
    <w:p w:rsidR="00FE30ED" w:rsidRPr="00922FFB" w:rsidRDefault="00FE30ED" w:rsidP="00DC49D2">
      <w:pPr>
        <w:widowControl w:val="0"/>
        <w:rPr>
          <w:rFonts w:ascii="Times New Roman" w:hAnsi="Times New Roman" w:cs="Times New Roman"/>
        </w:rPr>
      </w:pPr>
    </w:p>
    <w:p w:rsidR="00E23C9B" w:rsidRPr="00DC49D2" w:rsidRDefault="00E23C9B" w:rsidP="00DC49D2">
      <w:pPr>
        <w:pStyle w:val="p1"/>
        <w:widowControl w:val="0"/>
        <w:rPr>
          <w:rStyle w:val="apple-converted-space"/>
          <w:b/>
          <w:sz w:val="28"/>
          <w:szCs w:val="24"/>
        </w:rPr>
      </w:pPr>
      <w:r w:rsidRPr="00922FFB">
        <w:rPr>
          <w:rStyle w:val="apple-converted-space"/>
          <w:b/>
          <w:sz w:val="28"/>
          <w:szCs w:val="24"/>
          <w:highlight w:val="yellow"/>
        </w:rPr>
        <w:lastRenderedPageBreak/>
        <w:t>AUSTRIA</w:t>
      </w:r>
    </w:p>
    <w:p w:rsidR="002B6C7D" w:rsidRDefault="002B6C7D" w:rsidP="00DC49D2">
      <w:pPr>
        <w:widowControl w:val="0"/>
        <w:rPr>
          <w:rFonts w:ascii="Times New Roman" w:hAnsi="Times New Roman" w:cs="Times New Roman"/>
        </w:rPr>
      </w:pPr>
    </w:p>
    <w:p w:rsidR="00E23C9B" w:rsidRPr="00922FFB" w:rsidRDefault="00E23C9B" w:rsidP="00DC49D2">
      <w:pPr>
        <w:widowControl w:val="0"/>
        <w:rPr>
          <w:rFonts w:ascii="Times New Roman" w:hAnsi="Times New Roman" w:cs="Times New Roman"/>
        </w:rPr>
      </w:pPr>
      <w:r w:rsidRPr="00922FFB">
        <w:rPr>
          <w:rFonts w:ascii="Times New Roman" w:hAnsi="Times New Roman" w:cs="Times New Roman"/>
        </w:rPr>
        <w:t>Mindful that the catastrophic consequences of a nuclear weapon detonation, whether by accident, miscalculation or design, cannot be adequately addressed, and that the only way to guarantee that nuclear weapons will never be used again is through their total elimination, </w:t>
      </w:r>
      <w:r w:rsidRPr="00922FFB">
        <w:rPr>
          <w:rFonts w:ascii="Times New Roman" w:hAnsi="Times New Roman" w:cs="Times New Roman"/>
        </w:rPr>
        <w:br/>
      </w:r>
      <w:r w:rsidRPr="00922FFB">
        <w:rPr>
          <w:rFonts w:ascii="Times New Roman" w:hAnsi="Times New Roman" w:cs="Times New Roman"/>
        </w:rPr>
        <w:br/>
        <w:t>Emphasizing that the consequences of a nuclear weapon explosion and the risks associated with nuclear weapons concern the security of all humanity and that all States share the responsibility to prevent any use of nuclear weapons, </w:t>
      </w:r>
    </w:p>
    <w:p w:rsidR="00E23C9B" w:rsidRPr="00922FFB" w:rsidRDefault="00E23C9B" w:rsidP="00DC49D2">
      <w:pPr>
        <w:widowControl w:val="0"/>
        <w:pBdr>
          <w:bottom w:val="single" w:sz="6" w:space="1" w:color="auto"/>
        </w:pBdr>
        <w:rPr>
          <w:rFonts w:ascii="Times New Roman" w:hAnsi="Times New Roman" w:cs="Times New Roman"/>
        </w:rPr>
      </w:pPr>
    </w:p>
    <w:p w:rsidR="00E23C9B" w:rsidRPr="00922FFB" w:rsidRDefault="00E23C9B" w:rsidP="00DC49D2">
      <w:pPr>
        <w:widowControl w:val="0"/>
        <w:rPr>
          <w:rFonts w:ascii="Times New Roman" w:hAnsi="Times New Roman" w:cs="Times New Roman"/>
        </w:rPr>
      </w:pPr>
    </w:p>
    <w:p w:rsidR="00E23C9B" w:rsidRPr="00922FFB" w:rsidRDefault="00E23C9B" w:rsidP="00DC49D2">
      <w:pPr>
        <w:widowControl w:val="0"/>
        <w:rPr>
          <w:rFonts w:ascii="Times New Roman" w:hAnsi="Times New Roman" w:cs="Times New Roman"/>
          <w:b/>
          <w:sz w:val="28"/>
        </w:rPr>
      </w:pPr>
      <w:r w:rsidRPr="00922FFB">
        <w:rPr>
          <w:rFonts w:ascii="Times New Roman" w:hAnsi="Times New Roman" w:cs="Times New Roman"/>
          <w:b/>
          <w:sz w:val="28"/>
          <w:highlight w:val="yellow"/>
        </w:rPr>
        <w:t>BRAZIL</w:t>
      </w:r>
    </w:p>
    <w:p w:rsidR="00E23C9B" w:rsidRPr="00922FFB" w:rsidRDefault="00E23C9B" w:rsidP="00DC49D2">
      <w:pPr>
        <w:widowControl w:val="0"/>
        <w:rPr>
          <w:rFonts w:ascii="Times New Roman" w:eastAsia="Times New Roman" w:hAnsi="Times New Roman" w:cs="Times New Roman"/>
          <w:i/>
        </w:rPr>
      </w:pPr>
    </w:p>
    <w:p w:rsidR="00E23C9B" w:rsidRPr="00922FFB" w:rsidRDefault="00E23C9B" w:rsidP="00DC49D2">
      <w:pPr>
        <w:widowControl w:val="0"/>
        <w:rPr>
          <w:rFonts w:ascii="Times New Roman" w:eastAsia="Times New Roman" w:hAnsi="Times New Roman" w:cs="Times New Roman"/>
        </w:rPr>
      </w:pPr>
      <w:r w:rsidRPr="00922FFB">
        <w:rPr>
          <w:rFonts w:ascii="Times New Roman" w:eastAsia="Times New Roman" w:hAnsi="Times New Roman" w:cs="Times New Roman"/>
          <w:i/>
        </w:rPr>
        <w:t xml:space="preserve">PP3: Mindful </w:t>
      </w:r>
      <w:r w:rsidRPr="00922FFB">
        <w:rPr>
          <w:rFonts w:ascii="Times New Roman" w:eastAsia="Times New Roman" w:hAnsi="Times New Roman" w:cs="Times New Roman"/>
        </w:rPr>
        <w:t xml:space="preserve">of the </w:t>
      </w:r>
      <w:ins w:id="0" w:author="Larissa Calza" w:date="2017-06-15T17:38:00Z">
        <w:r w:rsidRPr="00922FFB">
          <w:rPr>
            <w:rFonts w:ascii="Times New Roman" w:eastAsia="Times New Roman" w:hAnsi="Times New Roman" w:cs="Times New Roman"/>
          </w:rPr>
          <w:t xml:space="preserve">unacceptable </w:t>
        </w:r>
      </w:ins>
      <w:r w:rsidRPr="00922FFB">
        <w:rPr>
          <w:rFonts w:ascii="Times New Roman" w:eastAsia="Times New Roman" w:hAnsi="Times New Roman" w:cs="Times New Roman"/>
        </w:rPr>
        <w:t>suffering of the victims of the use of nuclear weapons as</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well as of those affected by the testing of nuclear weapons,</w:t>
      </w:r>
    </w:p>
    <w:p w:rsidR="00E23C9B" w:rsidRPr="00922FFB" w:rsidRDefault="00E23C9B" w:rsidP="00DC49D2">
      <w:pPr>
        <w:widowControl w:val="0"/>
        <w:rPr>
          <w:rFonts w:ascii="Times New Roman" w:eastAsia="Times New Roman" w:hAnsi="Times New Roman" w:cs="Times New Roman"/>
        </w:rPr>
      </w:pPr>
    </w:p>
    <w:p w:rsidR="00E23C9B" w:rsidRPr="00922FFB" w:rsidRDefault="00E23C9B" w:rsidP="00DC49D2">
      <w:pPr>
        <w:pStyle w:val="p1"/>
        <w:widowControl w:val="0"/>
        <w:rPr>
          <w:rStyle w:val="apple-converted-space"/>
          <w:sz w:val="24"/>
          <w:szCs w:val="24"/>
        </w:rPr>
      </w:pPr>
      <w:r w:rsidRPr="00922FFB">
        <w:rPr>
          <w:i/>
          <w:iCs/>
          <w:sz w:val="24"/>
          <w:szCs w:val="24"/>
        </w:rPr>
        <w:t xml:space="preserve">PP 8: Stressing </w:t>
      </w:r>
      <w:r w:rsidRPr="00922FFB">
        <w:rPr>
          <w:sz w:val="24"/>
          <w:szCs w:val="24"/>
        </w:rPr>
        <w:t xml:space="preserve">the urgent need to achieve further effective measures of nuclear disarmament in order to facilitate the </w:t>
      </w:r>
      <w:ins w:id="1" w:author="Larissa Calza" w:date="2017-06-15T17:42:00Z">
        <w:r w:rsidRPr="00922FFB">
          <w:rPr>
            <w:sz w:val="24"/>
            <w:szCs w:val="24"/>
          </w:rPr>
          <w:t xml:space="preserve">total </w:t>
        </w:r>
      </w:ins>
      <w:r w:rsidRPr="00922FFB">
        <w:rPr>
          <w:sz w:val="24"/>
          <w:szCs w:val="24"/>
        </w:rPr>
        <w:t xml:space="preserve">elimination </w:t>
      </w:r>
      <w:del w:id="2" w:author="Larissa Calza" w:date="2017-06-15T17:42:00Z">
        <w:r w:rsidRPr="00922FFB" w:rsidDel="000616A3">
          <w:rPr>
            <w:sz w:val="24"/>
            <w:szCs w:val="24"/>
          </w:rPr>
          <w:delText xml:space="preserve">from national arsenals </w:delText>
        </w:r>
      </w:del>
      <w:r w:rsidRPr="00922FFB">
        <w:rPr>
          <w:sz w:val="24"/>
          <w:szCs w:val="24"/>
        </w:rPr>
        <w:t>of nuclear weapons and the means of their delivery,</w:t>
      </w:r>
      <w:r w:rsidRPr="00922FFB">
        <w:rPr>
          <w:rStyle w:val="apple-converted-space"/>
          <w:sz w:val="24"/>
          <w:szCs w:val="24"/>
        </w:rPr>
        <w:t> </w:t>
      </w:r>
    </w:p>
    <w:p w:rsidR="00E23C9B" w:rsidRPr="00922FFB" w:rsidRDefault="00E23C9B" w:rsidP="00DC49D2">
      <w:pPr>
        <w:pStyle w:val="p1"/>
        <w:widowControl w:val="0"/>
        <w:rPr>
          <w:rStyle w:val="apple-converted-space"/>
          <w:sz w:val="24"/>
          <w:szCs w:val="24"/>
        </w:rPr>
      </w:pPr>
    </w:p>
    <w:p w:rsidR="00E23C9B" w:rsidRPr="00922FFB" w:rsidRDefault="00E23C9B" w:rsidP="00DC49D2">
      <w:pPr>
        <w:pStyle w:val="p1"/>
        <w:widowControl w:val="0"/>
        <w:rPr>
          <w:ins w:id="3" w:author="Larissa Calza" w:date="2017-06-16T12:28:00Z"/>
          <w:rStyle w:val="apple-converted-space"/>
          <w:sz w:val="24"/>
          <w:szCs w:val="24"/>
        </w:rPr>
      </w:pPr>
      <w:r w:rsidRPr="00922FFB">
        <w:rPr>
          <w:rStyle w:val="apple-converted-space"/>
          <w:i/>
          <w:sz w:val="24"/>
          <w:szCs w:val="24"/>
        </w:rPr>
        <w:t>PP 13</w:t>
      </w:r>
      <w:r w:rsidRPr="00922FFB">
        <w:rPr>
          <w:rStyle w:val="apple-converted-space"/>
          <w:sz w:val="24"/>
          <w:szCs w:val="24"/>
        </w:rPr>
        <w:t xml:space="preserve">: </w:t>
      </w:r>
      <w:ins w:id="4" w:author="Larissa Calza" w:date="2017-06-16T12:28:00Z">
        <w:r w:rsidRPr="00922FFB">
          <w:rPr>
            <w:rStyle w:val="apple-converted-space"/>
            <w:i/>
            <w:sz w:val="24"/>
            <w:szCs w:val="24"/>
          </w:rPr>
          <w:t xml:space="preserve">Reaffirming </w:t>
        </w:r>
        <w:r w:rsidRPr="00922FFB">
          <w:rPr>
            <w:rStyle w:val="apple-converted-space"/>
            <w:sz w:val="24"/>
            <w:szCs w:val="24"/>
          </w:rPr>
          <w:t>that the full and effective implementation of the Treaty on the Non-Proliferation of Nuclear Weapons has a vital role in promoting international peace and security,</w:t>
        </w:r>
      </w:ins>
    </w:p>
    <w:p w:rsidR="00E23C9B" w:rsidRPr="00922FFB" w:rsidRDefault="00E23C9B" w:rsidP="00DC49D2">
      <w:pPr>
        <w:pStyle w:val="p1"/>
        <w:widowControl w:val="0"/>
        <w:rPr>
          <w:ins w:id="5" w:author="Larissa Calza" w:date="2017-06-16T12:28:00Z"/>
          <w:rStyle w:val="apple-converted-space"/>
          <w:sz w:val="24"/>
          <w:szCs w:val="24"/>
        </w:rPr>
      </w:pPr>
    </w:p>
    <w:p w:rsidR="00E23C9B" w:rsidRPr="00922FFB" w:rsidRDefault="00E23C9B" w:rsidP="00DC49D2">
      <w:pPr>
        <w:pStyle w:val="p1"/>
        <w:widowControl w:val="0"/>
        <w:rPr>
          <w:ins w:id="6" w:author="Larissa Calza" w:date="2017-06-16T12:28:00Z"/>
          <w:rStyle w:val="apple-converted-space"/>
          <w:sz w:val="24"/>
          <w:szCs w:val="24"/>
        </w:rPr>
      </w:pPr>
      <w:ins w:id="7" w:author="Larissa Calza" w:date="2017-06-16T12:28:00Z">
        <w:r w:rsidRPr="00922FFB">
          <w:rPr>
            <w:rStyle w:val="apple-converted-space"/>
            <w:i/>
            <w:sz w:val="24"/>
            <w:szCs w:val="24"/>
          </w:rPr>
          <w:t>Recognizing</w:t>
        </w:r>
        <w:r w:rsidRPr="00922FFB">
          <w:rPr>
            <w:rStyle w:val="apple-converted-space"/>
            <w:sz w:val="24"/>
            <w:szCs w:val="24"/>
          </w:rPr>
          <w:t xml:space="preserve"> the continued vital importance of the entry into force of the Comprehensive Nuclear-Test-Ban Treaty to the advancement of nuclear disarmament and nuclear non-proliferation objectives,</w:t>
        </w:r>
      </w:ins>
    </w:p>
    <w:p w:rsidR="00E23C9B" w:rsidRPr="00922FFB" w:rsidRDefault="00E23C9B" w:rsidP="00DC49D2">
      <w:pPr>
        <w:pStyle w:val="p1"/>
        <w:widowControl w:val="0"/>
        <w:rPr>
          <w:ins w:id="8" w:author="Larissa Calza" w:date="2017-06-16T12:28:00Z"/>
          <w:rStyle w:val="apple-converted-space"/>
          <w:sz w:val="24"/>
          <w:szCs w:val="24"/>
        </w:rPr>
      </w:pPr>
    </w:p>
    <w:p w:rsidR="00E23C9B" w:rsidRPr="00922FFB" w:rsidRDefault="00E23C9B" w:rsidP="00DC49D2">
      <w:pPr>
        <w:pStyle w:val="p1"/>
        <w:widowControl w:val="0"/>
        <w:rPr>
          <w:rStyle w:val="apple-converted-space"/>
          <w:sz w:val="24"/>
          <w:szCs w:val="24"/>
        </w:rPr>
      </w:pPr>
      <w:ins w:id="9" w:author="Larissa Calza" w:date="2017-06-16T12:28:00Z">
        <w:r w:rsidRPr="00922FFB">
          <w:rPr>
            <w:rStyle w:val="apple-converted-space"/>
            <w:i/>
            <w:sz w:val="24"/>
            <w:szCs w:val="24"/>
          </w:rPr>
          <w:t>Reaffirming</w:t>
        </w:r>
        <w:r w:rsidRPr="00922FFB">
          <w:rPr>
            <w:rStyle w:val="apple-converted-space"/>
            <w:sz w:val="24"/>
            <w:szCs w:val="24"/>
          </w:rPr>
          <w:t xml:space="preserve"> the conviction that the establishment of the internationally recognized nuclear-weapon-free zones on the basis of arrangements freely arrived at among the States of the region concerned enhances global and regional peace and security, strengthens the nuclear non-proliferation regime and contributes towards realizing the objectives of nuclear disarmament,</w:t>
        </w:r>
      </w:ins>
    </w:p>
    <w:p w:rsidR="00E23C9B" w:rsidRPr="00922FFB" w:rsidRDefault="00E23C9B" w:rsidP="00DC49D2">
      <w:pPr>
        <w:pStyle w:val="p1"/>
        <w:widowControl w:val="0"/>
        <w:rPr>
          <w:rStyle w:val="apple-converted-space"/>
          <w:i/>
          <w:sz w:val="24"/>
          <w:szCs w:val="24"/>
        </w:rPr>
      </w:pPr>
    </w:p>
    <w:p w:rsidR="00E23C9B" w:rsidRPr="00922FFB" w:rsidRDefault="00E23C9B" w:rsidP="00DC49D2">
      <w:pPr>
        <w:pStyle w:val="p1"/>
        <w:widowControl w:val="0"/>
        <w:rPr>
          <w:sz w:val="24"/>
          <w:szCs w:val="24"/>
        </w:rPr>
      </w:pPr>
      <w:r w:rsidRPr="00922FFB">
        <w:rPr>
          <w:rStyle w:val="apple-converted-space"/>
          <w:i/>
          <w:sz w:val="24"/>
          <w:szCs w:val="24"/>
        </w:rPr>
        <w:t xml:space="preserve">PP14bis: </w:t>
      </w:r>
      <w:ins w:id="10" w:author="Larissa Calza" w:date="2017-06-16T12:34:00Z">
        <w:r w:rsidRPr="00922FFB">
          <w:rPr>
            <w:rStyle w:val="apple-converted-space"/>
            <w:i/>
            <w:sz w:val="24"/>
            <w:szCs w:val="24"/>
          </w:rPr>
          <w:t xml:space="preserve">Convinced </w:t>
        </w:r>
        <w:r w:rsidRPr="002343ED">
          <w:rPr>
            <w:rStyle w:val="apple-converted-space"/>
            <w:sz w:val="24"/>
            <w:szCs w:val="24"/>
          </w:rPr>
          <w:t>that nuclear weapons are among the greatest threats to human rights, particularly the right to life, which confront humankind today,</w:t>
        </w:r>
      </w:ins>
      <w:ins w:id="11" w:author="Larissa Calza" w:date="2017-06-16T15:28:00Z">
        <w:r w:rsidRPr="00922FFB">
          <w:rPr>
            <w:rStyle w:val="apple-converted-space"/>
            <w:sz w:val="24"/>
            <w:szCs w:val="24"/>
          </w:rPr>
          <w:t xml:space="preserve"> (Based on CCPR General Comment 14)</w:t>
        </w:r>
      </w:ins>
    </w:p>
    <w:p w:rsidR="00E23C9B" w:rsidRPr="00922FFB" w:rsidRDefault="00E23C9B" w:rsidP="00DC49D2">
      <w:pPr>
        <w:pStyle w:val="p1"/>
        <w:widowControl w:val="0"/>
        <w:rPr>
          <w:rStyle w:val="apple-converted-space"/>
          <w:i/>
          <w:sz w:val="24"/>
          <w:szCs w:val="24"/>
        </w:rPr>
      </w:pPr>
    </w:p>
    <w:p w:rsidR="00E23C9B" w:rsidRPr="00922FFB" w:rsidRDefault="00E23C9B" w:rsidP="00DC49D2">
      <w:pPr>
        <w:pStyle w:val="p1"/>
        <w:widowControl w:val="0"/>
        <w:rPr>
          <w:rStyle w:val="apple-converted-space"/>
          <w:sz w:val="24"/>
          <w:szCs w:val="24"/>
        </w:rPr>
      </w:pPr>
      <w:r w:rsidRPr="00922FFB">
        <w:rPr>
          <w:rStyle w:val="apple-converted-space"/>
          <w:i/>
          <w:sz w:val="24"/>
          <w:szCs w:val="24"/>
        </w:rPr>
        <w:t>Flexible on placement:</w:t>
      </w:r>
      <w:ins w:id="12" w:author="Larissa Calza" w:date="2017-06-16T12:35:00Z">
        <w:r w:rsidRPr="00922FFB">
          <w:t xml:space="preserve"> </w:t>
        </w:r>
        <w:r w:rsidRPr="00922FFB">
          <w:rPr>
            <w:rStyle w:val="apple-converted-space"/>
            <w:i/>
            <w:sz w:val="24"/>
            <w:szCs w:val="24"/>
          </w:rPr>
          <w:t xml:space="preserve">Reaffirming </w:t>
        </w:r>
        <w:r w:rsidRPr="002343ED">
          <w:rPr>
            <w:rStyle w:val="apple-converted-space"/>
            <w:sz w:val="24"/>
            <w:szCs w:val="24"/>
          </w:rPr>
          <w:t>that measures of disarmament must be consistent with the inalienable right of all States, without discrimination, to develop, acquire and use nuclear technology, equipment and materials for the peaceful use of nuclear energy and to determine their peaceful nuclear programmes in accordance with their national priorities, needs and interests, bearing in mind the need to prevent the proliferation of nuclear weapons, (Para 36, SSOD-I Final Document)</w:t>
        </w:r>
      </w:ins>
    </w:p>
    <w:p w:rsidR="00E23C9B" w:rsidRPr="00922FFB" w:rsidRDefault="00E23C9B" w:rsidP="00DC49D2">
      <w:pPr>
        <w:pStyle w:val="p1"/>
        <w:widowControl w:val="0"/>
        <w:pBdr>
          <w:bottom w:val="single" w:sz="6" w:space="1" w:color="auto"/>
        </w:pBdr>
        <w:rPr>
          <w:rStyle w:val="apple-converted-space"/>
          <w:sz w:val="24"/>
          <w:szCs w:val="24"/>
        </w:rPr>
      </w:pPr>
    </w:p>
    <w:p w:rsidR="00372688" w:rsidRDefault="00372688" w:rsidP="00DC49D2">
      <w:pPr>
        <w:widowControl w:val="0"/>
        <w:rPr>
          <w:rFonts w:ascii="Times New Roman" w:hAnsi="Times New Roman" w:cs="Times New Roman"/>
          <w:b/>
          <w:sz w:val="28"/>
          <w:szCs w:val="28"/>
          <w:highlight w:val="yellow"/>
        </w:rPr>
      </w:pPr>
    </w:p>
    <w:p w:rsidR="00372688" w:rsidRDefault="00372688" w:rsidP="00DC49D2">
      <w:pPr>
        <w:widowControl w:val="0"/>
        <w:rPr>
          <w:rFonts w:ascii="Times New Roman" w:hAnsi="Times New Roman" w:cs="Times New Roman"/>
          <w:b/>
          <w:sz w:val="28"/>
          <w:szCs w:val="28"/>
          <w:highlight w:val="yellow"/>
        </w:rPr>
      </w:pPr>
    </w:p>
    <w:p w:rsidR="00372688" w:rsidRDefault="00372688" w:rsidP="00DC49D2">
      <w:pPr>
        <w:widowControl w:val="0"/>
        <w:rPr>
          <w:rFonts w:ascii="Times New Roman" w:hAnsi="Times New Roman" w:cs="Times New Roman"/>
          <w:b/>
          <w:sz w:val="28"/>
          <w:szCs w:val="28"/>
          <w:highlight w:val="yellow"/>
        </w:rPr>
      </w:pPr>
    </w:p>
    <w:p w:rsidR="00E23C9B" w:rsidRDefault="00372688" w:rsidP="00DC49D2">
      <w:pPr>
        <w:widowControl w:val="0"/>
        <w:rPr>
          <w:rFonts w:ascii="Times New Roman" w:hAnsi="Times New Roman" w:cs="Times New Roman"/>
          <w:b/>
          <w:sz w:val="28"/>
          <w:szCs w:val="28"/>
        </w:rPr>
      </w:pPr>
      <w:r w:rsidRPr="00372688">
        <w:rPr>
          <w:rFonts w:ascii="Times New Roman" w:hAnsi="Times New Roman" w:cs="Times New Roman"/>
          <w:b/>
          <w:sz w:val="28"/>
          <w:szCs w:val="28"/>
          <w:highlight w:val="yellow"/>
        </w:rPr>
        <w:t>COLOMBIA</w:t>
      </w:r>
    </w:p>
    <w:p w:rsidR="00372688" w:rsidRDefault="00372688" w:rsidP="00DC49D2">
      <w:pPr>
        <w:widowControl w:val="0"/>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2203"/>
        <w:gridCol w:w="4657"/>
      </w:tblGrid>
      <w:tr w:rsidR="00372688" w:rsidRPr="00E741D7" w:rsidTr="00257488">
        <w:tc>
          <w:tcPr>
            <w:tcW w:w="2808" w:type="dxa"/>
            <w:shd w:val="clear" w:color="auto" w:fill="auto"/>
          </w:tcPr>
          <w:p w:rsidR="00372688" w:rsidRPr="00123128" w:rsidRDefault="00372688" w:rsidP="00257488">
            <w:pPr>
              <w:jc w:val="center"/>
              <w:rPr>
                <w:rFonts w:ascii="Times New Roman" w:hAnsi="Times New Roman" w:cs="Times New Roman"/>
                <w:b/>
                <w:sz w:val="20"/>
                <w:szCs w:val="20"/>
                <w:lang w:val="es-AR"/>
              </w:rPr>
            </w:pPr>
            <w:r w:rsidRPr="00123128">
              <w:rPr>
                <w:rFonts w:ascii="Times New Roman" w:hAnsi="Times New Roman" w:cs="Times New Roman"/>
                <w:b/>
                <w:sz w:val="20"/>
                <w:szCs w:val="20"/>
                <w:lang w:val="es-AR"/>
              </w:rPr>
              <w:t>BORRADOR DE TRATADO FECHA 22 DE MAYO DE 2017</w:t>
            </w:r>
          </w:p>
          <w:p w:rsidR="00372688" w:rsidRPr="00123128" w:rsidRDefault="00372688" w:rsidP="00257488">
            <w:pPr>
              <w:jc w:val="center"/>
              <w:rPr>
                <w:rFonts w:ascii="Times New Roman" w:hAnsi="Times New Roman" w:cs="Times New Roman"/>
                <w:b/>
                <w:sz w:val="20"/>
                <w:szCs w:val="20"/>
                <w:lang w:val="es-AR"/>
              </w:rPr>
            </w:pPr>
          </w:p>
        </w:tc>
        <w:tc>
          <w:tcPr>
            <w:tcW w:w="2250" w:type="dxa"/>
            <w:shd w:val="clear" w:color="auto" w:fill="auto"/>
          </w:tcPr>
          <w:p w:rsidR="00372688" w:rsidRPr="00E741D7" w:rsidRDefault="00372688" w:rsidP="00257488">
            <w:pPr>
              <w:jc w:val="center"/>
              <w:rPr>
                <w:rFonts w:ascii="Times New Roman" w:hAnsi="Times New Roman" w:cs="Times New Roman"/>
                <w:b/>
                <w:sz w:val="20"/>
                <w:szCs w:val="20"/>
                <w:lang w:val="en-AU"/>
              </w:rPr>
            </w:pPr>
            <w:r w:rsidRPr="00E741D7">
              <w:rPr>
                <w:rFonts w:ascii="Times New Roman" w:hAnsi="Times New Roman" w:cs="Times New Roman"/>
                <w:b/>
                <w:sz w:val="20"/>
                <w:szCs w:val="20"/>
                <w:lang w:val="en-AU"/>
              </w:rPr>
              <w:t>COMENTARIOS COLOMBIA</w:t>
            </w:r>
          </w:p>
        </w:tc>
        <w:tc>
          <w:tcPr>
            <w:tcW w:w="6210" w:type="dxa"/>
            <w:shd w:val="clear" w:color="auto" w:fill="auto"/>
          </w:tcPr>
          <w:p w:rsidR="00372688" w:rsidRPr="00E741D7" w:rsidRDefault="00372688" w:rsidP="00257488">
            <w:pPr>
              <w:jc w:val="center"/>
              <w:rPr>
                <w:rFonts w:ascii="Times New Roman" w:hAnsi="Times New Roman" w:cs="Times New Roman"/>
                <w:b/>
                <w:sz w:val="20"/>
                <w:szCs w:val="20"/>
                <w:lang w:val="en-AU"/>
              </w:rPr>
            </w:pPr>
            <w:r w:rsidRPr="00E741D7">
              <w:rPr>
                <w:rFonts w:ascii="Times New Roman" w:hAnsi="Times New Roman" w:cs="Times New Roman"/>
                <w:b/>
                <w:sz w:val="20"/>
                <w:szCs w:val="20"/>
                <w:lang w:val="en-AU"/>
              </w:rPr>
              <w:t>PROPUESTAS</w:t>
            </w:r>
          </w:p>
        </w:tc>
      </w:tr>
      <w:tr w:rsidR="00372688" w:rsidRPr="00E741D7" w:rsidTr="00257488">
        <w:trPr>
          <w:trHeight w:val="1844"/>
        </w:trPr>
        <w:tc>
          <w:tcPr>
            <w:tcW w:w="2808" w:type="dxa"/>
            <w:shd w:val="clear" w:color="auto" w:fill="auto"/>
          </w:tcPr>
          <w:p w:rsidR="00372688" w:rsidRPr="00E741D7" w:rsidRDefault="00372688" w:rsidP="00257488">
            <w:pPr>
              <w:jc w:val="both"/>
              <w:rPr>
                <w:rFonts w:ascii="Times New Roman" w:hAnsi="Times New Roman" w:cs="Times New Roman"/>
                <w:b/>
                <w:sz w:val="20"/>
                <w:szCs w:val="20"/>
                <w:lang w:val="en-AU"/>
              </w:rPr>
            </w:pPr>
            <w:r w:rsidRPr="00E741D7">
              <w:rPr>
                <w:rFonts w:ascii="Times New Roman" w:hAnsi="Times New Roman" w:cs="Times New Roman"/>
                <w:b/>
                <w:sz w:val="20"/>
                <w:szCs w:val="20"/>
                <w:lang w:val="en-AU"/>
              </w:rPr>
              <w:t>Draft Convention on the Prohibition of Nuclear Weapons</w:t>
            </w:r>
          </w:p>
        </w:tc>
        <w:tc>
          <w:tcPr>
            <w:tcW w:w="2250" w:type="dxa"/>
            <w:shd w:val="clear" w:color="auto" w:fill="auto"/>
          </w:tcPr>
          <w:p w:rsidR="00372688" w:rsidRPr="00E741D7" w:rsidRDefault="00372688" w:rsidP="005A085B">
            <w:pPr>
              <w:numPr>
                <w:ilvl w:val="0"/>
                <w:numId w:val="3"/>
              </w:numPr>
              <w:contextualSpacing/>
              <w:jc w:val="both"/>
              <w:rPr>
                <w:rFonts w:ascii="Times New Roman" w:hAnsi="Times New Roman" w:cs="Times New Roman"/>
                <w:sz w:val="20"/>
                <w:szCs w:val="20"/>
                <w:lang w:val="es-ES"/>
              </w:rPr>
            </w:pPr>
            <w:r w:rsidRPr="00123128">
              <w:rPr>
                <w:rFonts w:ascii="Times New Roman" w:hAnsi="Times New Roman" w:cs="Times New Roman"/>
                <w:sz w:val="20"/>
                <w:szCs w:val="20"/>
                <w:lang w:val="en-GB"/>
              </w:rPr>
              <w:t xml:space="preserve"> </w:t>
            </w:r>
            <w:r w:rsidRPr="00E741D7">
              <w:rPr>
                <w:rFonts w:ascii="Times New Roman" w:hAnsi="Times New Roman" w:cs="Times New Roman"/>
                <w:sz w:val="20"/>
                <w:szCs w:val="20"/>
                <w:lang w:val="es-ES"/>
              </w:rPr>
              <w:t>INCLUIR LO SUBRAYADO EN AMARILLO EN EL TÍTULO DEL TRATADO.</w:t>
            </w:r>
          </w:p>
        </w:tc>
        <w:tc>
          <w:tcPr>
            <w:tcW w:w="6210" w:type="dxa"/>
            <w:shd w:val="clear" w:color="auto" w:fill="auto"/>
          </w:tcPr>
          <w:p w:rsidR="00372688" w:rsidRPr="00E741D7" w:rsidRDefault="00372688" w:rsidP="00257488">
            <w:pPr>
              <w:jc w:val="both"/>
              <w:rPr>
                <w:rFonts w:ascii="Times New Roman" w:hAnsi="Times New Roman" w:cs="Times New Roman"/>
                <w:b/>
                <w:sz w:val="20"/>
                <w:szCs w:val="20"/>
                <w:lang w:val="en-AU"/>
              </w:rPr>
            </w:pPr>
            <w:r w:rsidRPr="00E741D7">
              <w:rPr>
                <w:rFonts w:ascii="Times New Roman" w:hAnsi="Times New Roman" w:cs="Times New Roman"/>
                <w:b/>
                <w:sz w:val="20"/>
                <w:szCs w:val="20"/>
                <w:lang w:val="en-AU"/>
              </w:rPr>
              <w:t xml:space="preserve">Draft Convention on the Prohibition of Nuclear Weapons, </w:t>
            </w:r>
            <w:r w:rsidRPr="00E741D7">
              <w:rPr>
                <w:rFonts w:ascii="Times New Roman" w:hAnsi="Times New Roman" w:cs="Times New Roman"/>
                <w:b/>
                <w:sz w:val="20"/>
                <w:szCs w:val="20"/>
                <w:highlight w:val="yellow"/>
                <w:lang w:val="en-AU"/>
              </w:rPr>
              <w:t>leading towards their total elimination.</w:t>
            </w:r>
          </w:p>
          <w:p w:rsidR="00372688" w:rsidRPr="00E741D7" w:rsidRDefault="00372688" w:rsidP="00257488">
            <w:pPr>
              <w:jc w:val="both"/>
              <w:rPr>
                <w:rFonts w:ascii="Times New Roman" w:hAnsi="Times New Roman" w:cs="Times New Roman"/>
                <w:b/>
                <w:sz w:val="20"/>
                <w:szCs w:val="20"/>
                <w:lang w:val="en-AU"/>
              </w:rPr>
            </w:pPr>
          </w:p>
          <w:p w:rsidR="00372688" w:rsidRPr="00E741D7" w:rsidRDefault="00372688" w:rsidP="00257488">
            <w:pPr>
              <w:jc w:val="both"/>
              <w:rPr>
                <w:rFonts w:ascii="Times New Roman" w:hAnsi="Times New Roman" w:cs="Times New Roman"/>
                <w:b/>
                <w:sz w:val="20"/>
                <w:szCs w:val="20"/>
                <w:lang w:val="en-AU"/>
              </w:rPr>
            </w:pPr>
          </w:p>
          <w:p w:rsidR="00372688" w:rsidRPr="00E741D7" w:rsidRDefault="00372688" w:rsidP="00257488">
            <w:pPr>
              <w:jc w:val="both"/>
              <w:rPr>
                <w:rFonts w:ascii="Times New Roman" w:hAnsi="Times New Roman" w:cs="Times New Roman"/>
                <w:b/>
                <w:sz w:val="20"/>
                <w:szCs w:val="20"/>
                <w:lang w:val="en-AU"/>
              </w:rPr>
            </w:pPr>
          </w:p>
          <w:p w:rsidR="00372688" w:rsidRPr="00E741D7" w:rsidRDefault="00372688" w:rsidP="00257488">
            <w:pPr>
              <w:jc w:val="both"/>
              <w:rPr>
                <w:rFonts w:ascii="Times New Roman" w:hAnsi="Times New Roman" w:cs="Times New Roman"/>
                <w:b/>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The States Parties to this Convention,</w:t>
            </w:r>
          </w:p>
        </w:tc>
        <w:tc>
          <w:tcPr>
            <w:tcW w:w="2250" w:type="dxa"/>
            <w:shd w:val="clear" w:color="auto" w:fill="auto"/>
          </w:tcPr>
          <w:p w:rsidR="00372688" w:rsidRPr="00E741D7" w:rsidRDefault="00372688" w:rsidP="00257488">
            <w:pPr>
              <w:jc w:val="center"/>
              <w:rPr>
                <w:rFonts w:ascii="Times New Roman" w:hAnsi="Times New Roman" w:cs="Times New Roman"/>
                <w:sz w:val="20"/>
                <w:szCs w:val="20"/>
                <w:lang w:val="en-AU"/>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rPr>
          <w:trHeight w:val="3338"/>
        </w:trPr>
        <w:tc>
          <w:tcPr>
            <w:tcW w:w="2808" w:type="dxa"/>
            <w:vMerge w:val="restart"/>
            <w:shd w:val="clear" w:color="auto" w:fill="auto"/>
          </w:tcPr>
          <w:p w:rsidR="00372688" w:rsidRPr="00E741D7" w:rsidRDefault="00372688" w:rsidP="00257488">
            <w:pPr>
              <w:jc w:val="both"/>
              <w:rPr>
                <w:rFonts w:ascii="Times New Roman" w:hAnsi="Times New Roman" w:cs="Times New Roman"/>
                <w:sz w:val="20"/>
                <w:szCs w:val="20"/>
                <w:lang w:val="en-AU"/>
              </w:rPr>
            </w:pPr>
          </w:p>
        </w:tc>
        <w:tc>
          <w:tcPr>
            <w:tcW w:w="2250" w:type="dxa"/>
            <w:vMerge w:val="restart"/>
            <w:shd w:val="clear" w:color="auto" w:fill="auto"/>
          </w:tcPr>
          <w:p w:rsidR="00372688" w:rsidRPr="00E741D7" w:rsidRDefault="00372688" w:rsidP="00257488">
            <w:pPr>
              <w:jc w:val="both"/>
              <w:rPr>
                <w:rFonts w:ascii="Times New Roman" w:hAnsi="Times New Roman" w:cs="Times New Roman"/>
                <w:b/>
                <w:sz w:val="20"/>
                <w:szCs w:val="20"/>
              </w:rPr>
            </w:pPr>
          </w:p>
          <w:p w:rsidR="00372688" w:rsidRPr="00E741D7" w:rsidRDefault="00372688" w:rsidP="005A085B">
            <w:pPr>
              <w:numPr>
                <w:ilvl w:val="0"/>
                <w:numId w:val="3"/>
              </w:numPr>
              <w:shd w:val="clear" w:color="auto" w:fill="FFFFFF"/>
              <w:contextualSpacing/>
              <w:jc w:val="both"/>
              <w:rPr>
                <w:rFonts w:ascii="Times New Roman" w:eastAsia="Times New Roman" w:hAnsi="Times New Roman" w:cs="Times New Roman"/>
                <w:color w:val="000000"/>
                <w:sz w:val="20"/>
                <w:szCs w:val="20"/>
                <w:lang w:val="es-ES" w:eastAsia="fr-CH"/>
              </w:rPr>
            </w:pPr>
            <w:r w:rsidRPr="00E741D7">
              <w:rPr>
                <w:rFonts w:ascii="Times New Roman" w:eastAsia="Times New Roman" w:hAnsi="Times New Roman" w:cs="Times New Roman"/>
                <w:color w:val="000000"/>
                <w:sz w:val="20"/>
                <w:szCs w:val="20"/>
                <w:lang w:val="es-ES" w:eastAsia="fr-CH"/>
              </w:rPr>
              <w:t>INCLUIR LOS PÁRRAFOS SUBRAYADOS EN AMARILLO</w:t>
            </w:r>
          </w:p>
          <w:p w:rsidR="00372688" w:rsidRPr="00E741D7" w:rsidRDefault="00372688" w:rsidP="00257488">
            <w:pPr>
              <w:shd w:val="clear" w:color="auto" w:fill="FFFFFF"/>
              <w:jc w:val="both"/>
              <w:rPr>
                <w:rFonts w:ascii="Times New Roman" w:eastAsia="Times New Roman" w:hAnsi="Times New Roman" w:cs="Times New Roman"/>
                <w:color w:val="000000"/>
                <w:sz w:val="20"/>
                <w:szCs w:val="20"/>
                <w:lang w:val="es-ES" w:eastAsia="fr-CH"/>
              </w:rPr>
            </w:pPr>
          </w:p>
          <w:p w:rsidR="00372688" w:rsidRPr="00E741D7" w:rsidRDefault="00372688" w:rsidP="00257488">
            <w:pPr>
              <w:jc w:val="both"/>
              <w:rPr>
                <w:rFonts w:ascii="Times New Roman" w:hAnsi="Times New Roman" w:cs="Times New Roman"/>
                <w:b/>
                <w:sz w:val="20"/>
                <w:szCs w:val="20"/>
                <w:lang w:val="es-ES"/>
              </w:rPr>
            </w:pPr>
          </w:p>
          <w:p w:rsidR="00372688" w:rsidRPr="00123128" w:rsidRDefault="00372688" w:rsidP="00257488">
            <w:pPr>
              <w:jc w:val="both"/>
              <w:rPr>
                <w:rFonts w:ascii="Times New Roman" w:hAnsi="Times New Roman" w:cs="Times New Roman"/>
                <w:sz w:val="20"/>
                <w:szCs w:val="20"/>
                <w:lang w:val="es-AR"/>
              </w:rPr>
            </w:pPr>
          </w:p>
          <w:p w:rsidR="00372688" w:rsidRPr="00123128" w:rsidRDefault="00372688" w:rsidP="00257488">
            <w:pPr>
              <w:jc w:val="both"/>
              <w:rPr>
                <w:rFonts w:ascii="Times New Roman" w:hAnsi="Times New Roman" w:cs="Times New Roman"/>
                <w:sz w:val="20"/>
                <w:szCs w:val="20"/>
                <w:lang w:val="es-AR"/>
              </w:rPr>
            </w:pPr>
          </w:p>
        </w:tc>
        <w:tc>
          <w:tcPr>
            <w:tcW w:w="6210" w:type="dxa"/>
            <w:shd w:val="clear" w:color="auto" w:fill="auto"/>
          </w:tcPr>
          <w:p w:rsidR="00372688" w:rsidRPr="00123128" w:rsidRDefault="00372688" w:rsidP="00257488">
            <w:pPr>
              <w:autoSpaceDE w:val="0"/>
              <w:autoSpaceDN w:val="0"/>
              <w:adjustRightInd w:val="0"/>
              <w:jc w:val="both"/>
              <w:rPr>
                <w:rFonts w:ascii="Times New Roman" w:hAnsi="Times New Roman" w:cs="Times New Roman"/>
                <w:sz w:val="20"/>
                <w:szCs w:val="20"/>
                <w:highlight w:val="yellow"/>
                <w:lang w:val="es-AR"/>
              </w:rPr>
            </w:pPr>
          </w:p>
          <w:p w:rsidR="00372688" w:rsidRPr="00E741D7" w:rsidRDefault="00372688" w:rsidP="00257488">
            <w:pPr>
              <w:autoSpaceDE w:val="0"/>
              <w:autoSpaceDN w:val="0"/>
              <w:adjustRightInd w:val="0"/>
              <w:jc w:val="both"/>
              <w:rPr>
                <w:rFonts w:ascii="Times New Roman" w:hAnsi="Times New Roman" w:cs="Times New Roman"/>
                <w:sz w:val="20"/>
                <w:szCs w:val="20"/>
                <w:lang w:val="en-AU"/>
              </w:rPr>
            </w:pPr>
            <w:r w:rsidRPr="00E741D7">
              <w:rPr>
                <w:rFonts w:ascii="Times New Roman" w:hAnsi="Times New Roman" w:cs="Times New Roman"/>
                <w:sz w:val="20"/>
                <w:szCs w:val="20"/>
                <w:highlight w:val="yellow"/>
                <w:lang w:val="en-AU"/>
              </w:rPr>
              <w:t>Reaffirming the absolute validity of multilateral diplomacy in the field of disarmament and non-proliferation, and determined to promote multilateralism as an essential way to develop arms regulation and disarmament negotiations,</w:t>
            </w:r>
            <w:r w:rsidRPr="00E741D7">
              <w:rPr>
                <w:rFonts w:ascii="Times New Roman" w:hAnsi="Times New Roman" w:cs="Times New Roman"/>
                <w:sz w:val="20"/>
                <w:szCs w:val="20"/>
                <w:lang w:val="en-AU"/>
              </w:rPr>
              <w:t xml:space="preserve"> (Preambulatory clause, Res. 71/258) (WP presentado por Colombia)</w:t>
            </w:r>
          </w:p>
          <w:p w:rsidR="00372688" w:rsidRPr="00E741D7" w:rsidRDefault="00372688" w:rsidP="00257488">
            <w:pPr>
              <w:autoSpaceDE w:val="0"/>
              <w:autoSpaceDN w:val="0"/>
              <w:adjustRightInd w:val="0"/>
              <w:jc w:val="both"/>
              <w:rPr>
                <w:rFonts w:ascii="Times New Roman" w:hAnsi="Times New Roman" w:cs="Times New Roman"/>
                <w:sz w:val="20"/>
                <w:szCs w:val="20"/>
                <w:lang w:val="en-AU"/>
              </w:rPr>
            </w:pP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r w:rsidRPr="00E741D7">
              <w:rPr>
                <w:rFonts w:ascii="Times New Roman" w:hAnsi="Times New Roman" w:cs="Times New Roman"/>
                <w:sz w:val="20"/>
                <w:szCs w:val="20"/>
                <w:highlight w:val="yellow"/>
                <w:lang w:val="en-AU"/>
              </w:rPr>
              <w:t xml:space="preserve">Stressing the importance of inclusiveness, and welcoming the participation of all Member States in the efforts to achieve a nuclear-weapon-free world, </w:t>
            </w:r>
            <w:r w:rsidRPr="00E741D7">
              <w:rPr>
                <w:rFonts w:ascii="Times New Roman" w:hAnsi="Times New Roman" w:cs="Times New Roman"/>
                <w:sz w:val="20"/>
                <w:szCs w:val="20"/>
                <w:lang w:val="en-AU"/>
              </w:rPr>
              <w:t>(Preambulatory clause, Res. 71/258) (WP presentado por Colombia)</w:t>
            </w: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r w:rsidRPr="00E741D7">
              <w:rPr>
                <w:rFonts w:ascii="Times New Roman" w:hAnsi="Times New Roman" w:cs="Times New Roman"/>
                <w:sz w:val="20"/>
                <w:szCs w:val="20"/>
                <w:highlight w:val="yellow"/>
                <w:lang w:val="en-AU"/>
              </w:rPr>
              <w:t xml:space="preserve">Cognisant of the fact that the risk of nuclear weapons use with their unacceptable consequences can only be avoided when all nuclear weapons have been eliminated, </w:t>
            </w:r>
            <w:r w:rsidRPr="00E741D7">
              <w:rPr>
                <w:rFonts w:ascii="Times New Roman" w:hAnsi="Times New Roman" w:cs="Times New Roman"/>
                <w:sz w:val="20"/>
                <w:szCs w:val="20"/>
                <w:lang w:val="en-AU"/>
              </w:rPr>
              <w:t>(Excerpt from the Humanitarian Pledge) (WP presentado por Colombia</w:t>
            </w:r>
          </w:p>
        </w:tc>
      </w:tr>
      <w:tr w:rsidR="00372688" w:rsidRPr="00E741D7" w:rsidTr="00257488">
        <w:trPr>
          <w:trHeight w:val="3337"/>
        </w:trPr>
        <w:tc>
          <w:tcPr>
            <w:tcW w:w="2808" w:type="dxa"/>
            <w:vMerge/>
            <w:shd w:val="clear" w:color="auto" w:fill="auto"/>
          </w:tcPr>
          <w:p w:rsidR="00372688" w:rsidRPr="00E741D7" w:rsidRDefault="00372688" w:rsidP="00257488">
            <w:pPr>
              <w:jc w:val="both"/>
              <w:rPr>
                <w:rFonts w:ascii="Times New Roman" w:hAnsi="Times New Roman" w:cs="Times New Roman"/>
                <w:sz w:val="20"/>
                <w:szCs w:val="20"/>
                <w:lang w:val="en-AU"/>
              </w:rPr>
            </w:pPr>
          </w:p>
        </w:tc>
        <w:tc>
          <w:tcPr>
            <w:tcW w:w="2250" w:type="dxa"/>
            <w:vMerge/>
            <w:shd w:val="clear" w:color="auto" w:fill="auto"/>
          </w:tcPr>
          <w:p w:rsidR="00372688" w:rsidRPr="00E741D7" w:rsidRDefault="00372688" w:rsidP="00257488">
            <w:pPr>
              <w:jc w:val="both"/>
              <w:rPr>
                <w:rFonts w:ascii="Times New Roman" w:hAnsi="Times New Roman" w:cs="Times New Roman"/>
                <w:b/>
                <w:sz w:val="20"/>
                <w:szCs w:val="20"/>
                <w:lang w:val="en-AU"/>
              </w:rPr>
            </w:pPr>
          </w:p>
        </w:tc>
        <w:tc>
          <w:tcPr>
            <w:tcW w:w="6210" w:type="dxa"/>
            <w:shd w:val="clear" w:color="auto" w:fill="auto"/>
          </w:tcPr>
          <w:p w:rsidR="00372688" w:rsidRPr="00E741D7" w:rsidRDefault="00372688" w:rsidP="00257488">
            <w:pPr>
              <w:autoSpaceDE w:val="0"/>
              <w:autoSpaceDN w:val="0"/>
              <w:adjustRightInd w:val="0"/>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 xml:space="preserve">Deeply concerned about the catastrophic humanitarian consequences that would result from any use of nuclear weapons and the consequent need to make every effort to ensure that nuclear weapons are never used again under any </w:t>
            </w:r>
            <w:r w:rsidRPr="00E741D7">
              <w:rPr>
                <w:rFonts w:ascii="Times New Roman" w:hAnsi="Times New Roman" w:cs="Times New Roman"/>
                <w:sz w:val="20"/>
                <w:szCs w:val="20"/>
                <w:lang w:val="en-AU"/>
              </w:rPr>
              <w:lastRenderedPageBreak/>
              <w:t>circumstances</w:t>
            </w:r>
          </w:p>
        </w:tc>
        <w:tc>
          <w:tcPr>
            <w:tcW w:w="2250" w:type="dxa"/>
            <w:shd w:val="clear" w:color="auto" w:fill="auto"/>
          </w:tcPr>
          <w:p w:rsidR="00372688" w:rsidRPr="00E741D7" w:rsidRDefault="00372688" w:rsidP="00257488">
            <w:pPr>
              <w:jc w:val="both"/>
              <w:rPr>
                <w:rFonts w:ascii="Times New Roman" w:hAnsi="Times New Roman" w:cs="Times New Roman"/>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rPr>
            </w:pPr>
          </w:p>
          <w:p w:rsidR="00372688" w:rsidRPr="00E741D7" w:rsidRDefault="00372688" w:rsidP="00257488">
            <w:pPr>
              <w:jc w:val="both"/>
              <w:rPr>
                <w:rFonts w:ascii="Times New Roman" w:hAnsi="Times New Roman" w:cs="Times New Roman"/>
                <w:sz w:val="20"/>
                <w:szCs w:val="20"/>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lastRenderedPageBreak/>
              <w:t xml:space="preserve">Cognizant that the catastrophic consequences of nuclear weapons transcend national borders, pose grave implications for human survival, the environment, socioeconomic development, the global economy, food security and for the health of future generations, and of the disproportionate impact of ionizing radiation on maternal health and on girls, </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Mindful of the suffering of the victims of the use of nuclear weapons (Hibakusha) as well as of those affected by testing of nuclear weapons</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Basing themselves on the principles and rules of international humanitarian law, in particular the principle that the right of parties to an armed conflict to choose methods or means of warfare is not unlimited and the rule that care shall be taken in warfare to protect the natural environment against widespread, long term and severe damage, including a prohibition of the use of methods or means of warfare which are intended or may be expected to cause such damage to the natural environment and thereby to prejudice the health or survival of the population,</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lang w:val="en-AU"/>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Declaring that any use of nuclear weapons would be contrary to the rules of international law applicable in armed conflict, and the principles and rules of humanitarian law,</w:t>
            </w:r>
          </w:p>
        </w:tc>
        <w:tc>
          <w:tcPr>
            <w:tcW w:w="2250" w:type="dxa"/>
            <w:shd w:val="clear" w:color="auto" w:fill="auto"/>
          </w:tcPr>
          <w:p w:rsidR="00372688" w:rsidRPr="00E741D7" w:rsidRDefault="00372688" w:rsidP="00257488">
            <w:pPr>
              <w:ind w:left="360"/>
              <w:jc w:val="both"/>
              <w:rPr>
                <w:rFonts w:ascii="Times New Roman" w:hAnsi="Times New Roman" w:cs="Times New Roman"/>
                <w:sz w:val="20"/>
                <w:szCs w:val="20"/>
                <w:lang w:val="en-AU"/>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 xml:space="preserve">Reaffirming that in cases not covered by this convention, civilians and combatants remain under the protection and authority of the principles </w:t>
            </w:r>
            <w:r w:rsidRPr="00E741D7">
              <w:rPr>
                <w:rFonts w:ascii="Times New Roman" w:hAnsi="Times New Roman" w:cs="Times New Roman"/>
                <w:sz w:val="20"/>
                <w:szCs w:val="20"/>
                <w:lang w:val="en-AU"/>
              </w:rPr>
              <w:lastRenderedPageBreak/>
              <w:t>of international law derived from established custom, from the principles of humanity and from dictates of public conscience,</w:t>
            </w:r>
          </w:p>
        </w:tc>
        <w:tc>
          <w:tcPr>
            <w:tcW w:w="2250" w:type="dxa"/>
            <w:shd w:val="clear" w:color="auto" w:fill="auto"/>
          </w:tcPr>
          <w:p w:rsidR="00372688" w:rsidRPr="00E741D7" w:rsidRDefault="00372688" w:rsidP="00257488">
            <w:pPr>
              <w:ind w:left="360"/>
              <w:jc w:val="both"/>
              <w:rPr>
                <w:rFonts w:ascii="Times New Roman" w:hAnsi="Times New Roman" w:cs="Times New Roman"/>
                <w:sz w:val="20"/>
                <w:szCs w:val="20"/>
                <w:lang w:val="en-AU"/>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lastRenderedPageBreak/>
              <w:t>Determined to contribute to the realization of the purposes and principles of the Charter of the United Nations</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Bearing in mind that the prohibition of nuclear weapons would be an important contribution towards comprehensive nuclear disarmament</w:t>
            </w:r>
          </w:p>
        </w:tc>
        <w:tc>
          <w:tcPr>
            <w:tcW w:w="2250" w:type="dxa"/>
            <w:shd w:val="clear" w:color="auto" w:fill="auto"/>
          </w:tcPr>
          <w:p w:rsidR="00372688" w:rsidRPr="00E741D7" w:rsidRDefault="00372688" w:rsidP="00257488">
            <w:pPr>
              <w:jc w:val="both"/>
              <w:rPr>
                <w:rFonts w:ascii="Times New Roman" w:hAnsi="Times New Roman" w:cs="Times New Roman"/>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rPr>
            </w:pPr>
          </w:p>
        </w:tc>
      </w:tr>
      <w:tr w:rsidR="00372688" w:rsidRPr="00B4321F"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rPr>
            </w:pPr>
          </w:p>
        </w:tc>
        <w:tc>
          <w:tcPr>
            <w:tcW w:w="2250" w:type="dxa"/>
            <w:shd w:val="clear" w:color="auto" w:fill="auto"/>
          </w:tcPr>
          <w:p w:rsidR="00372688" w:rsidRPr="00123128" w:rsidRDefault="00372688" w:rsidP="005A085B">
            <w:pPr>
              <w:numPr>
                <w:ilvl w:val="0"/>
                <w:numId w:val="2"/>
              </w:numPr>
              <w:contextualSpacing/>
              <w:jc w:val="both"/>
              <w:rPr>
                <w:rFonts w:ascii="Times New Roman" w:hAnsi="Times New Roman" w:cs="Times New Roman"/>
                <w:sz w:val="20"/>
                <w:szCs w:val="20"/>
                <w:lang w:val="es-AR"/>
              </w:rPr>
            </w:pPr>
            <w:r w:rsidRPr="00123128">
              <w:rPr>
                <w:rFonts w:ascii="Times New Roman" w:hAnsi="Times New Roman" w:cs="Times New Roman"/>
                <w:sz w:val="20"/>
                <w:szCs w:val="20"/>
                <w:lang w:val="es-AR"/>
              </w:rPr>
              <w:t>INCLUIR LO SUBRAYADO EN AMARILLO</w:t>
            </w: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highlight w:val="yellow"/>
                <w:lang w:val="en-AU"/>
              </w:rPr>
              <w:t>Bearing in mind also that additional measures, both practical and legally binding, for the irreversible, verifiable and transparent destruction of nuclear weapons would be needed in order to achieve and maintain a world without nuclear weapons,</w:t>
            </w:r>
            <w:r w:rsidRPr="00E741D7">
              <w:rPr>
                <w:rFonts w:ascii="Times New Roman" w:hAnsi="Times New Roman" w:cs="Times New Roman"/>
                <w:sz w:val="20"/>
                <w:szCs w:val="20"/>
                <w:lang w:val="en-AU"/>
              </w:rPr>
              <w:t xml:space="preserve"> </w:t>
            </w:r>
          </w:p>
          <w:p w:rsidR="00372688" w:rsidRPr="00123128" w:rsidRDefault="00372688" w:rsidP="00257488">
            <w:pPr>
              <w:jc w:val="both"/>
              <w:rPr>
                <w:rFonts w:ascii="Times New Roman" w:hAnsi="Times New Roman" w:cs="Times New Roman"/>
                <w:sz w:val="20"/>
                <w:szCs w:val="20"/>
                <w:highlight w:val="yellow"/>
                <w:lang w:val="es-AR"/>
              </w:rPr>
            </w:pPr>
            <w:r w:rsidRPr="00123128">
              <w:rPr>
                <w:rFonts w:ascii="Times New Roman" w:hAnsi="Times New Roman" w:cs="Times New Roman"/>
                <w:sz w:val="20"/>
                <w:szCs w:val="20"/>
                <w:lang w:val="es-AR"/>
              </w:rPr>
              <w:t>(Preambulatory clause, Res. 71/258) (WP presentado por Colombia)</w:t>
            </w: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Stressing the urgent need to achieve further effective measures of nuclear disarmament in order to facilitate the elimination from national arsenals of nuclear weapons and the means of their delivery</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Determined to act towards that end</w:t>
            </w:r>
          </w:p>
        </w:tc>
        <w:tc>
          <w:tcPr>
            <w:tcW w:w="2250" w:type="dxa"/>
            <w:shd w:val="clear" w:color="auto" w:fill="auto"/>
          </w:tcPr>
          <w:p w:rsidR="00372688" w:rsidRPr="00E741D7" w:rsidRDefault="00372688" w:rsidP="00257488">
            <w:pPr>
              <w:jc w:val="center"/>
              <w:rPr>
                <w:rFonts w:ascii="Times New Roman" w:hAnsi="Times New Roman" w:cs="Times New Roman"/>
                <w:sz w:val="20"/>
                <w:szCs w:val="20"/>
                <w:lang w:val="en-AU"/>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 xml:space="preserve">Determined also to act with a view to achieving effective progress towards general and complete disarmament under strict and effective international control, </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 xml:space="preserve">Affirming that there exists an obligation to pursue in good faith and bring to a conclusion negotiations leading to nuclear disarmament in all its aspects under strict and effective international control, </w:t>
            </w:r>
          </w:p>
        </w:tc>
        <w:tc>
          <w:tcPr>
            <w:tcW w:w="2250" w:type="dxa"/>
            <w:shd w:val="clear" w:color="auto" w:fill="auto"/>
          </w:tcPr>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 xml:space="preserve">Reaffirming the crucial importance of the Treaty on the Non Proliferation of Nuclear Weapons as the cornerstone of the international nuclear non – proliferation regime and an essential foundation for the pursuit of nuclear disarmament, the vital </w:t>
            </w:r>
            <w:r w:rsidRPr="00E741D7">
              <w:rPr>
                <w:rFonts w:ascii="Times New Roman" w:hAnsi="Times New Roman" w:cs="Times New Roman"/>
                <w:sz w:val="20"/>
                <w:szCs w:val="20"/>
                <w:lang w:val="en-AU"/>
              </w:rPr>
              <w:lastRenderedPageBreak/>
              <w:t>importance of the Comprehensive Nuclear -Test-Ban Treaty as a core element of the nuclear disarmament,</w:t>
            </w:r>
          </w:p>
        </w:tc>
        <w:tc>
          <w:tcPr>
            <w:tcW w:w="2250" w:type="dxa"/>
            <w:shd w:val="clear" w:color="auto" w:fill="auto"/>
          </w:tcPr>
          <w:p w:rsidR="00372688" w:rsidRPr="00123128" w:rsidRDefault="00372688" w:rsidP="005A085B">
            <w:pPr>
              <w:numPr>
                <w:ilvl w:val="0"/>
                <w:numId w:val="2"/>
              </w:numPr>
              <w:ind w:left="360"/>
              <w:contextualSpacing/>
              <w:jc w:val="both"/>
              <w:rPr>
                <w:rFonts w:ascii="Times New Roman" w:hAnsi="Times New Roman" w:cs="Times New Roman"/>
                <w:sz w:val="20"/>
                <w:szCs w:val="20"/>
                <w:lang w:val="es-AR"/>
              </w:rPr>
            </w:pPr>
            <w:r w:rsidRPr="00123128">
              <w:rPr>
                <w:rFonts w:ascii="Times New Roman" w:hAnsi="Times New Roman" w:cs="Times New Roman"/>
                <w:sz w:val="20"/>
                <w:szCs w:val="20"/>
                <w:lang w:val="es-AR"/>
              </w:rPr>
              <w:lastRenderedPageBreak/>
              <w:t>INCLUIR LO SUBRAYADO EN AMARILLO</w:t>
            </w: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 xml:space="preserve">Reaffirming the crucial importance of the Treaty on the Non Proliferation of Nuclear Weapons, </w:t>
            </w:r>
            <w:r w:rsidRPr="00E741D7">
              <w:rPr>
                <w:rFonts w:ascii="Times New Roman" w:hAnsi="Times New Roman" w:cs="Times New Roman"/>
                <w:sz w:val="20"/>
                <w:szCs w:val="20"/>
                <w:highlight w:val="yellow"/>
                <w:lang w:val="en-AU"/>
              </w:rPr>
              <w:t>including the three pillars of the Treaty,</w:t>
            </w:r>
            <w:r w:rsidRPr="00E741D7">
              <w:rPr>
                <w:rFonts w:ascii="Times New Roman" w:hAnsi="Times New Roman" w:cs="Times New Roman"/>
                <w:sz w:val="20"/>
                <w:szCs w:val="20"/>
                <w:lang w:val="en-AU"/>
              </w:rPr>
              <w:t xml:space="preserve"> as the cornerstone of the international nuclear non – proliferation regime and an essential foundation for the pursuit of nuclear disarmament, </w:t>
            </w:r>
            <w:r w:rsidRPr="00E741D7">
              <w:rPr>
                <w:rFonts w:ascii="Times New Roman" w:hAnsi="Times New Roman" w:cs="Times New Roman"/>
                <w:sz w:val="20"/>
                <w:szCs w:val="20"/>
                <w:highlight w:val="yellow"/>
                <w:lang w:val="en-AU"/>
              </w:rPr>
              <w:t>and</w:t>
            </w:r>
            <w:r w:rsidRPr="00E741D7">
              <w:rPr>
                <w:rFonts w:ascii="Times New Roman" w:hAnsi="Times New Roman" w:cs="Times New Roman"/>
                <w:sz w:val="20"/>
                <w:szCs w:val="20"/>
                <w:lang w:val="en-AU"/>
              </w:rPr>
              <w:t xml:space="preserve"> the vital importance of the Comprehensive Nuclear -Test-Ban Treaty as a core element of the nuclear disarmament,</w:t>
            </w: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lastRenderedPageBreak/>
              <w:t>Stressing the role of public conscience in the furthering of the principles of humanity as evidenced by the call for the total elimination of nuclear weapons and recognizing the efforts to that end undertaken by the United Nations, the International Committee of the Red Cross, numerous non-governmental organizations and the Hibakusha,</w:t>
            </w:r>
          </w:p>
        </w:tc>
        <w:tc>
          <w:tcPr>
            <w:tcW w:w="2250" w:type="dxa"/>
            <w:shd w:val="clear" w:color="auto" w:fill="auto"/>
          </w:tcPr>
          <w:p w:rsidR="00372688" w:rsidRPr="00E741D7" w:rsidRDefault="00372688" w:rsidP="00257488">
            <w:pPr>
              <w:jc w:val="center"/>
              <w:rPr>
                <w:rFonts w:ascii="Times New Roman" w:hAnsi="Times New Roman" w:cs="Times New Roman"/>
                <w:sz w:val="20"/>
                <w:szCs w:val="20"/>
                <w:lang w:val="en-AU"/>
              </w:rPr>
            </w:pPr>
          </w:p>
          <w:p w:rsidR="00372688" w:rsidRPr="00E741D7" w:rsidRDefault="00372688" w:rsidP="00257488">
            <w:pPr>
              <w:jc w:val="both"/>
              <w:rPr>
                <w:rFonts w:ascii="Times New Roman" w:hAnsi="Times New Roman" w:cs="Times New Roman"/>
                <w:b/>
                <w:sz w:val="20"/>
                <w:szCs w:val="20"/>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r w:rsidRPr="00E741D7">
              <w:rPr>
                <w:rFonts w:ascii="Times New Roman" w:hAnsi="Times New Roman" w:cs="Times New Roman"/>
                <w:sz w:val="20"/>
                <w:szCs w:val="20"/>
                <w:lang w:val="en-AU"/>
              </w:rPr>
              <w:t>Have agreed as follows:</w:t>
            </w:r>
          </w:p>
        </w:tc>
        <w:tc>
          <w:tcPr>
            <w:tcW w:w="2250" w:type="dxa"/>
            <w:shd w:val="clear" w:color="auto" w:fill="auto"/>
          </w:tcPr>
          <w:p w:rsidR="00372688" w:rsidRPr="00E741D7" w:rsidRDefault="00372688" w:rsidP="00257488">
            <w:pPr>
              <w:jc w:val="both"/>
              <w:rPr>
                <w:rFonts w:ascii="Times New Roman" w:hAnsi="Times New Roman" w:cs="Times New Roman"/>
                <w:sz w:val="20"/>
                <w:szCs w:val="20"/>
                <w:lang w:val="en-AU"/>
              </w:rPr>
            </w:pPr>
          </w:p>
        </w:tc>
        <w:tc>
          <w:tcPr>
            <w:tcW w:w="6210" w:type="dxa"/>
            <w:shd w:val="clear" w:color="auto" w:fill="auto"/>
          </w:tcPr>
          <w:p w:rsidR="00372688" w:rsidRPr="00E741D7" w:rsidRDefault="00372688" w:rsidP="00257488">
            <w:pPr>
              <w:jc w:val="both"/>
              <w:rPr>
                <w:rFonts w:ascii="Times New Roman" w:hAnsi="Times New Roman" w:cs="Times New Roman"/>
                <w:sz w:val="20"/>
                <w:szCs w:val="20"/>
                <w:lang w:val="en-AU"/>
              </w:rPr>
            </w:pPr>
          </w:p>
        </w:tc>
      </w:tr>
      <w:tr w:rsidR="00372688" w:rsidRPr="00E741D7" w:rsidTr="00257488">
        <w:tc>
          <w:tcPr>
            <w:tcW w:w="2808" w:type="dxa"/>
            <w:shd w:val="clear" w:color="auto" w:fill="auto"/>
          </w:tcPr>
          <w:p w:rsidR="00372688" w:rsidRPr="00E741D7" w:rsidRDefault="00372688" w:rsidP="00257488">
            <w:pPr>
              <w:jc w:val="both"/>
              <w:rPr>
                <w:rFonts w:ascii="Times New Roman" w:hAnsi="Times New Roman" w:cs="Times New Roman"/>
                <w:sz w:val="20"/>
                <w:szCs w:val="20"/>
                <w:lang w:val="en-AU"/>
              </w:rPr>
            </w:pPr>
          </w:p>
        </w:tc>
        <w:tc>
          <w:tcPr>
            <w:tcW w:w="2250" w:type="dxa"/>
            <w:shd w:val="clear" w:color="auto" w:fill="auto"/>
          </w:tcPr>
          <w:p w:rsidR="00372688" w:rsidRPr="00123128" w:rsidRDefault="00372688" w:rsidP="005A085B">
            <w:pPr>
              <w:numPr>
                <w:ilvl w:val="0"/>
                <w:numId w:val="2"/>
              </w:numPr>
              <w:contextualSpacing/>
              <w:jc w:val="both"/>
              <w:rPr>
                <w:rFonts w:ascii="Times New Roman" w:hAnsi="Times New Roman" w:cs="Times New Roman"/>
                <w:sz w:val="20"/>
                <w:szCs w:val="20"/>
                <w:lang w:val="es-AR"/>
              </w:rPr>
            </w:pPr>
            <w:r w:rsidRPr="00123128">
              <w:rPr>
                <w:rFonts w:ascii="Times New Roman" w:hAnsi="Times New Roman" w:cs="Times New Roman"/>
                <w:sz w:val="20"/>
                <w:szCs w:val="20"/>
                <w:lang w:val="es-AR"/>
              </w:rPr>
              <w:t>INCLUIR LOS PÁRRAFOS SUBRAYADOS EN AMARILLO.</w:t>
            </w:r>
          </w:p>
        </w:tc>
        <w:tc>
          <w:tcPr>
            <w:tcW w:w="6210" w:type="dxa"/>
            <w:shd w:val="clear" w:color="auto" w:fill="auto"/>
          </w:tcPr>
          <w:p w:rsidR="00372688" w:rsidRPr="00E741D7" w:rsidRDefault="00372688" w:rsidP="00257488">
            <w:pPr>
              <w:autoSpaceDE w:val="0"/>
              <w:autoSpaceDN w:val="0"/>
              <w:adjustRightInd w:val="0"/>
              <w:jc w:val="both"/>
              <w:rPr>
                <w:rFonts w:ascii="Times New Roman" w:hAnsi="Times New Roman" w:cs="Times New Roman"/>
                <w:b/>
                <w:bCs/>
                <w:sz w:val="20"/>
                <w:szCs w:val="20"/>
                <w:highlight w:val="yellow"/>
                <w:lang w:val="en-AU"/>
              </w:rPr>
            </w:pPr>
            <w:r w:rsidRPr="00E741D7">
              <w:rPr>
                <w:rFonts w:ascii="Times New Roman" w:hAnsi="Times New Roman" w:cs="Times New Roman"/>
                <w:b/>
                <w:bCs/>
                <w:sz w:val="20"/>
                <w:szCs w:val="20"/>
                <w:highlight w:val="yellow"/>
                <w:lang w:val="en-AU"/>
              </w:rPr>
              <w:t>OBJECTIVES</w:t>
            </w:r>
          </w:p>
          <w:p w:rsidR="00372688" w:rsidRPr="00E741D7" w:rsidRDefault="00372688" w:rsidP="00257488">
            <w:pPr>
              <w:autoSpaceDE w:val="0"/>
              <w:autoSpaceDN w:val="0"/>
              <w:adjustRightInd w:val="0"/>
              <w:jc w:val="both"/>
              <w:rPr>
                <w:rFonts w:ascii="Times New Roman" w:hAnsi="Times New Roman" w:cs="Times New Roman"/>
                <w:b/>
                <w:bCs/>
                <w:sz w:val="20"/>
                <w:szCs w:val="20"/>
                <w:highlight w:val="yellow"/>
                <w:lang w:val="en-AU"/>
              </w:rPr>
            </w:pP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r w:rsidRPr="00E741D7">
              <w:rPr>
                <w:rFonts w:ascii="Times New Roman" w:hAnsi="Times New Roman" w:cs="Times New Roman"/>
                <w:sz w:val="20"/>
                <w:szCs w:val="20"/>
                <w:highlight w:val="yellow"/>
                <w:lang w:val="en-AU"/>
              </w:rPr>
              <w:t>- Contributing to international and regional peace, security and stability; (Objectives section, Arms Trade Treaty) (WP presentado por Colombia)</w:t>
            </w: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r w:rsidRPr="00E741D7">
              <w:rPr>
                <w:rFonts w:ascii="Times New Roman" w:hAnsi="Times New Roman" w:cs="Times New Roman"/>
                <w:sz w:val="20"/>
                <w:szCs w:val="20"/>
                <w:highlight w:val="yellow"/>
                <w:lang w:val="en-AU"/>
              </w:rPr>
              <w:t>- Achieving and maintaining a world without nuclear weapons; (Based upon operative clause 4, Res. 71/258) (WP presentado por Colombia)</w:t>
            </w: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p>
          <w:p w:rsidR="00372688" w:rsidRPr="00E741D7" w:rsidRDefault="00372688" w:rsidP="00257488">
            <w:pPr>
              <w:autoSpaceDE w:val="0"/>
              <w:autoSpaceDN w:val="0"/>
              <w:adjustRightInd w:val="0"/>
              <w:jc w:val="both"/>
              <w:rPr>
                <w:rFonts w:ascii="Times New Roman" w:hAnsi="Times New Roman" w:cs="Times New Roman"/>
                <w:sz w:val="20"/>
                <w:szCs w:val="20"/>
                <w:highlight w:val="yellow"/>
                <w:lang w:val="en-AU"/>
              </w:rPr>
            </w:pPr>
            <w:r w:rsidRPr="00E741D7">
              <w:rPr>
                <w:rFonts w:ascii="Times New Roman" w:hAnsi="Times New Roman" w:cs="Times New Roman"/>
                <w:sz w:val="20"/>
                <w:szCs w:val="20"/>
                <w:highlight w:val="yellow"/>
                <w:lang w:val="en-AU"/>
              </w:rPr>
              <w:t>- Promoting confidence-building measures among States as a means for creating conditions that facilitate the total elimination of nuclear weapons (WP presentado por Colombia)</w:t>
            </w:r>
          </w:p>
        </w:tc>
      </w:tr>
    </w:tbl>
    <w:p w:rsidR="00372688" w:rsidRDefault="00372688" w:rsidP="00DC49D2">
      <w:pPr>
        <w:widowControl w:val="0"/>
        <w:pBdr>
          <w:bottom w:val="single" w:sz="6" w:space="1" w:color="auto"/>
        </w:pBdr>
        <w:rPr>
          <w:rFonts w:ascii="Times New Roman" w:hAnsi="Times New Roman" w:cs="Times New Roman"/>
          <w:b/>
          <w:sz w:val="28"/>
          <w:szCs w:val="28"/>
        </w:rPr>
      </w:pPr>
    </w:p>
    <w:p w:rsidR="00372688" w:rsidRPr="00372688" w:rsidRDefault="00372688" w:rsidP="00DC49D2">
      <w:pPr>
        <w:widowControl w:val="0"/>
        <w:rPr>
          <w:rFonts w:ascii="Times New Roman" w:hAnsi="Times New Roman" w:cs="Times New Roman"/>
          <w:b/>
          <w:sz w:val="28"/>
          <w:szCs w:val="28"/>
        </w:rPr>
      </w:pPr>
    </w:p>
    <w:p w:rsidR="00E23C9B" w:rsidRPr="00922FFB" w:rsidRDefault="00E23C9B" w:rsidP="002B6C7D">
      <w:pPr>
        <w:keepNext/>
        <w:widowControl w:val="0"/>
        <w:spacing w:line="0" w:lineRule="atLeast"/>
        <w:rPr>
          <w:rFonts w:ascii="Times New Roman" w:eastAsia="Times New Roman" w:hAnsi="Times New Roman" w:cs="Times New Roman"/>
          <w:b/>
          <w:sz w:val="28"/>
        </w:rPr>
      </w:pPr>
      <w:r w:rsidRPr="00922FFB">
        <w:rPr>
          <w:rFonts w:ascii="Times New Roman" w:eastAsia="Times New Roman" w:hAnsi="Times New Roman" w:cs="Times New Roman"/>
          <w:b/>
          <w:sz w:val="28"/>
          <w:highlight w:val="yellow"/>
        </w:rPr>
        <w:t>CUBA</w:t>
      </w:r>
    </w:p>
    <w:p w:rsidR="00E23C9B" w:rsidRPr="00922FFB" w:rsidRDefault="00E23C9B" w:rsidP="002B6C7D">
      <w:pPr>
        <w:keepNext/>
        <w:widowControl w:val="0"/>
        <w:spacing w:line="0" w:lineRule="atLeast"/>
        <w:rPr>
          <w:rFonts w:ascii="Times New Roman" w:eastAsia="Times New Roman" w:hAnsi="Times New Roman" w:cs="Times New Roman"/>
          <w:b/>
        </w:rPr>
      </w:pPr>
    </w:p>
    <w:p w:rsidR="00E23C9B" w:rsidRPr="00922FFB" w:rsidRDefault="00E23C9B" w:rsidP="002B6C7D">
      <w:pPr>
        <w:keepNext/>
        <w:widowControl w:val="0"/>
        <w:spacing w:line="0" w:lineRule="atLeast"/>
        <w:rPr>
          <w:rFonts w:ascii="Times New Roman" w:eastAsia="Times New Roman" w:hAnsi="Times New Roman" w:cs="Times New Roman"/>
          <w:b/>
          <w:u w:val="single"/>
        </w:rPr>
      </w:pPr>
      <w:r w:rsidRPr="00922FFB">
        <w:rPr>
          <w:rFonts w:ascii="Times New Roman" w:eastAsia="Times New Roman" w:hAnsi="Times New Roman" w:cs="Times New Roman"/>
          <w:b/>
        </w:rPr>
        <w:t xml:space="preserve">Draft Convention on the Prohibition of Nuclear Weapons </w:t>
      </w:r>
      <w:r w:rsidRPr="00922FFB">
        <w:rPr>
          <w:rFonts w:ascii="Times New Roman" w:eastAsia="Times New Roman" w:hAnsi="Times New Roman" w:cs="Times New Roman"/>
          <w:b/>
          <w:color w:val="0000FF"/>
          <w:u w:val="single"/>
        </w:rPr>
        <w:t>leading towards their total elimination</w:t>
      </w:r>
    </w:p>
    <w:p w:rsidR="00E23C9B" w:rsidRPr="00922FFB" w:rsidRDefault="00E23C9B" w:rsidP="00DC49D2">
      <w:pPr>
        <w:widowControl w:val="0"/>
        <w:spacing w:line="322" w:lineRule="exact"/>
        <w:rPr>
          <w:rFonts w:ascii="Times New Roman" w:eastAsia="Times New Roman" w:hAnsi="Times New Roman" w:cs="Times New Roman"/>
        </w:rPr>
      </w:pPr>
    </w:p>
    <w:p w:rsidR="00E23C9B" w:rsidRPr="00922FFB" w:rsidRDefault="00E23C9B" w:rsidP="00DC49D2">
      <w:pPr>
        <w:widowControl w:val="0"/>
        <w:spacing w:line="239" w:lineRule="auto"/>
        <w:rPr>
          <w:rFonts w:ascii="Times New Roman" w:eastAsia="Times New Roman" w:hAnsi="Times New Roman" w:cs="Times New Roman"/>
        </w:rPr>
      </w:pPr>
      <w:r w:rsidRPr="00922FFB">
        <w:rPr>
          <w:rFonts w:ascii="Times New Roman" w:eastAsia="Times New Roman" w:hAnsi="Times New Roman" w:cs="Times New Roman"/>
        </w:rPr>
        <w:t>The States Parties to this Convention,</w:t>
      </w:r>
    </w:p>
    <w:p w:rsidR="00E23C9B" w:rsidRPr="00922FFB" w:rsidRDefault="00E23C9B" w:rsidP="00DC49D2">
      <w:pPr>
        <w:widowControl w:val="0"/>
        <w:spacing w:line="250" w:lineRule="exact"/>
        <w:rPr>
          <w:rFonts w:ascii="Times New Roman" w:eastAsia="Times New Roman" w:hAnsi="Times New Roman" w:cs="Times New Roman"/>
        </w:rPr>
      </w:pPr>
    </w:p>
    <w:p w:rsidR="00E23C9B" w:rsidRPr="00922FFB" w:rsidRDefault="00E23C9B" w:rsidP="00DC49D2">
      <w:pPr>
        <w:widowControl w:val="0"/>
        <w:spacing w:line="236"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Deeply concerned </w:t>
      </w:r>
      <w:r w:rsidRPr="00922FFB">
        <w:rPr>
          <w:rFonts w:ascii="Times New Roman" w:eastAsia="Times New Roman" w:hAnsi="Times New Roman" w:cs="Times New Roman"/>
        </w:rPr>
        <w:t>about the catastrophic humanitarian consequences that would</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 xml:space="preserve">result from any use of nuclear weapons and the consequent need to </w:t>
      </w:r>
      <w:r w:rsidRPr="00922FFB">
        <w:rPr>
          <w:rFonts w:ascii="Times New Roman" w:eastAsia="Times New Roman" w:hAnsi="Times New Roman" w:cs="Times New Roman"/>
          <w:b/>
          <w:strike/>
          <w:color w:val="FF0000"/>
        </w:rPr>
        <w:t>make every effort</w:t>
      </w:r>
      <w:r w:rsidRPr="00922FFB">
        <w:rPr>
          <w:rFonts w:ascii="Times New Roman" w:eastAsia="Times New Roman" w:hAnsi="Times New Roman" w:cs="Times New Roman"/>
        </w:rPr>
        <w:t xml:space="preserve"> </w:t>
      </w:r>
      <w:r w:rsidRPr="00922FFB">
        <w:rPr>
          <w:rFonts w:ascii="Times New Roman" w:eastAsia="Times New Roman" w:hAnsi="Times New Roman" w:cs="Times New Roman"/>
          <w:b/>
          <w:color w:val="0000FF"/>
          <w:u w:val="single"/>
        </w:rPr>
        <w:t>completely eliminate them</w:t>
      </w:r>
      <w:r w:rsidRPr="00922FFB">
        <w:rPr>
          <w:rFonts w:ascii="Times New Roman" w:eastAsia="Times New Roman" w:hAnsi="Times New Roman" w:cs="Times New Roman"/>
        </w:rPr>
        <w:t xml:space="preserve"> to ensure that nuclear weapons are never used again under any circumstances,</w:t>
      </w:r>
    </w:p>
    <w:p w:rsidR="00E23C9B" w:rsidRPr="00922FFB" w:rsidRDefault="00E23C9B" w:rsidP="00DC49D2">
      <w:pPr>
        <w:widowControl w:val="0"/>
        <w:spacing w:line="234" w:lineRule="auto"/>
        <w:ind w:firstLine="346"/>
        <w:jc w:val="both"/>
        <w:rPr>
          <w:rFonts w:ascii="Times New Roman" w:eastAsia="Times New Roman" w:hAnsi="Times New Roman" w:cs="Times New Roman"/>
          <w:b/>
          <w:color w:val="0000FF"/>
        </w:rPr>
      </w:pPr>
    </w:p>
    <w:p w:rsidR="00E23C9B" w:rsidRPr="00922FFB" w:rsidRDefault="00E23C9B" w:rsidP="00DC49D2">
      <w:pPr>
        <w:widowControl w:val="0"/>
        <w:spacing w:line="234" w:lineRule="auto"/>
        <w:ind w:firstLine="346"/>
        <w:jc w:val="both"/>
        <w:rPr>
          <w:rFonts w:ascii="Times New Roman" w:eastAsia="Times New Roman" w:hAnsi="Times New Roman" w:cs="Times New Roman"/>
          <w:b/>
          <w:color w:val="0000FF"/>
          <w:u w:val="single"/>
        </w:rPr>
      </w:pPr>
      <w:r w:rsidRPr="00922FFB">
        <w:rPr>
          <w:rFonts w:ascii="Times New Roman" w:eastAsia="Times New Roman" w:hAnsi="Times New Roman" w:cs="Times New Roman"/>
          <w:b/>
          <w:color w:val="0000FF"/>
          <w:u w:val="single"/>
        </w:rPr>
        <w:t xml:space="preserve">Convinced that nuclear disarmament and the total elimination of nuclear weapons are the only absolute guarantee against the use or threat of use of nuclear weapons, </w:t>
      </w:r>
    </w:p>
    <w:p w:rsidR="00E23C9B" w:rsidRPr="00922FFB" w:rsidRDefault="00E23C9B" w:rsidP="00DC49D2">
      <w:pPr>
        <w:widowControl w:val="0"/>
        <w:spacing w:line="253" w:lineRule="exact"/>
        <w:rPr>
          <w:rFonts w:ascii="Times New Roman" w:eastAsia="Times New Roman" w:hAnsi="Times New Roman" w:cs="Times New Roman"/>
        </w:rPr>
      </w:pPr>
    </w:p>
    <w:p w:rsidR="00E23C9B" w:rsidRPr="00922FFB" w:rsidRDefault="00E23C9B" w:rsidP="00DC49D2">
      <w:pPr>
        <w:widowControl w:val="0"/>
        <w:spacing w:line="236"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Cognizant </w:t>
      </w:r>
      <w:r w:rsidRPr="00922FFB">
        <w:rPr>
          <w:rFonts w:ascii="Times New Roman" w:eastAsia="Times New Roman" w:hAnsi="Times New Roman" w:cs="Times New Roman"/>
        </w:rPr>
        <w:t>that the catastrophic consequences of nuclear weapons transcend national</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 xml:space="preserve">borders, pose grave implications for human survival, the environment, socioeconomic development, the global economy, food security and for the health of future generations, and </w:t>
      </w:r>
      <w:r w:rsidRPr="00922FFB">
        <w:rPr>
          <w:rFonts w:ascii="Times New Roman" w:eastAsia="Times New Roman" w:hAnsi="Times New Roman" w:cs="Times New Roman"/>
        </w:rPr>
        <w:lastRenderedPageBreak/>
        <w:t>of the disproportionate impact of ionizing radiation on maternal health and on girls,</w:t>
      </w:r>
    </w:p>
    <w:p w:rsidR="00E23C9B" w:rsidRPr="00922FFB" w:rsidRDefault="00E23C9B" w:rsidP="00DC49D2">
      <w:pPr>
        <w:widowControl w:val="0"/>
        <w:spacing w:line="255" w:lineRule="exact"/>
        <w:rPr>
          <w:rFonts w:ascii="Times New Roman" w:eastAsia="Times New Roman" w:hAnsi="Times New Roman" w:cs="Times New Roman"/>
        </w:rPr>
      </w:pPr>
    </w:p>
    <w:p w:rsidR="00E23C9B" w:rsidRPr="00922FFB" w:rsidRDefault="00E23C9B" w:rsidP="00DC49D2">
      <w:pPr>
        <w:widowControl w:val="0"/>
        <w:spacing w:line="234"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Mindful </w:t>
      </w:r>
      <w:r w:rsidRPr="00922FFB">
        <w:rPr>
          <w:rFonts w:ascii="Times New Roman" w:eastAsia="Times New Roman" w:hAnsi="Times New Roman" w:cs="Times New Roman"/>
        </w:rPr>
        <w:t>of the suffering of the victims of the use of nuclear weapons (Hibakusha) as</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well as of those affected by the testing of nuclear weapons,</w:t>
      </w:r>
    </w:p>
    <w:p w:rsidR="00E23C9B" w:rsidRPr="00922FFB" w:rsidRDefault="00E23C9B" w:rsidP="00DC49D2">
      <w:pPr>
        <w:widowControl w:val="0"/>
        <w:spacing w:line="234" w:lineRule="auto"/>
        <w:ind w:firstLine="346"/>
        <w:jc w:val="both"/>
        <w:rPr>
          <w:rFonts w:ascii="Times New Roman" w:eastAsia="Times New Roman" w:hAnsi="Times New Roman" w:cs="Times New Roman"/>
          <w:b/>
          <w:i/>
          <w:color w:val="0000FF"/>
          <w:u w:val="single"/>
        </w:rPr>
      </w:pPr>
    </w:p>
    <w:p w:rsidR="00E23C9B" w:rsidRPr="00922FFB" w:rsidRDefault="00E23C9B" w:rsidP="00DC49D2">
      <w:pPr>
        <w:widowControl w:val="0"/>
        <w:spacing w:line="234"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b/>
          <w:i/>
          <w:color w:val="0000FF"/>
          <w:u w:val="single"/>
        </w:rPr>
        <w:t xml:space="preserve">Bearing </w:t>
      </w:r>
      <w:r w:rsidRPr="00922FFB">
        <w:rPr>
          <w:rFonts w:ascii="Times New Roman" w:eastAsia="Times New Roman" w:hAnsi="Times New Roman" w:cs="Times New Roman"/>
          <w:b/>
          <w:color w:val="0000FF"/>
          <w:u w:val="single"/>
        </w:rPr>
        <w:t>in mind the negative impact of the</w:t>
      </w:r>
      <w:r w:rsidRPr="00922FFB">
        <w:rPr>
          <w:rFonts w:ascii="Times New Roman" w:eastAsia="Times New Roman" w:hAnsi="Times New Roman" w:cs="Times New Roman"/>
          <w:b/>
          <w:i/>
          <w:color w:val="0000FF"/>
          <w:u w:val="single"/>
        </w:rPr>
        <w:t xml:space="preserve"> </w:t>
      </w:r>
      <w:r w:rsidRPr="00922FFB">
        <w:rPr>
          <w:rFonts w:ascii="Times New Roman" w:eastAsia="Times New Roman" w:hAnsi="Times New Roman" w:cs="Times New Roman"/>
          <w:b/>
          <w:color w:val="0000FF"/>
          <w:u w:val="single"/>
        </w:rPr>
        <w:t>significant resources that are spent on nuclear weapons programs and reaffirming the need to devote part of the resources made available by the implementation of disarmament and arms limitation agreements to economic and social development</w:t>
      </w:r>
      <w:r w:rsidRPr="00922FFB">
        <w:rPr>
          <w:rFonts w:ascii="Times New Roman" w:eastAsia="Times New Roman" w:hAnsi="Times New Roman" w:cs="Times New Roman"/>
          <w:b/>
          <w:color w:val="0000FF"/>
        </w:rPr>
        <w:t>, Joint Proposal between Cuba and Ecuador</w:t>
      </w:r>
    </w:p>
    <w:p w:rsidR="00E23C9B" w:rsidRPr="00922FFB" w:rsidRDefault="00E23C9B" w:rsidP="00DC49D2">
      <w:pPr>
        <w:widowControl w:val="0"/>
        <w:spacing w:line="252" w:lineRule="exact"/>
        <w:rPr>
          <w:rFonts w:ascii="Times New Roman" w:eastAsia="Times New Roman" w:hAnsi="Times New Roman" w:cs="Times New Roman"/>
        </w:rPr>
      </w:pPr>
    </w:p>
    <w:p w:rsidR="00E23C9B" w:rsidRPr="00922FFB" w:rsidRDefault="00E23C9B" w:rsidP="00DC49D2">
      <w:pPr>
        <w:widowControl w:val="0"/>
        <w:spacing w:line="238"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Basing themselves </w:t>
      </w:r>
      <w:r w:rsidRPr="00922FFB">
        <w:rPr>
          <w:rFonts w:ascii="Times New Roman" w:eastAsia="Times New Roman" w:hAnsi="Times New Roman" w:cs="Times New Roman"/>
        </w:rPr>
        <w:t xml:space="preserve">on the principles and rules of international humanitarian law, </w:t>
      </w:r>
      <w:r w:rsidRPr="00922FFB">
        <w:rPr>
          <w:rFonts w:ascii="Times New Roman" w:eastAsia="Times New Roman" w:hAnsi="Times New Roman" w:cs="Times New Roman"/>
          <w:b/>
          <w:strike/>
          <w:color w:val="FF0000"/>
        </w:rPr>
        <w:t>in</w:t>
      </w:r>
      <w:r w:rsidRPr="00922FFB">
        <w:rPr>
          <w:rFonts w:ascii="Times New Roman" w:eastAsia="Times New Roman" w:hAnsi="Times New Roman" w:cs="Times New Roman"/>
          <w:b/>
          <w:i/>
          <w:strike/>
          <w:color w:val="FF0000"/>
        </w:rPr>
        <w:t xml:space="preserve"> </w:t>
      </w:r>
      <w:r w:rsidRPr="00922FFB">
        <w:rPr>
          <w:rFonts w:ascii="Times New Roman" w:eastAsia="Times New Roman" w:hAnsi="Times New Roman" w:cs="Times New Roman"/>
          <w:b/>
          <w:strike/>
          <w:color w:val="FF0000"/>
        </w:rPr>
        <w:t>particular</w:t>
      </w:r>
      <w:r w:rsidRPr="00922FFB">
        <w:rPr>
          <w:rFonts w:ascii="Times New Roman" w:eastAsia="Times New Roman" w:hAnsi="Times New Roman" w:cs="Times New Roman"/>
        </w:rPr>
        <w:t xml:space="preserve"> </w:t>
      </w:r>
      <w:r w:rsidRPr="00922FFB">
        <w:rPr>
          <w:rFonts w:ascii="Times New Roman" w:eastAsia="Times New Roman" w:hAnsi="Times New Roman" w:cs="Times New Roman"/>
          <w:b/>
          <w:color w:val="0000FF"/>
          <w:u w:val="single"/>
        </w:rPr>
        <w:t>including</w:t>
      </w:r>
      <w:r w:rsidRPr="00922FFB">
        <w:rPr>
          <w:rFonts w:ascii="Times New Roman" w:eastAsia="Times New Roman" w:hAnsi="Times New Roman" w:cs="Times New Roman"/>
        </w:rPr>
        <w:t xml:space="preserve"> the principle that the right of parties to an armed conflict to choose methods or means of warfare is not unlimited, </w:t>
      </w:r>
      <w:r w:rsidRPr="00922FFB">
        <w:rPr>
          <w:rFonts w:ascii="Times New Roman" w:eastAsia="Times New Roman" w:hAnsi="Times New Roman" w:cs="Times New Roman"/>
          <w:b/>
          <w:color w:val="0000FF"/>
          <w:u w:val="single"/>
        </w:rPr>
        <w:t xml:space="preserve">principle of distinction between civilians and combatants, principle of prohibition on the infliction of unnecessary suffering, principle of proportionality  and principle of humanity, </w:t>
      </w:r>
      <w:r w:rsidRPr="00922FFB">
        <w:rPr>
          <w:rFonts w:ascii="Times New Roman" w:eastAsia="Times New Roman" w:hAnsi="Times New Roman" w:cs="Times New Roman"/>
        </w:rPr>
        <w:t>and the rule that care shall be taken in warfare to protect the natural environment against widespread, long term and severe damage, including a prohibition of the use of methods or means of warfare which are intended or may be expected to cause such damage to the natural environment and thereby to prejudice the health or survival of the population,</w:t>
      </w:r>
    </w:p>
    <w:p w:rsidR="00E23C9B" w:rsidRPr="00922FFB" w:rsidRDefault="00E23C9B" w:rsidP="00DC49D2">
      <w:pPr>
        <w:widowControl w:val="0"/>
        <w:spacing w:line="235" w:lineRule="auto"/>
        <w:ind w:firstLine="346"/>
        <w:jc w:val="both"/>
        <w:rPr>
          <w:rFonts w:ascii="Times New Roman" w:eastAsia="Times New Roman" w:hAnsi="Times New Roman" w:cs="Times New Roman"/>
          <w:b/>
          <w:color w:val="0000FF"/>
          <w:u w:val="single"/>
        </w:rPr>
      </w:pPr>
    </w:p>
    <w:p w:rsidR="00E23C9B" w:rsidRPr="00922FFB" w:rsidRDefault="00E23C9B" w:rsidP="00DC49D2">
      <w:pPr>
        <w:widowControl w:val="0"/>
        <w:spacing w:line="235" w:lineRule="auto"/>
        <w:ind w:firstLine="346"/>
        <w:jc w:val="both"/>
        <w:rPr>
          <w:rFonts w:ascii="Times New Roman" w:eastAsia="Times New Roman" w:hAnsi="Times New Roman" w:cs="Times New Roman"/>
          <w:b/>
          <w:color w:val="0000FF"/>
          <w:u w:val="single"/>
        </w:rPr>
      </w:pPr>
      <w:r w:rsidRPr="00922FFB">
        <w:rPr>
          <w:rFonts w:ascii="Times New Roman" w:eastAsia="Times New Roman" w:hAnsi="Times New Roman" w:cs="Times New Roman"/>
          <w:b/>
          <w:color w:val="0000FF"/>
          <w:u w:val="single"/>
        </w:rPr>
        <w:t xml:space="preserve">Reaffirming the need for all States at all times to comply with applicable international law, including international humanitarian law, </w:t>
      </w:r>
    </w:p>
    <w:p w:rsidR="00E23C9B" w:rsidRPr="00922FFB" w:rsidRDefault="00E23C9B" w:rsidP="00DC49D2">
      <w:pPr>
        <w:widowControl w:val="0"/>
        <w:spacing w:line="254" w:lineRule="exact"/>
        <w:rPr>
          <w:rFonts w:ascii="Times New Roman" w:eastAsia="Times New Roman" w:hAnsi="Times New Roman" w:cs="Times New Roman"/>
        </w:rPr>
      </w:pPr>
    </w:p>
    <w:p w:rsidR="00E23C9B" w:rsidRPr="00922FFB" w:rsidRDefault="00E23C9B" w:rsidP="00DC49D2">
      <w:pPr>
        <w:widowControl w:val="0"/>
        <w:spacing w:line="235"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Declaring </w:t>
      </w:r>
      <w:r w:rsidRPr="00922FFB">
        <w:rPr>
          <w:rFonts w:ascii="Times New Roman" w:eastAsia="Times New Roman" w:hAnsi="Times New Roman" w:cs="Times New Roman"/>
        </w:rPr>
        <w:t xml:space="preserve">that any use </w:t>
      </w:r>
      <w:r w:rsidRPr="00922FFB">
        <w:rPr>
          <w:rFonts w:ascii="Times New Roman" w:eastAsia="Times New Roman" w:hAnsi="Times New Roman" w:cs="Times New Roman"/>
          <w:b/>
          <w:color w:val="0000FF"/>
          <w:u w:val="single"/>
        </w:rPr>
        <w:t>or threat of use</w:t>
      </w:r>
      <w:r w:rsidRPr="00922FFB">
        <w:rPr>
          <w:rFonts w:ascii="Times New Roman" w:eastAsia="Times New Roman" w:hAnsi="Times New Roman" w:cs="Times New Roman"/>
        </w:rPr>
        <w:t xml:space="preserve"> of nuclear weapons would be contrary the rules of</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international law applicable in armed conflict, and in particular the principles and rules of humanitarian law,</w:t>
      </w:r>
    </w:p>
    <w:p w:rsidR="00E23C9B" w:rsidRPr="00922FFB" w:rsidRDefault="00E23C9B" w:rsidP="00DC49D2">
      <w:pPr>
        <w:widowControl w:val="0"/>
        <w:spacing w:line="235" w:lineRule="auto"/>
        <w:ind w:firstLine="346"/>
        <w:jc w:val="both"/>
        <w:rPr>
          <w:rFonts w:ascii="Times New Roman" w:eastAsia="Times New Roman" w:hAnsi="Times New Roman" w:cs="Times New Roman"/>
          <w:b/>
          <w:color w:val="0000FF"/>
          <w:u w:val="single"/>
        </w:rPr>
      </w:pPr>
    </w:p>
    <w:p w:rsidR="00E23C9B" w:rsidRPr="00922FFB" w:rsidRDefault="00E23C9B" w:rsidP="00DC49D2">
      <w:pPr>
        <w:widowControl w:val="0"/>
        <w:spacing w:line="237"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Reaffirming </w:t>
      </w:r>
      <w:r w:rsidRPr="00922FFB">
        <w:rPr>
          <w:rFonts w:ascii="Times New Roman" w:eastAsia="Times New Roman" w:hAnsi="Times New Roman" w:cs="Times New Roman"/>
        </w:rPr>
        <w:t>that in cases not covered by this convention, civilians and combatants</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remain under the protection and authority of the principles of international law derived from established custom, from the principles of humanity and from the dictates of public conscience,</w:t>
      </w:r>
    </w:p>
    <w:p w:rsidR="00E23C9B" w:rsidRPr="00922FFB" w:rsidRDefault="00E23C9B" w:rsidP="00DC49D2">
      <w:pPr>
        <w:widowControl w:val="0"/>
        <w:spacing w:line="251" w:lineRule="exact"/>
        <w:rPr>
          <w:rFonts w:ascii="Times New Roman" w:eastAsia="Times New Roman" w:hAnsi="Times New Roman" w:cs="Times New Roman"/>
        </w:rPr>
      </w:pPr>
    </w:p>
    <w:p w:rsidR="00E23C9B" w:rsidRPr="00922FFB" w:rsidRDefault="00E23C9B" w:rsidP="00DC49D2">
      <w:pPr>
        <w:widowControl w:val="0"/>
        <w:spacing w:line="234"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Determined </w:t>
      </w:r>
      <w:r w:rsidRPr="00922FFB">
        <w:rPr>
          <w:rFonts w:ascii="Times New Roman" w:eastAsia="Times New Roman" w:hAnsi="Times New Roman" w:cs="Times New Roman"/>
        </w:rPr>
        <w:t>to contribute to the realization of the purposes and principles of the</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Charter of the United Nations,</w:t>
      </w:r>
    </w:p>
    <w:p w:rsidR="00E23C9B" w:rsidRPr="00922FFB" w:rsidRDefault="00E23C9B" w:rsidP="00DC49D2">
      <w:pPr>
        <w:widowControl w:val="0"/>
        <w:spacing w:line="232" w:lineRule="auto"/>
        <w:ind w:firstLine="346"/>
        <w:jc w:val="both"/>
        <w:rPr>
          <w:rFonts w:ascii="Times New Roman" w:eastAsia="Times New Roman" w:hAnsi="Times New Roman" w:cs="Times New Roman"/>
          <w:b/>
          <w:i/>
          <w:color w:val="0000FF"/>
        </w:rPr>
      </w:pPr>
    </w:p>
    <w:p w:rsidR="00E23C9B" w:rsidRPr="00922FFB" w:rsidRDefault="00E23C9B" w:rsidP="00DC49D2">
      <w:pPr>
        <w:widowControl w:val="0"/>
        <w:spacing w:line="232" w:lineRule="auto"/>
        <w:ind w:firstLine="346"/>
        <w:jc w:val="both"/>
        <w:rPr>
          <w:rFonts w:ascii="Times New Roman" w:eastAsia="Times New Roman" w:hAnsi="Times New Roman" w:cs="Times New Roman"/>
          <w:b/>
          <w:color w:val="0000FF"/>
          <w:u w:val="single"/>
        </w:rPr>
      </w:pPr>
      <w:r w:rsidRPr="00922FFB">
        <w:rPr>
          <w:rFonts w:ascii="Times New Roman" w:eastAsia="Times New Roman" w:hAnsi="Times New Roman" w:cs="Times New Roman"/>
          <w:b/>
          <w:i/>
          <w:color w:val="0000FF"/>
          <w:u w:val="single"/>
        </w:rPr>
        <w:t>Recalling</w:t>
      </w:r>
      <w:r w:rsidRPr="00922FFB">
        <w:rPr>
          <w:rFonts w:ascii="Times New Roman" w:eastAsia="Times New Roman" w:hAnsi="Times New Roman" w:cs="Times New Roman"/>
          <w:b/>
          <w:color w:val="0000FF"/>
          <w:u w:val="single"/>
        </w:rPr>
        <w:t xml:space="preserve"> its first Resolution (1 (I)), adopted by consensus on January 24, 1946, and subsequent resolutions which call for the elimination of nuclear weapons,</w:t>
      </w:r>
    </w:p>
    <w:p w:rsidR="00E23C9B" w:rsidRPr="00922FFB" w:rsidRDefault="00E23C9B" w:rsidP="00DC49D2">
      <w:pPr>
        <w:widowControl w:val="0"/>
        <w:spacing w:line="232" w:lineRule="auto"/>
        <w:ind w:firstLine="346"/>
        <w:jc w:val="both"/>
        <w:rPr>
          <w:rFonts w:ascii="Times New Roman" w:eastAsia="Times New Roman" w:hAnsi="Times New Roman" w:cs="Times New Roman"/>
          <w:b/>
          <w:color w:val="0066FF"/>
          <w:u w:val="single"/>
        </w:rPr>
      </w:pPr>
    </w:p>
    <w:p w:rsidR="00E23C9B" w:rsidRPr="00922FFB" w:rsidRDefault="00E23C9B" w:rsidP="00DC49D2">
      <w:pPr>
        <w:widowControl w:val="0"/>
        <w:spacing w:line="232" w:lineRule="auto"/>
        <w:ind w:firstLine="346"/>
        <w:jc w:val="both"/>
        <w:rPr>
          <w:rFonts w:ascii="Times New Roman" w:eastAsia="Times New Roman" w:hAnsi="Times New Roman" w:cs="Times New Roman"/>
          <w:b/>
          <w:color w:val="0000FF"/>
          <w:u w:val="single"/>
        </w:rPr>
      </w:pPr>
      <w:r w:rsidRPr="00922FFB">
        <w:rPr>
          <w:rFonts w:ascii="Times New Roman" w:eastAsia="Times New Roman" w:hAnsi="Times New Roman" w:cs="Times New Roman"/>
          <w:b/>
          <w:color w:val="0000FF"/>
          <w:u w:val="single"/>
        </w:rPr>
        <w:t>Recalling also the Final Document of its First Special Session devoted to Disarmament, adopted by consensus, which emphasizes that nuclear weapons pose the greatest danger to mankind and to the survival of civilization and calls for the complete elimination of such weapons,</w:t>
      </w:r>
    </w:p>
    <w:p w:rsidR="00E23C9B" w:rsidRPr="00922FFB" w:rsidRDefault="00E23C9B" w:rsidP="00DC49D2">
      <w:pPr>
        <w:widowControl w:val="0"/>
        <w:spacing w:line="234" w:lineRule="auto"/>
        <w:ind w:firstLine="346"/>
        <w:jc w:val="both"/>
        <w:rPr>
          <w:rFonts w:ascii="Times New Roman" w:eastAsia="Times New Roman" w:hAnsi="Times New Roman" w:cs="Times New Roman"/>
        </w:rPr>
      </w:pPr>
    </w:p>
    <w:p w:rsidR="00E23C9B" w:rsidRPr="00922FFB" w:rsidRDefault="00E23C9B" w:rsidP="00DC49D2">
      <w:pPr>
        <w:widowControl w:val="0"/>
        <w:spacing w:line="234"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Bearing in mind </w:t>
      </w:r>
      <w:r w:rsidRPr="00922FFB">
        <w:rPr>
          <w:rFonts w:ascii="Times New Roman" w:eastAsia="Times New Roman" w:hAnsi="Times New Roman" w:cs="Times New Roman"/>
        </w:rPr>
        <w:t xml:space="preserve">that the </w:t>
      </w:r>
      <w:r w:rsidRPr="00922FFB">
        <w:rPr>
          <w:rFonts w:ascii="Times New Roman" w:eastAsia="Times New Roman" w:hAnsi="Times New Roman" w:cs="Times New Roman"/>
          <w:b/>
          <w:color w:val="0000FF"/>
          <w:u w:val="single"/>
        </w:rPr>
        <w:t>legally binding</w:t>
      </w:r>
      <w:r w:rsidRPr="00922FFB">
        <w:rPr>
          <w:rFonts w:ascii="Times New Roman" w:eastAsia="Times New Roman" w:hAnsi="Times New Roman" w:cs="Times New Roman"/>
        </w:rPr>
        <w:t xml:space="preserve"> prohibition of nuclear weapons would be an important</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contribution towards comprehensive nuclear disarmament,</w:t>
      </w:r>
      <w:bookmarkStart w:id="13" w:name="page2"/>
      <w:bookmarkEnd w:id="13"/>
    </w:p>
    <w:p w:rsidR="00E23C9B" w:rsidRPr="00922FFB" w:rsidRDefault="00E23C9B" w:rsidP="00DC49D2">
      <w:pPr>
        <w:widowControl w:val="0"/>
        <w:spacing w:line="234" w:lineRule="auto"/>
        <w:ind w:firstLine="346"/>
        <w:jc w:val="both"/>
        <w:rPr>
          <w:rFonts w:ascii="Times New Roman" w:eastAsia="Times New Roman" w:hAnsi="Times New Roman" w:cs="Times New Roman"/>
        </w:rPr>
      </w:pPr>
    </w:p>
    <w:p w:rsidR="00E23C9B" w:rsidRPr="00922FFB" w:rsidRDefault="00E23C9B" w:rsidP="00DC49D2">
      <w:pPr>
        <w:widowControl w:val="0"/>
        <w:spacing w:line="236"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Stressing </w:t>
      </w:r>
      <w:r w:rsidRPr="00922FFB">
        <w:rPr>
          <w:rFonts w:ascii="Times New Roman" w:eastAsia="Times New Roman" w:hAnsi="Times New Roman" w:cs="Times New Roman"/>
        </w:rPr>
        <w:t>the urgent need to achieve further effective measures of nuclear</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 xml:space="preserve">disarmament in order to facilitate the </w:t>
      </w:r>
      <w:r w:rsidRPr="00922FFB">
        <w:rPr>
          <w:rFonts w:ascii="Times New Roman" w:eastAsia="Times New Roman" w:hAnsi="Times New Roman" w:cs="Times New Roman"/>
          <w:b/>
          <w:color w:val="0000FF"/>
          <w:u w:val="single"/>
        </w:rPr>
        <w:t>irreversible, verifiable and transparent</w:t>
      </w:r>
      <w:r w:rsidRPr="00922FFB">
        <w:rPr>
          <w:rFonts w:ascii="Times New Roman" w:eastAsia="Times New Roman" w:hAnsi="Times New Roman" w:cs="Times New Roman"/>
          <w:b/>
          <w:color w:val="3333FF"/>
        </w:rPr>
        <w:t xml:space="preserve"> </w:t>
      </w:r>
      <w:r w:rsidRPr="00922FFB">
        <w:rPr>
          <w:rFonts w:ascii="Times New Roman" w:eastAsia="Times New Roman" w:hAnsi="Times New Roman" w:cs="Times New Roman"/>
        </w:rPr>
        <w:t>elimination from national arsenals of nuclear weapons and the means of their delivery,</w:t>
      </w:r>
    </w:p>
    <w:p w:rsidR="00E23C9B" w:rsidRPr="00922FFB" w:rsidRDefault="00E23C9B" w:rsidP="00DC49D2">
      <w:pPr>
        <w:widowControl w:val="0"/>
        <w:spacing w:line="236" w:lineRule="auto"/>
        <w:ind w:firstLine="346"/>
        <w:jc w:val="both"/>
        <w:rPr>
          <w:rFonts w:ascii="Times New Roman" w:eastAsia="Times New Roman" w:hAnsi="Times New Roman" w:cs="Times New Roman"/>
        </w:rPr>
      </w:pPr>
    </w:p>
    <w:p w:rsidR="00E23C9B" w:rsidRPr="00922FFB" w:rsidRDefault="00E23C9B" w:rsidP="00DC49D2">
      <w:pPr>
        <w:widowControl w:val="0"/>
        <w:spacing w:line="239" w:lineRule="auto"/>
        <w:rPr>
          <w:rFonts w:ascii="Times New Roman" w:eastAsia="Times New Roman" w:hAnsi="Times New Roman" w:cs="Times New Roman"/>
        </w:rPr>
      </w:pPr>
      <w:r w:rsidRPr="00922FFB">
        <w:rPr>
          <w:rFonts w:ascii="Times New Roman" w:eastAsia="Times New Roman" w:hAnsi="Times New Roman" w:cs="Times New Roman"/>
          <w:i/>
        </w:rPr>
        <w:t xml:space="preserve">Determined </w:t>
      </w:r>
      <w:r w:rsidRPr="00922FFB">
        <w:rPr>
          <w:rFonts w:ascii="Times New Roman" w:eastAsia="Times New Roman" w:hAnsi="Times New Roman" w:cs="Times New Roman"/>
        </w:rPr>
        <w:t>to act towards that end,</w:t>
      </w:r>
    </w:p>
    <w:p w:rsidR="00E23C9B" w:rsidRPr="00922FFB" w:rsidRDefault="00E23C9B" w:rsidP="00DC49D2">
      <w:pPr>
        <w:widowControl w:val="0"/>
        <w:spacing w:line="252" w:lineRule="exact"/>
        <w:rPr>
          <w:rFonts w:ascii="Times New Roman" w:eastAsia="Times New Roman" w:hAnsi="Times New Roman" w:cs="Times New Roman"/>
        </w:rPr>
      </w:pPr>
    </w:p>
    <w:p w:rsidR="00E23C9B" w:rsidRPr="00922FFB" w:rsidRDefault="00E23C9B" w:rsidP="00DC49D2">
      <w:pPr>
        <w:widowControl w:val="0"/>
        <w:spacing w:line="234"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Determined also </w:t>
      </w:r>
      <w:r w:rsidRPr="00922FFB">
        <w:rPr>
          <w:rFonts w:ascii="Times New Roman" w:eastAsia="Times New Roman" w:hAnsi="Times New Roman" w:cs="Times New Roman"/>
        </w:rPr>
        <w:t>to act with a view to achieving effective progress towards general</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and complete disarmament under strict and effective international control,</w:t>
      </w:r>
    </w:p>
    <w:p w:rsidR="00E23C9B" w:rsidRPr="00922FFB" w:rsidRDefault="00E23C9B" w:rsidP="00DC49D2">
      <w:pPr>
        <w:widowControl w:val="0"/>
        <w:spacing w:line="234" w:lineRule="auto"/>
        <w:ind w:firstLine="346"/>
        <w:jc w:val="both"/>
        <w:rPr>
          <w:rFonts w:ascii="Times New Roman" w:eastAsia="Times New Roman" w:hAnsi="Times New Roman" w:cs="Times New Roman"/>
          <w:i/>
        </w:rPr>
      </w:pPr>
    </w:p>
    <w:p w:rsidR="00E23C9B" w:rsidRPr="00922FFB" w:rsidRDefault="00E23C9B" w:rsidP="00DC49D2">
      <w:pPr>
        <w:widowControl w:val="0"/>
        <w:spacing w:line="234" w:lineRule="auto"/>
        <w:ind w:firstLine="346"/>
        <w:jc w:val="both"/>
        <w:rPr>
          <w:rFonts w:ascii="Times New Roman" w:eastAsia="Times New Roman" w:hAnsi="Times New Roman" w:cs="Times New Roman"/>
          <w:b/>
          <w:color w:val="0000FF"/>
        </w:rPr>
      </w:pPr>
      <w:r w:rsidRPr="00922FFB">
        <w:rPr>
          <w:rFonts w:ascii="Times New Roman" w:eastAsia="Times New Roman" w:hAnsi="Times New Roman" w:cs="Times New Roman"/>
          <w:b/>
          <w:i/>
          <w:strike/>
          <w:color w:val="FF0000"/>
        </w:rPr>
        <w:t>A</w:t>
      </w:r>
      <w:r w:rsidRPr="00922FFB">
        <w:rPr>
          <w:rFonts w:ascii="Times New Roman" w:eastAsia="Times New Roman" w:hAnsi="Times New Roman" w:cs="Times New Roman"/>
          <w:b/>
          <w:i/>
          <w:color w:val="0000FF"/>
          <w:u w:val="single"/>
        </w:rPr>
        <w:t>Rea</w:t>
      </w:r>
      <w:r w:rsidRPr="00922FFB">
        <w:rPr>
          <w:rFonts w:ascii="Times New Roman" w:eastAsia="Times New Roman" w:hAnsi="Times New Roman" w:cs="Times New Roman"/>
          <w:i/>
        </w:rPr>
        <w:t xml:space="preserve">ffirming </w:t>
      </w:r>
      <w:r w:rsidRPr="00922FFB">
        <w:rPr>
          <w:rFonts w:ascii="Times New Roman" w:eastAsia="Times New Roman" w:hAnsi="Times New Roman" w:cs="Times New Roman"/>
        </w:rPr>
        <w:t>that there exists an obligation to pursue in good faith and bring to a</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 xml:space="preserve">conclusion negotiations leading to nuclear disarmament in all its aspects under strict and effective international control, </w:t>
      </w:r>
      <w:r w:rsidRPr="00922FFB">
        <w:rPr>
          <w:rFonts w:ascii="Times New Roman" w:eastAsia="Times New Roman" w:hAnsi="Times New Roman" w:cs="Times New Roman"/>
          <w:b/>
          <w:color w:val="0000FF"/>
          <w:u w:val="single"/>
        </w:rPr>
        <w:t>as unanimously concluded by the International Court of Justice in its advisory opinion of July 8, 1996, on the legality of the threat or use of nuclear weapons,</w:t>
      </w:r>
      <w:r w:rsidRPr="00922FFB">
        <w:rPr>
          <w:rFonts w:ascii="Times New Roman" w:eastAsia="Times New Roman" w:hAnsi="Times New Roman" w:cs="Times New Roman"/>
          <w:u w:val="single"/>
        </w:rPr>
        <w:t xml:space="preserve"> </w:t>
      </w:r>
      <w:r w:rsidRPr="00922FFB">
        <w:rPr>
          <w:rFonts w:ascii="Times New Roman" w:eastAsia="Times New Roman" w:hAnsi="Times New Roman" w:cs="Times New Roman"/>
          <w:b/>
          <w:color w:val="0000FF"/>
          <w:u w:val="single"/>
        </w:rPr>
        <w:t>and also affirming that the obligation is universal and unconditional</w:t>
      </w:r>
      <w:r w:rsidRPr="00922FFB">
        <w:rPr>
          <w:rFonts w:ascii="Times New Roman" w:eastAsia="Times New Roman" w:hAnsi="Times New Roman" w:cs="Times New Roman"/>
          <w:b/>
          <w:color w:val="0000FF"/>
        </w:rPr>
        <w:t>, (Se reafirma cada año, la última vez en 71/58)</w:t>
      </w:r>
    </w:p>
    <w:p w:rsidR="00E23C9B" w:rsidRPr="00922FFB" w:rsidRDefault="00E23C9B" w:rsidP="00DC49D2">
      <w:pPr>
        <w:widowControl w:val="0"/>
        <w:spacing w:line="234" w:lineRule="auto"/>
        <w:ind w:firstLine="346"/>
        <w:jc w:val="both"/>
        <w:rPr>
          <w:rFonts w:ascii="Times New Roman" w:eastAsia="Times New Roman" w:hAnsi="Times New Roman" w:cs="Times New Roman"/>
        </w:rPr>
      </w:pPr>
    </w:p>
    <w:p w:rsidR="00E23C9B" w:rsidRPr="00922FFB" w:rsidRDefault="00E23C9B" w:rsidP="00DC49D2">
      <w:pPr>
        <w:widowControl w:val="0"/>
        <w:spacing w:line="238" w:lineRule="auto"/>
        <w:ind w:firstLine="346"/>
        <w:jc w:val="both"/>
        <w:rPr>
          <w:rFonts w:ascii="Times New Roman" w:eastAsia="Times New Roman" w:hAnsi="Times New Roman" w:cs="Times New Roman"/>
        </w:rPr>
      </w:pPr>
      <w:r w:rsidRPr="00922FFB">
        <w:rPr>
          <w:rFonts w:ascii="Times New Roman" w:eastAsia="Times New Roman" w:hAnsi="Times New Roman" w:cs="Times New Roman"/>
          <w:b/>
          <w:i/>
          <w:color w:val="0000FF"/>
          <w:u w:val="single"/>
        </w:rPr>
        <w:t xml:space="preserve">Reaffirming also </w:t>
      </w:r>
      <w:r w:rsidRPr="00922FFB">
        <w:rPr>
          <w:rFonts w:ascii="Times New Roman" w:eastAsia="Times New Roman" w:hAnsi="Times New Roman" w:cs="Times New Roman"/>
          <w:b/>
          <w:color w:val="0000FF"/>
          <w:u w:val="single"/>
        </w:rPr>
        <w:t>the obligation set forth in Article VI of the Treaty on the Non</w:t>
      </w:r>
      <w:r w:rsidRPr="00922FFB">
        <w:rPr>
          <w:rFonts w:ascii="Times New Roman" w:eastAsia="Times New Roman" w:hAnsi="Times New Roman" w:cs="Times New Roman"/>
          <w:b/>
          <w:i/>
          <w:color w:val="0000FF"/>
          <w:u w:val="single"/>
        </w:rPr>
        <w:t xml:space="preserve"> </w:t>
      </w:r>
      <w:r w:rsidRPr="00922FFB">
        <w:rPr>
          <w:rFonts w:ascii="Times New Roman" w:eastAsia="Times New Roman" w:hAnsi="Times New Roman" w:cs="Times New Roman"/>
          <w:b/>
          <w:color w:val="0000FF"/>
          <w:u w:val="single"/>
        </w:rPr>
        <w:t>-Proliferation of</w:t>
      </w:r>
      <w:r w:rsidRPr="00922FFB">
        <w:rPr>
          <w:rFonts w:ascii="Times New Roman" w:eastAsia="Times New Roman" w:hAnsi="Times New Roman" w:cs="Times New Roman"/>
          <w:b/>
          <w:i/>
          <w:color w:val="0000FF"/>
          <w:u w:val="single"/>
        </w:rPr>
        <w:t xml:space="preserve"> </w:t>
      </w:r>
      <w:r w:rsidRPr="00922FFB">
        <w:rPr>
          <w:rFonts w:ascii="Times New Roman" w:eastAsia="Times New Roman" w:hAnsi="Times New Roman" w:cs="Times New Roman"/>
          <w:b/>
          <w:color w:val="0000FF"/>
          <w:u w:val="single"/>
        </w:rPr>
        <w:t>Nuclear Weapons and the</w:t>
      </w:r>
      <w:r w:rsidRPr="00922FFB">
        <w:rPr>
          <w:rFonts w:ascii="Times New Roman" w:eastAsia="Times New Roman" w:hAnsi="Times New Roman" w:cs="Times New Roman"/>
        </w:rPr>
        <w:t xml:space="preserve"> crucial importance of </w:t>
      </w:r>
      <w:r w:rsidRPr="00922FFB">
        <w:rPr>
          <w:rFonts w:ascii="Times New Roman" w:eastAsia="Times New Roman" w:hAnsi="Times New Roman" w:cs="Times New Roman"/>
          <w:b/>
          <w:strike/>
          <w:color w:val="FF0000"/>
        </w:rPr>
        <w:t>the</w:t>
      </w:r>
      <w:r w:rsidRPr="00922FFB">
        <w:rPr>
          <w:rFonts w:ascii="Times New Roman" w:eastAsia="Times New Roman" w:hAnsi="Times New Roman" w:cs="Times New Roman"/>
          <w:b/>
          <w:color w:val="FF0000"/>
        </w:rPr>
        <w:t xml:space="preserve"> </w:t>
      </w:r>
      <w:r w:rsidRPr="00922FFB">
        <w:rPr>
          <w:rFonts w:ascii="Times New Roman" w:eastAsia="Times New Roman" w:hAnsi="Times New Roman" w:cs="Times New Roman"/>
          <w:b/>
          <w:color w:val="0000FF"/>
          <w:u w:val="single"/>
        </w:rPr>
        <w:t>that</w:t>
      </w:r>
      <w:r w:rsidRPr="00922FFB">
        <w:rPr>
          <w:rFonts w:ascii="Times New Roman" w:eastAsia="Times New Roman" w:hAnsi="Times New Roman" w:cs="Times New Roman"/>
        </w:rPr>
        <w:t xml:space="preserve"> Treaty </w:t>
      </w:r>
      <w:r w:rsidRPr="00922FFB">
        <w:rPr>
          <w:rFonts w:ascii="Times New Roman" w:eastAsia="Times New Roman" w:hAnsi="Times New Roman" w:cs="Times New Roman"/>
          <w:b/>
          <w:strike/>
          <w:color w:val="FF0000"/>
        </w:rPr>
        <w:t>on the Non</w:t>
      </w:r>
      <w:r w:rsidRPr="00922FFB">
        <w:rPr>
          <w:rFonts w:ascii="Times New Roman" w:eastAsia="Times New Roman" w:hAnsi="Times New Roman" w:cs="Times New Roman"/>
          <w:b/>
          <w:i/>
          <w:strike/>
          <w:color w:val="FF0000"/>
        </w:rPr>
        <w:t xml:space="preserve"> </w:t>
      </w:r>
      <w:r w:rsidRPr="00922FFB">
        <w:rPr>
          <w:rFonts w:ascii="Times New Roman" w:eastAsia="Times New Roman" w:hAnsi="Times New Roman" w:cs="Times New Roman"/>
          <w:b/>
          <w:strike/>
          <w:color w:val="FF0000"/>
        </w:rPr>
        <w:t>-Proliferation of</w:t>
      </w:r>
      <w:r w:rsidRPr="00922FFB">
        <w:rPr>
          <w:rFonts w:ascii="Times New Roman" w:eastAsia="Times New Roman" w:hAnsi="Times New Roman" w:cs="Times New Roman"/>
          <w:b/>
          <w:i/>
          <w:strike/>
          <w:color w:val="FF0000"/>
        </w:rPr>
        <w:t xml:space="preserve"> </w:t>
      </w:r>
      <w:r w:rsidRPr="00922FFB">
        <w:rPr>
          <w:rFonts w:ascii="Times New Roman" w:eastAsia="Times New Roman" w:hAnsi="Times New Roman" w:cs="Times New Roman"/>
          <w:b/>
          <w:strike/>
          <w:color w:val="FF0000"/>
        </w:rPr>
        <w:t>Nuclear Weapons</w:t>
      </w:r>
      <w:r w:rsidRPr="00922FFB">
        <w:rPr>
          <w:rFonts w:ascii="Times New Roman" w:eastAsia="Times New Roman" w:hAnsi="Times New Roman" w:cs="Times New Roman"/>
        </w:rPr>
        <w:t xml:space="preserve"> as the cornerstone of the international nuclear non -proliferation regime and an essential foundation for the pursuit of nuclear disarmament, the vital importance of the Comprehensive Nuclear-Test-Ban Treaty as a core element of the nuclear disarmament and non-proliferation regime, and the </w:t>
      </w:r>
      <w:r w:rsidRPr="00922FFB">
        <w:rPr>
          <w:rFonts w:ascii="Times New Roman" w:eastAsia="Times New Roman" w:hAnsi="Times New Roman" w:cs="Times New Roman"/>
          <w:b/>
          <w:color w:val="0000FF"/>
          <w:u w:val="single"/>
        </w:rPr>
        <w:t>important</w:t>
      </w:r>
      <w:r w:rsidRPr="00922FFB">
        <w:rPr>
          <w:rFonts w:ascii="Times New Roman" w:eastAsia="Times New Roman" w:hAnsi="Times New Roman" w:cs="Times New Roman"/>
          <w:u w:val="single"/>
        </w:rPr>
        <w:t xml:space="preserve"> </w:t>
      </w:r>
      <w:r w:rsidRPr="00922FFB">
        <w:rPr>
          <w:rFonts w:ascii="Times New Roman" w:eastAsia="Times New Roman" w:hAnsi="Times New Roman" w:cs="Times New Roman"/>
        </w:rPr>
        <w:t>contribution of the treaties establishing nuclear-weapon-free zones toward strengthening the nuclear non - proliferation regime and to realizing the objective of nuclear disarmament,</w:t>
      </w:r>
    </w:p>
    <w:p w:rsidR="00E23C9B" w:rsidRPr="00922FFB" w:rsidRDefault="00E23C9B" w:rsidP="00DC49D2">
      <w:pPr>
        <w:widowControl w:val="0"/>
        <w:spacing w:line="254" w:lineRule="exact"/>
        <w:rPr>
          <w:rFonts w:ascii="Times New Roman" w:eastAsia="Times New Roman" w:hAnsi="Times New Roman" w:cs="Times New Roman"/>
        </w:rPr>
      </w:pPr>
    </w:p>
    <w:p w:rsidR="00E23C9B" w:rsidRPr="00922FFB" w:rsidRDefault="00E23C9B" w:rsidP="00DC49D2">
      <w:pPr>
        <w:widowControl w:val="0"/>
        <w:spacing w:line="0" w:lineRule="atLeast"/>
        <w:ind w:firstLine="346"/>
        <w:jc w:val="both"/>
        <w:rPr>
          <w:rFonts w:ascii="Times New Roman" w:eastAsia="Times New Roman" w:hAnsi="Times New Roman" w:cs="Times New Roman"/>
        </w:rPr>
      </w:pPr>
      <w:r w:rsidRPr="00922FFB">
        <w:rPr>
          <w:rFonts w:ascii="Times New Roman" w:eastAsia="Times New Roman" w:hAnsi="Times New Roman" w:cs="Times New Roman"/>
          <w:i/>
        </w:rPr>
        <w:t xml:space="preserve">Stressing </w:t>
      </w:r>
      <w:r w:rsidRPr="00922FFB">
        <w:rPr>
          <w:rFonts w:ascii="Times New Roman" w:eastAsia="Times New Roman" w:hAnsi="Times New Roman" w:cs="Times New Roman"/>
        </w:rPr>
        <w:t>the role of public conscience in the furthering of the principles of</w:t>
      </w:r>
      <w:r w:rsidRPr="00922FFB">
        <w:rPr>
          <w:rFonts w:ascii="Times New Roman" w:eastAsia="Times New Roman" w:hAnsi="Times New Roman" w:cs="Times New Roman"/>
          <w:i/>
        </w:rPr>
        <w:t xml:space="preserve"> </w:t>
      </w:r>
      <w:r w:rsidRPr="00922FFB">
        <w:rPr>
          <w:rFonts w:ascii="Times New Roman" w:eastAsia="Times New Roman" w:hAnsi="Times New Roman" w:cs="Times New Roman"/>
        </w:rPr>
        <w:t xml:space="preserve">humanity as evidenced by the call for the total elimination of nuclear weapons and recognizing the efforts to that end undertaken </w:t>
      </w:r>
      <w:r w:rsidRPr="00922FFB">
        <w:rPr>
          <w:rFonts w:ascii="Times New Roman" w:eastAsia="Times New Roman" w:hAnsi="Times New Roman" w:cs="Times New Roman"/>
          <w:b/>
          <w:color w:val="0000FF"/>
          <w:u w:val="single"/>
        </w:rPr>
        <w:t>among others</w:t>
      </w:r>
      <w:r w:rsidRPr="00922FFB">
        <w:rPr>
          <w:rFonts w:ascii="Times New Roman" w:eastAsia="Times New Roman" w:hAnsi="Times New Roman" w:cs="Times New Roman"/>
        </w:rPr>
        <w:t>, by the United Nations,</w:t>
      </w:r>
      <w:r w:rsidRPr="00922FFB">
        <w:rPr>
          <w:rFonts w:ascii="Times New Roman" w:eastAsia="Times New Roman" w:hAnsi="Times New Roman" w:cs="Times New Roman"/>
          <w:b/>
          <w:color w:val="0000FF"/>
          <w:u w:val="single"/>
        </w:rPr>
        <w:t xml:space="preserve"> other international organizations</w:t>
      </w:r>
      <w:r w:rsidRPr="00922FFB">
        <w:rPr>
          <w:rFonts w:ascii="Times New Roman" w:eastAsia="Times New Roman" w:hAnsi="Times New Roman" w:cs="Times New Roman"/>
        </w:rPr>
        <w:t>, the International Committee of the Red Cross, numerous non -governmental organizations and the Hibakusha,</w:t>
      </w:r>
    </w:p>
    <w:p w:rsidR="00E23C9B" w:rsidRPr="00922FFB" w:rsidRDefault="00E23C9B" w:rsidP="00DC49D2">
      <w:pPr>
        <w:widowControl w:val="0"/>
        <w:spacing w:line="0" w:lineRule="atLeast"/>
        <w:ind w:firstLine="346"/>
        <w:jc w:val="both"/>
        <w:rPr>
          <w:rFonts w:ascii="Times New Roman" w:eastAsia="Times New Roman" w:hAnsi="Times New Roman" w:cs="Times New Roman"/>
        </w:rPr>
      </w:pPr>
    </w:p>
    <w:p w:rsidR="00E23C9B" w:rsidRPr="00922FFB" w:rsidRDefault="00E23C9B" w:rsidP="00DC49D2">
      <w:pPr>
        <w:widowControl w:val="0"/>
        <w:spacing w:line="0" w:lineRule="atLeast"/>
        <w:ind w:firstLine="346"/>
        <w:jc w:val="both"/>
        <w:rPr>
          <w:rFonts w:ascii="Times New Roman" w:eastAsia="Times New Roman" w:hAnsi="Times New Roman" w:cs="Times New Roman"/>
          <w:b/>
          <w:color w:val="0000FF"/>
          <w:u w:val="single"/>
        </w:rPr>
      </w:pPr>
      <w:r w:rsidRPr="00922FFB">
        <w:rPr>
          <w:rFonts w:ascii="Times New Roman" w:eastAsia="Times New Roman" w:hAnsi="Times New Roman" w:cs="Times New Roman"/>
          <w:b/>
          <w:i/>
          <w:color w:val="0000FF"/>
          <w:u w:val="single"/>
        </w:rPr>
        <w:t>Stressing also</w:t>
      </w:r>
      <w:r w:rsidRPr="00922FFB">
        <w:rPr>
          <w:rFonts w:ascii="Times New Roman" w:eastAsia="Times New Roman" w:hAnsi="Times New Roman" w:cs="Times New Roman"/>
          <w:b/>
          <w:color w:val="0000FF"/>
          <w:u w:val="single"/>
        </w:rPr>
        <w:t xml:space="preserve"> the need to comply with relevant environmental norms in the implementation of this Convention</w:t>
      </w:r>
      <w:r w:rsidRPr="00922FFB">
        <w:rPr>
          <w:rFonts w:ascii="Times New Roman" w:eastAsia="Times New Roman" w:hAnsi="Times New Roman" w:cs="Times New Roman"/>
          <w:b/>
          <w:color w:val="0000FF"/>
        </w:rPr>
        <w:t>, (basado OP.1, 71/60)</w:t>
      </w:r>
    </w:p>
    <w:p w:rsidR="00E23C9B" w:rsidRPr="00922FFB" w:rsidRDefault="00E23C9B" w:rsidP="00DC49D2">
      <w:pPr>
        <w:widowControl w:val="0"/>
        <w:spacing w:line="0" w:lineRule="atLeast"/>
        <w:ind w:firstLine="346"/>
        <w:jc w:val="both"/>
        <w:rPr>
          <w:rFonts w:ascii="Times New Roman" w:eastAsia="Times New Roman" w:hAnsi="Times New Roman" w:cs="Times New Roman"/>
          <w:b/>
          <w:i/>
          <w:color w:val="3333FF"/>
        </w:rPr>
      </w:pPr>
    </w:p>
    <w:p w:rsidR="00E23C9B" w:rsidRPr="00922FFB" w:rsidRDefault="00E23C9B" w:rsidP="00DC49D2">
      <w:pPr>
        <w:widowControl w:val="0"/>
        <w:spacing w:line="0" w:lineRule="atLeast"/>
        <w:ind w:firstLine="346"/>
        <w:jc w:val="both"/>
        <w:rPr>
          <w:rFonts w:ascii="Times New Roman" w:eastAsia="Times New Roman" w:hAnsi="Times New Roman" w:cs="Times New Roman"/>
          <w:b/>
          <w:color w:val="0000FF"/>
          <w:u w:val="single"/>
        </w:rPr>
      </w:pPr>
      <w:r w:rsidRPr="00922FFB">
        <w:rPr>
          <w:rFonts w:ascii="Times New Roman" w:eastAsia="Times New Roman" w:hAnsi="Times New Roman" w:cs="Times New Roman"/>
          <w:b/>
          <w:i/>
          <w:color w:val="0000FF"/>
          <w:u w:val="single"/>
        </w:rPr>
        <w:t>Emphasizing</w:t>
      </w:r>
      <w:r w:rsidRPr="00922FFB">
        <w:rPr>
          <w:rFonts w:ascii="Times New Roman" w:eastAsia="Times New Roman" w:hAnsi="Times New Roman" w:cs="Times New Roman"/>
          <w:b/>
          <w:color w:val="0000FF"/>
          <w:u w:val="single"/>
        </w:rPr>
        <w:t xml:space="preserve"> that nothing in this Convention shall be interpreted as affecting the inalienable right of its States Parties to develop research, production and use of nuclear energy for peaceful purposes without discrimination,</w:t>
      </w:r>
    </w:p>
    <w:p w:rsidR="00E23C9B" w:rsidRPr="002B6C7D" w:rsidRDefault="00E23C9B" w:rsidP="002B6C7D">
      <w:pPr>
        <w:widowControl w:val="0"/>
        <w:pBdr>
          <w:bottom w:val="single" w:sz="6" w:space="1" w:color="auto"/>
        </w:pBdr>
        <w:spacing w:line="0" w:lineRule="atLeast"/>
        <w:jc w:val="both"/>
        <w:rPr>
          <w:rFonts w:ascii="Times New Roman" w:eastAsia="Times New Roman" w:hAnsi="Times New Roman" w:cs="Times New Roman"/>
          <w:b/>
          <w:color w:val="0000FF"/>
          <w:u w:val="single"/>
        </w:rPr>
      </w:pPr>
    </w:p>
    <w:p w:rsidR="00B85DE9" w:rsidRDefault="00B85DE9" w:rsidP="00DC49D2">
      <w:pPr>
        <w:pStyle w:val="s7"/>
        <w:widowControl w:val="0"/>
        <w:spacing w:before="0" w:beforeAutospacing="0" w:after="0" w:afterAutospacing="0" w:line="360" w:lineRule="auto"/>
        <w:jc w:val="both"/>
        <w:rPr>
          <w:b/>
          <w:sz w:val="28"/>
          <w:szCs w:val="28"/>
          <w:highlight w:val="yellow"/>
        </w:rPr>
      </w:pPr>
    </w:p>
    <w:p w:rsidR="00BF00E2" w:rsidRPr="00922FFB" w:rsidRDefault="00BF00E2" w:rsidP="00DC49D2">
      <w:pPr>
        <w:pStyle w:val="s7"/>
        <w:widowControl w:val="0"/>
        <w:spacing w:before="0" w:beforeAutospacing="0" w:after="0" w:afterAutospacing="0" w:line="360" w:lineRule="auto"/>
        <w:jc w:val="both"/>
        <w:rPr>
          <w:b/>
          <w:sz w:val="28"/>
          <w:szCs w:val="28"/>
        </w:rPr>
      </w:pPr>
      <w:r w:rsidRPr="00922FFB">
        <w:rPr>
          <w:b/>
          <w:sz w:val="28"/>
          <w:szCs w:val="28"/>
          <w:highlight w:val="yellow"/>
        </w:rPr>
        <w:t>ECUADOR AND CUBA</w:t>
      </w: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On socio-economic development Ecuador and Cuba are presenting the following:</w:t>
      </w: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"Bearing in mind the negative impact of the significant resources that are spent on nuclear weapons programs and reaffirming the need to devote part of the resources made available by the implementation of disarmament and arms limitation agreements to economic and social development"</w:t>
      </w:r>
    </w:p>
    <w:p w:rsidR="00BF00E2" w:rsidRPr="00922FFB" w:rsidRDefault="00BF00E2" w:rsidP="00DC49D2">
      <w:pPr>
        <w:widowControl w:val="0"/>
        <w:pBdr>
          <w:bottom w:val="single" w:sz="6" w:space="1" w:color="auto"/>
        </w:pBdr>
        <w:rPr>
          <w:rFonts w:ascii="Times New Roman" w:hAnsi="Times New Roman" w:cs="Times New Roman"/>
        </w:rPr>
      </w:pPr>
    </w:p>
    <w:p w:rsidR="00BF00E2" w:rsidRPr="00922FFB" w:rsidRDefault="00BF00E2" w:rsidP="00DC49D2">
      <w:pPr>
        <w:widowControl w:val="0"/>
        <w:rPr>
          <w:rFonts w:ascii="Times New Roman" w:hAnsi="Times New Roman" w:cs="Times New Roman"/>
          <w:sz w:val="28"/>
        </w:rPr>
      </w:pPr>
    </w:p>
    <w:p w:rsidR="00BF00E2" w:rsidRPr="00922FFB" w:rsidRDefault="00BF00E2" w:rsidP="00DC49D2">
      <w:pPr>
        <w:widowControl w:val="0"/>
        <w:rPr>
          <w:rFonts w:ascii="Times New Roman" w:hAnsi="Times New Roman" w:cs="Times New Roman"/>
          <w:b/>
          <w:sz w:val="28"/>
        </w:rPr>
      </w:pPr>
      <w:r w:rsidRPr="00922FFB">
        <w:rPr>
          <w:rFonts w:ascii="Times New Roman" w:hAnsi="Times New Roman" w:cs="Times New Roman"/>
          <w:b/>
          <w:sz w:val="28"/>
          <w:highlight w:val="yellow"/>
        </w:rPr>
        <w:t>ECUADOR</w:t>
      </w:r>
    </w:p>
    <w:p w:rsidR="00BF00E2" w:rsidRPr="00922FFB" w:rsidRDefault="00BF00E2" w:rsidP="00DC49D2">
      <w:pPr>
        <w:widowControl w:val="0"/>
        <w:rPr>
          <w:rFonts w:ascii="Times New Roman" w:hAnsi="Times New Roman" w:cs="Times New Roman"/>
        </w:rPr>
      </w:pP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This is the new proposal on indigenous peoples:</w:t>
      </w:r>
    </w:p>
    <w:p w:rsidR="00BF00E2" w:rsidRPr="00922FFB" w:rsidRDefault="00BF00E2" w:rsidP="00DC49D2">
      <w:pPr>
        <w:widowControl w:val="0"/>
        <w:rPr>
          <w:rFonts w:ascii="Times New Roman" w:hAnsi="Times New Roman" w:cs="Times New Roman"/>
        </w:rPr>
      </w:pP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"Recognizing the disproportionate impact that nuclear explosions have had on indigenous peoples in different parts of the world"</w:t>
      </w:r>
    </w:p>
    <w:p w:rsidR="00BF00E2" w:rsidRPr="00922FFB" w:rsidRDefault="00BF00E2" w:rsidP="00DC49D2">
      <w:pPr>
        <w:widowControl w:val="0"/>
        <w:rPr>
          <w:rFonts w:ascii="Times New Roman" w:hAnsi="Times New Roman" w:cs="Times New Roman"/>
        </w:rPr>
      </w:pP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Ethical imperative:</w:t>
      </w:r>
    </w:p>
    <w:p w:rsidR="00BF00E2" w:rsidRPr="00922FFB" w:rsidRDefault="00BF00E2" w:rsidP="00DC49D2">
      <w:pPr>
        <w:widowControl w:val="0"/>
        <w:rPr>
          <w:rFonts w:ascii="Times New Roman" w:hAnsi="Times New Roman" w:cs="Times New Roman"/>
        </w:rPr>
      </w:pP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"Recognizing that any use of nuclear weapons, irrespective of the cause, is incompatible with the requirements of international humanitarian law or international law, or the laws of morality, or the dictates of public conscience and that given their indiscriminate nature and potential to annihilate humanity, nuclear weapons are inherently immoral"</w:t>
      </w:r>
    </w:p>
    <w:p w:rsidR="00BF00E2" w:rsidRPr="00922FFB" w:rsidRDefault="00BF00E2" w:rsidP="00DC49D2">
      <w:pPr>
        <w:widowControl w:val="0"/>
        <w:rPr>
          <w:rFonts w:ascii="Times New Roman" w:hAnsi="Times New Roman" w:cs="Times New Roman"/>
        </w:rPr>
      </w:pPr>
      <w:r w:rsidRPr="00922FFB">
        <w:rPr>
          <w:rFonts w:ascii="Times New Roman" w:hAnsi="Times New Roman" w:cs="Times New Roman"/>
        </w:rPr>
        <w:t>Please find enclosed the proposal on a new paragraph on NWFZ:</w:t>
      </w:r>
      <w:r w:rsidRPr="00922FFB">
        <w:rPr>
          <w:rFonts w:ascii="Times New Roman" w:hAnsi="Times New Roman" w:cs="Times New Roman"/>
        </w:rPr>
        <w:br/>
      </w:r>
      <w:r w:rsidRPr="00922FFB">
        <w:rPr>
          <w:rFonts w:ascii="Times New Roman" w:hAnsi="Times New Roman" w:cs="Times New Roman"/>
        </w:rPr>
        <w:br/>
        <w:t>"Recognizing the important positive impact that the nuclear weapons free zones created by the treaties of Tlatelolco, Rarotonga, Bangkok, Semipalatinsk and Pelindaba, as well as the declaration of Mongolia as a nuclear weapons free zone, have had in the search of a world free of nuclear weapons."</w:t>
      </w:r>
    </w:p>
    <w:p w:rsidR="00E23C9B" w:rsidRPr="00922FFB" w:rsidRDefault="00E23C9B" w:rsidP="00DC49D2">
      <w:pPr>
        <w:widowControl w:val="0"/>
        <w:pBdr>
          <w:bottom w:val="single" w:sz="6" w:space="1" w:color="auto"/>
        </w:pBdr>
        <w:rPr>
          <w:rFonts w:ascii="Times New Roman" w:hAnsi="Times New Roman" w:cs="Times New Roman"/>
        </w:rPr>
      </w:pPr>
    </w:p>
    <w:p w:rsidR="00B61E86" w:rsidRPr="00B61E86" w:rsidRDefault="00B61E86" w:rsidP="00B61E86">
      <w:pPr>
        <w:jc w:val="both"/>
        <w:rPr>
          <w:rFonts w:ascii="Times New Roman" w:hAnsi="Times New Roman" w:cs="Times New Roman"/>
          <w:b/>
          <w:sz w:val="28"/>
          <w:szCs w:val="26"/>
        </w:rPr>
      </w:pPr>
      <w:r w:rsidRPr="00B61E86">
        <w:rPr>
          <w:rFonts w:ascii="Times New Roman" w:hAnsi="Times New Roman" w:cs="Times New Roman"/>
          <w:b/>
          <w:sz w:val="28"/>
          <w:szCs w:val="26"/>
          <w:highlight w:val="yellow"/>
        </w:rPr>
        <w:t>FIJI</w:t>
      </w:r>
    </w:p>
    <w:p w:rsidR="00B61E86" w:rsidRDefault="00B61E86" w:rsidP="00B61E86">
      <w:pPr>
        <w:jc w:val="both"/>
        <w:rPr>
          <w:rFonts w:ascii="Times New Roman" w:hAnsi="Times New Roman" w:cs="Times New Roman"/>
          <w:sz w:val="26"/>
          <w:szCs w:val="26"/>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 xml:space="preserve">Pp1 -  </w:t>
      </w:r>
      <w:r w:rsidRPr="00FC499A">
        <w:rPr>
          <w:rFonts w:ascii="Times New Roman" w:hAnsi="Times New Roman" w:cs="Times New Roman"/>
          <w:i/>
        </w:rPr>
        <w:t>‘completely eliminate’;</w:t>
      </w:r>
      <w:r w:rsidRPr="00FC499A">
        <w:rPr>
          <w:rFonts w:ascii="Times New Roman" w:hAnsi="Times New Roman" w:cs="Times New Roman"/>
        </w:rPr>
        <w:t xml:space="preserve">  in place of </w:t>
      </w:r>
      <w:r w:rsidRPr="00FC499A">
        <w:rPr>
          <w:rFonts w:ascii="Times New Roman" w:hAnsi="Times New Roman" w:cs="Times New Roman"/>
          <w:i/>
        </w:rPr>
        <w:t>‘make every effort’</w:t>
      </w:r>
      <w:r w:rsidRPr="00FC499A">
        <w:rPr>
          <w:rFonts w:ascii="Times New Roman" w:hAnsi="Times New Roman" w:cs="Times New Roman"/>
        </w:rPr>
        <w:t xml:space="preserve"> and </w:t>
      </w:r>
      <w:r w:rsidRPr="00FC499A">
        <w:rPr>
          <w:rFonts w:ascii="Times New Roman" w:hAnsi="Times New Roman" w:cs="Times New Roman"/>
          <w:i/>
        </w:rPr>
        <w:t>‘total ban’</w:t>
      </w:r>
      <w:r w:rsidRPr="00FC499A">
        <w:rPr>
          <w:rFonts w:ascii="Times New Roman" w:hAnsi="Times New Roman" w:cs="Times New Roman"/>
        </w:rPr>
        <w:t xml:space="preserve">; in place of </w:t>
      </w:r>
      <w:r w:rsidRPr="00FC499A">
        <w:rPr>
          <w:rFonts w:ascii="Times New Roman" w:hAnsi="Times New Roman" w:cs="Times New Roman"/>
          <w:i/>
        </w:rPr>
        <w:t>‘never used again’</w:t>
      </w:r>
    </w:p>
    <w:p w:rsidR="000E39DD" w:rsidRPr="00FC499A" w:rsidRDefault="000E39DD" w:rsidP="00B61E86">
      <w:pPr>
        <w:jc w:val="both"/>
        <w:rPr>
          <w:rFonts w:ascii="Times New Roman" w:hAnsi="Times New Roman" w:cs="Times New Roman"/>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The paragraph would read</w:t>
      </w:r>
    </w:p>
    <w:p w:rsidR="000E39DD" w:rsidRPr="00FC499A" w:rsidRDefault="000E39DD" w:rsidP="00B61E86">
      <w:pPr>
        <w:jc w:val="both"/>
        <w:rPr>
          <w:rFonts w:ascii="Times New Roman" w:hAnsi="Times New Roman" w:cs="Times New Roman"/>
          <w:i/>
          <w:iCs/>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i/>
          <w:iCs/>
        </w:rPr>
        <w:t xml:space="preserve">1. Deeply concerned </w:t>
      </w:r>
      <w:r w:rsidRPr="00FC499A">
        <w:rPr>
          <w:rFonts w:ascii="Times New Roman" w:hAnsi="Times New Roman" w:cs="Times New Roman"/>
        </w:rPr>
        <w:t>about the catastrophic humanitarian consequences that would result from any use of nuclear weapons and the consequent need to</w:t>
      </w:r>
      <w:r w:rsidRPr="00FC499A">
        <w:rPr>
          <w:rFonts w:ascii="Times New Roman" w:hAnsi="Times New Roman" w:cs="Times New Roman"/>
          <w:u w:val="single"/>
        </w:rPr>
        <w:t xml:space="preserve"> completely eliminate </w:t>
      </w:r>
      <w:r w:rsidRPr="00FC499A">
        <w:rPr>
          <w:rFonts w:ascii="Times New Roman" w:hAnsi="Times New Roman" w:cs="Times New Roman"/>
        </w:rPr>
        <w:t>to ensure that nuclear weapons are</w:t>
      </w:r>
      <w:r w:rsidRPr="00FC499A">
        <w:rPr>
          <w:rFonts w:ascii="Times New Roman" w:hAnsi="Times New Roman" w:cs="Times New Roman"/>
          <w:u w:val="single"/>
        </w:rPr>
        <w:t xml:space="preserve"> totally banned </w:t>
      </w:r>
      <w:r w:rsidRPr="00FC499A">
        <w:rPr>
          <w:rFonts w:ascii="Times New Roman" w:hAnsi="Times New Roman" w:cs="Times New Roman"/>
        </w:rPr>
        <w:t>under any circumstances.</w:t>
      </w:r>
    </w:p>
    <w:p w:rsidR="000E39DD" w:rsidRPr="00FC499A" w:rsidRDefault="000E39DD" w:rsidP="00B61E86">
      <w:pPr>
        <w:jc w:val="both"/>
        <w:rPr>
          <w:rFonts w:ascii="Times New Roman" w:hAnsi="Times New Roman" w:cs="Times New Roman"/>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 xml:space="preserve">As for pp2, we propose the following, </w:t>
      </w:r>
    </w:p>
    <w:p w:rsidR="00B61E86" w:rsidRPr="00FC499A" w:rsidRDefault="00B61E86" w:rsidP="00B61E86">
      <w:pPr>
        <w:jc w:val="both"/>
        <w:rPr>
          <w:rFonts w:ascii="Times New Roman" w:hAnsi="Times New Roman" w:cs="Times New Roman"/>
        </w:rPr>
      </w:pPr>
      <w:r w:rsidRPr="00FC499A">
        <w:rPr>
          <w:rFonts w:ascii="Times New Roman" w:hAnsi="Times New Roman" w:cs="Times New Roman"/>
          <w:i/>
        </w:rPr>
        <w:t>‘threat’</w:t>
      </w:r>
      <w:r w:rsidRPr="00FC499A">
        <w:rPr>
          <w:rFonts w:ascii="Times New Roman" w:hAnsi="Times New Roman" w:cs="Times New Roman"/>
        </w:rPr>
        <w:t xml:space="preserve"> in place of </w:t>
      </w:r>
      <w:r w:rsidRPr="00FC499A">
        <w:rPr>
          <w:rFonts w:ascii="Times New Roman" w:hAnsi="Times New Roman" w:cs="Times New Roman"/>
          <w:i/>
        </w:rPr>
        <w:t>‘implications’</w:t>
      </w:r>
      <w:r w:rsidRPr="00FC499A">
        <w:rPr>
          <w:rFonts w:ascii="Times New Roman" w:hAnsi="Times New Roman" w:cs="Times New Roman"/>
        </w:rPr>
        <w:t xml:space="preserve"> and </w:t>
      </w:r>
      <w:r w:rsidRPr="00FC499A">
        <w:rPr>
          <w:rFonts w:ascii="Times New Roman" w:hAnsi="Times New Roman" w:cs="Times New Roman"/>
          <w:i/>
        </w:rPr>
        <w:t>‘Women’</w:t>
      </w:r>
      <w:r w:rsidRPr="00FC499A">
        <w:rPr>
          <w:rFonts w:ascii="Times New Roman" w:hAnsi="Times New Roman" w:cs="Times New Roman"/>
        </w:rPr>
        <w:t xml:space="preserve"> in place of </w:t>
      </w:r>
      <w:r w:rsidRPr="00FC499A">
        <w:rPr>
          <w:rFonts w:ascii="Times New Roman" w:hAnsi="Times New Roman" w:cs="Times New Roman"/>
          <w:i/>
        </w:rPr>
        <w:t>‘maternal health’</w:t>
      </w: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The paragraph would read</w:t>
      </w:r>
    </w:p>
    <w:p w:rsidR="000E39DD" w:rsidRPr="00FC499A" w:rsidRDefault="000E39DD" w:rsidP="00B61E86">
      <w:pPr>
        <w:jc w:val="both"/>
        <w:rPr>
          <w:rFonts w:ascii="Times New Roman" w:hAnsi="Times New Roman" w:cs="Times New Roman"/>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 xml:space="preserve">2. </w:t>
      </w:r>
      <w:r w:rsidRPr="00FC499A">
        <w:rPr>
          <w:rFonts w:ascii="Times New Roman" w:hAnsi="Times New Roman" w:cs="Times New Roman"/>
          <w:i/>
          <w:iCs/>
        </w:rPr>
        <w:t xml:space="preserve">Cognizant </w:t>
      </w:r>
      <w:r w:rsidRPr="00FC499A">
        <w:rPr>
          <w:rFonts w:ascii="Times New Roman" w:hAnsi="Times New Roman" w:cs="Times New Roman"/>
        </w:rPr>
        <w:t xml:space="preserve">that the catastrophic consequences of nuclear weapons transcend national borders, pose grave </w:t>
      </w:r>
      <w:r w:rsidRPr="00FC499A">
        <w:rPr>
          <w:rFonts w:ascii="Times New Roman" w:hAnsi="Times New Roman" w:cs="Times New Roman"/>
          <w:u w:val="single"/>
        </w:rPr>
        <w:t xml:space="preserve">threat </w:t>
      </w:r>
      <w:r w:rsidRPr="00FC499A">
        <w:rPr>
          <w:rFonts w:ascii="Times New Roman" w:hAnsi="Times New Roman" w:cs="Times New Roman"/>
        </w:rPr>
        <w:t xml:space="preserve">for human survival, the environment, socioeconomic development, the global economy, food security and for the health of future generations, and of the disproportionate impact of ionizing radiation on </w:t>
      </w:r>
      <w:r w:rsidRPr="00FC499A">
        <w:rPr>
          <w:rFonts w:ascii="Times New Roman" w:hAnsi="Times New Roman" w:cs="Times New Roman"/>
          <w:u w:val="single"/>
        </w:rPr>
        <w:t xml:space="preserve">women </w:t>
      </w:r>
      <w:r w:rsidRPr="00FC499A">
        <w:rPr>
          <w:rFonts w:ascii="Times New Roman" w:hAnsi="Times New Roman" w:cs="Times New Roman"/>
        </w:rPr>
        <w:t>and on girls.</w:t>
      </w:r>
    </w:p>
    <w:p w:rsidR="000E39DD" w:rsidRPr="00FC499A" w:rsidRDefault="000E39DD" w:rsidP="00B61E86">
      <w:pPr>
        <w:jc w:val="both"/>
        <w:rPr>
          <w:rFonts w:ascii="Times New Roman" w:hAnsi="Times New Roman" w:cs="Times New Roman"/>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As for Pp4, In addition to international humanitarian law to include….., rule of distinction, rule of protection and protection of the natural environment ‘ which made reference to Reference to International Humanitarian Law’</w:t>
      </w:r>
    </w:p>
    <w:p w:rsidR="000E39DD" w:rsidRPr="00FC499A" w:rsidRDefault="000E39DD" w:rsidP="00B61E86">
      <w:pPr>
        <w:jc w:val="both"/>
        <w:rPr>
          <w:rFonts w:ascii="Times New Roman" w:hAnsi="Times New Roman" w:cs="Times New Roman"/>
        </w:rPr>
      </w:pPr>
    </w:p>
    <w:p w:rsidR="00B61E86" w:rsidRPr="00FC499A" w:rsidRDefault="00B61E86" w:rsidP="00B61E86">
      <w:pPr>
        <w:jc w:val="both"/>
        <w:rPr>
          <w:rFonts w:ascii="Times New Roman" w:hAnsi="Times New Roman" w:cs="Times New Roman"/>
        </w:rPr>
      </w:pPr>
      <w:r w:rsidRPr="00FC499A">
        <w:rPr>
          <w:rFonts w:ascii="Times New Roman" w:hAnsi="Times New Roman" w:cs="Times New Roman"/>
        </w:rPr>
        <w:t xml:space="preserve">As for Pp5, we propose  </w:t>
      </w:r>
      <w:r w:rsidRPr="00FC499A">
        <w:rPr>
          <w:rFonts w:ascii="Times New Roman" w:hAnsi="Times New Roman" w:cs="Times New Roman"/>
          <w:i/>
        </w:rPr>
        <w:t>‘threat’</w:t>
      </w:r>
      <w:r w:rsidRPr="00FC499A">
        <w:rPr>
          <w:rFonts w:ascii="Times New Roman" w:hAnsi="Times New Roman" w:cs="Times New Roman"/>
        </w:rPr>
        <w:t xml:space="preserve"> in place of </w:t>
      </w:r>
      <w:r w:rsidRPr="00FC499A">
        <w:rPr>
          <w:rFonts w:ascii="Times New Roman" w:hAnsi="Times New Roman" w:cs="Times New Roman"/>
          <w:i/>
        </w:rPr>
        <w:t>‘use’</w:t>
      </w:r>
      <w:r w:rsidRPr="00FC499A">
        <w:rPr>
          <w:rFonts w:ascii="Times New Roman" w:hAnsi="Times New Roman" w:cs="Times New Roman"/>
        </w:rPr>
        <w:t xml:space="preserve"> likewise </w:t>
      </w:r>
      <w:r w:rsidRPr="00FC499A">
        <w:rPr>
          <w:rFonts w:ascii="Times New Roman" w:hAnsi="Times New Roman" w:cs="Times New Roman"/>
          <w:i/>
        </w:rPr>
        <w:t xml:space="preserve">‘constitute a great breach’ </w:t>
      </w:r>
      <w:r w:rsidRPr="00FC499A">
        <w:rPr>
          <w:rFonts w:ascii="Times New Roman" w:hAnsi="Times New Roman" w:cs="Times New Roman"/>
        </w:rPr>
        <w:t xml:space="preserve">in place of </w:t>
      </w:r>
      <w:r w:rsidRPr="00FC499A">
        <w:rPr>
          <w:rFonts w:ascii="Times New Roman" w:hAnsi="Times New Roman" w:cs="Times New Roman"/>
          <w:i/>
        </w:rPr>
        <w:t>‘to contrary’</w:t>
      </w:r>
    </w:p>
    <w:p w:rsidR="000E39DD" w:rsidRPr="00FC499A" w:rsidRDefault="000E39DD" w:rsidP="00B61E86">
      <w:pPr>
        <w:pBdr>
          <w:bottom w:val="single" w:sz="6" w:space="1" w:color="auto"/>
        </w:pBdr>
        <w:jc w:val="both"/>
        <w:rPr>
          <w:rFonts w:ascii="Times New Roman" w:hAnsi="Times New Roman" w:cs="Times New Roman"/>
          <w:i/>
          <w:iCs/>
        </w:rPr>
      </w:pPr>
    </w:p>
    <w:p w:rsidR="00B61E86" w:rsidRDefault="00B61E86" w:rsidP="00321474">
      <w:pPr>
        <w:pBdr>
          <w:bottom w:val="single" w:sz="6" w:space="1" w:color="auto"/>
        </w:pBdr>
        <w:jc w:val="both"/>
        <w:rPr>
          <w:rFonts w:ascii="Times New Roman" w:hAnsi="Times New Roman" w:cs="Times New Roman"/>
        </w:rPr>
      </w:pPr>
      <w:r w:rsidRPr="00FC499A">
        <w:rPr>
          <w:rFonts w:ascii="Times New Roman" w:hAnsi="Times New Roman" w:cs="Times New Roman"/>
          <w:i/>
          <w:iCs/>
        </w:rPr>
        <w:t xml:space="preserve">5. Declaring </w:t>
      </w:r>
      <w:r w:rsidRPr="00FC499A">
        <w:rPr>
          <w:rFonts w:ascii="Times New Roman" w:hAnsi="Times New Roman" w:cs="Times New Roman"/>
        </w:rPr>
        <w:t>that any threat of nuclear weapons would constitute a great breach to the rules of international law applicable in armed conflict, and in particular the principle</w:t>
      </w:r>
      <w:r w:rsidR="00321474">
        <w:rPr>
          <w:rFonts w:ascii="Times New Roman" w:hAnsi="Times New Roman" w:cs="Times New Roman"/>
        </w:rPr>
        <w:t>s and rules of humanitarian law.</w:t>
      </w:r>
    </w:p>
    <w:p w:rsidR="00321474" w:rsidRDefault="00321474" w:rsidP="00321474">
      <w:pPr>
        <w:jc w:val="both"/>
        <w:rPr>
          <w:rFonts w:ascii="Times New Roman" w:hAnsi="Times New Roman" w:cs="Times New Roman"/>
        </w:rPr>
      </w:pPr>
    </w:p>
    <w:p w:rsidR="00321474" w:rsidRDefault="00321474" w:rsidP="00321474">
      <w:pPr>
        <w:jc w:val="both"/>
        <w:rPr>
          <w:rFonts w:ascii="Times New Roman" w:hAnsi="Times New Roman" w:cs="Times New Roman"/>
          <w:b/>
        </w:rPr>
      </w:pPr>
      <w:r>
        <w:rPr>
          <w:rFonts w:ascii="Times New Roman" w:hAnsi="Times New Roman" w:cs="Times New Roman"/>
          <w:b/>
        </w:rPr>
        <w:t>Preamble</w:t>
      </w:r>
    </w:p>
    <w:p w:rsidR="00321474" w:rsidRPr="00531AEF" w:rsidRDefault="00321474" w:rsidP="00321474">
      <w:pPr>
        <w:jc w:val="both"/>
        <w:rPr>
          <w:rFonts w:ascii="Times New Roman" w:hAnsi="Times New Roman" w:cs="Times New Roman"/>
          <w:b/>
        </w:rPr>
      </w:pPr>
      <w:r>
        <w:rPr>
          <w:rFonts w:ascii="Times New Roman" w:hAnsi="Times New Roman" w:cs="Times New Roman"/>
          <w:b/>
        </w:rPr>
        <w:t>In addition to earlier intervention, the following is proposed for the preamble:</w:t>
      </w:r>
    </w:p>
    <w:p w:rsidR="00321474" w:rsidRPr="00531AEF" w:rsidRDefault="00321474" w:rsidP="00321474">
      <w:pPr>
        <w:ind w:left="426" w:hanging="285"/>
        <w:jc w:val="both"/>
        <w:rPr>
          <w:rFonts w:ascii="Times New Roman" w:hAnsi="Times New Roman" w:cs="Times New Roman"/>
        </w:rPr>
      </w:pPr>
      <w:r w:rsidRPr="004610EE">
        <w:rPr>
          <w:rFonts w:ascii="Times New Roman" w:hAnsi="Times New Roman" w:cs="Times New Roman"/>
          <w:b/>
        </w:rPr>
        <w:t>1.  a.</w:t>
      </w:r>
      <w:r>
        <w:rPr>
          <w:rFonts w:ascii="Times New Roman" w:hAnsi="Times New Roman" w:cs="Times New Roman"/>
        </w:rPr>
        <w:t xml:space="preserve"> </w:t>
      </w:r>
      <w:r w:rsidRPr="00531AEF">
        <w:rPr>
          <w:rFonts w:ascii="Times New Roman" w:hAnsi="Times New Roman" w:cs="Times New Roman"/>
        </w:rPr>
        <w:t>Environment Implications – Impact is noted in terms of nuclear weapon detonation but th</w:t>
      </w:r>
      <w:r>
        <w:rPr>
          <w:rFonts w:ascii="Times New Roman" w:hAnsi="Times New Roman" w:cs="Times New Roman"/>
        </w:rPr>
        <w:t>ere is nothing on the</w:t>
      </w:r>
      <w:r w:rsidRPr="00531AEF">
        <w:rPr>
          <w:rFonts w:ascii="Times New Roman" w:hAnsi="Times New Roman" w:cs="Times New Roman"/>
        </w:rPr>
        <w:t xml:space="preserve"> </w:t>
      </w:r>
      <w:r w:rsidRPr="00531AEF">
        <w:rPr>
          <w:rFonts w:ascii="Times New Roman" w:hAnsi="Times New Roman" w:cs="Times New Roman"/>
          <w:b/>
        </w:rPr>
        <w:t xml:space="preserve">production </w:t>
      </w:r>
      <w:r w:rsidRPr="00531AEF">
        <w:rPr>
          <w:rFonts w:ascii="Times New Roman" w:hAnsi="Times New Roman" w:cs="Times New Roman"/>
        </w:rPr>
        <w:t xml:space="preserve">aspect of the </w:t>
      </w:r>
      <w:r>
        <w:rPr>
          <w:rFonts w:ascii="Times New Roman" w:hAnsi="Times New Roman" w:cs="Times New Roman"/>
        </w:rPr>
        <w:t>nuclear weapons. The production</w:t>
      </w:r>
      <w:r w:rsidRPr="00531AEF">
        <w:rPr>
          <w:rFonts w:ascii="Times New Roman" w:hAnsi="Times New Roman" w:cs="Times New Roman"/>
        </w:rPr>
        <w:t xml:space="preserve"> aspect </w:t>
      </w:r>
      <w:r w:rsidRPr="00531AEF">
        <w:rPr>
          <w:rFonts w:ascii="Times New Roman" w:hAnsi="Times New Roman" w:cs="Times New Roman"/>
        </w:rPr>
        <w:lastRenderedPageBreak/>
        <w:t>in terms of uranium mining, production, tes</w:t>
      </w:r>
      <w:r>
        <w:rPr>
          <w:rFonts w:ascii="Times New Roman" w:hAnsi="Times New Roman" w:cs="Times New Roman"/>
        </w:rPr>
        <w:t>ting and waste disposal should be given the same emphasis as detonation in the text.</w:t>
      </w:r>
    </w:p>
    <w:p w:rsidR="00321474" w:rsidRPr="00531AEF" w:rsidRDefault="00321474" w:rsidP="00321474">
      <w:pPr>
        <w:ind w:left="426"/>
        <w:jc w:val="both"/>
        <w:rPr>
          <w:rFonts w:ascii="Times New Roman" w:hAnsi="Times New Roman" w:cs="Times New Roman"/>
        </w:rPr>
      </w:pPr>
      <w:r w:rsidRPr="004610EE">
        <w:rPr>
          <w:rFonts w:ascii="Times New Roman" w:hAnsi="Times New Roman" w:cs="Times New Roman"/>
          <w:b/>
        </w:rPr>
        <w:t>b</w:t>
      </w:r>
      <w:r>
        <w:rPr>
          <w:rFonts w:ascii="Times New Roman" w:hAnsi="Times New Roman" w:cs="Times New Roman"/>
        </w:rPr>
        <w:t xml:space="preserve">. </w:t>
      </w:r>
      <w:r w:rsidRPr="00531AEF">
        <w:rPr>
          <w:rFonts w:ascii="Times New Roman" w:hAnsi="Times New Roman" w:cs="Times New Roman"/>
        </w:rPr>
        <w:t>Given the importance of the ocean and seas for the life of coastal and island people and the severe marine impacts of nuclear testing in</w:t>
      </w:r>
      <w:r>
        <w:rPr>
          <w:rFonts w:ascii="Times New Roman" w:hAnsi="Times New Roman" w:cs="Times New Roman"/>
        </w:rPr>
        <w:t xml:space="preserve"> the Pacific, the preamble is to </w:t>
      </w:r>
      <w:r w:rsidRPr="00531AEF">
        <w:rPr>
          <w:rFonts w:ascii="Times New Roman" w:hAnsi="Times New Roman" w:cs="Times New Roman"/>
        </w:rPr>
        <w:t xml:space="preserve"> r</w:t>
      </w:r>
      <w:r>
        <w:rPr>
          <w:rFonts w:ascii="Times New Roman" w:hAnsi="Times New Roman" w:cs="Times New Roman"/>
        </w:rPr>
        <w:t>eference</w:t>
      </w:r>
      <w:r w:rsidRPr="004610EE">
        <w:rPr>
          <w:rFonts w:ascii="Times New Roman" w:hAnsi="Times New Roman" w:cs="Times New Roman"/>
          <w:b/>
        </w:rPr>
        <w:t xml:space="preserve"> marine and terrestrial ecosystem</w:t>
      </w:r>
      <w:r w:rsidRPr="00531AEF">
        <w:rPr>
          <w:rFonts w:ascii="Times New Roman" w:hAnsi="Times New Roman" w:cs="Times New Roman"/>
        </w:rPr>
        <w:t>. With the 300 forced nuclear tests, most island homes in the Pacific remains unsafe for habitation, agricultural production and fishing</w:t>
      </w:r>
      <w:r>
        <w:rPr>
          <w:rFonts w:ascii="Times New Roman" w:hAnsi="Times New Roman" w:cs="Times New Roman"/>
        </w:rPr>
        <w:t>. Further the testing</w:t>
      </w:r>
      <w:r w:rsidRPr="00531AEF">
        <w:rPr>
          <w:rFonts w:ascii="Times New Roman" w:hAnsi="Times New Roman" w:cs="Times New Roman"/>
        </w:rPr>
        <w:t xml:space="preserve"> has drastically and permanently displaced islanders from their homes and disconnected the indigenous from their customs with many untold pains. </w:t>
      </w:r>
    </w:p>
    <w:p w:rsidR="00321474" w:rsidRPr="004610EE" w:rsidRDefault="00321474" w:rsidP="00321474">
      <w:pPr>
        <w:jc w:val="both"/>
        <w:rPr>
          <w:rFonts w:ascii="Times New Roman" w:hAnsi="Times New Roman" w:cs="Times New Roman"/>
          <w:i/>
        </w:rPr>
      </w:pPr>
    </w:p>
    <w:p w:rsidR="00321474" w:rsidRDefault="00321474" w:rsidP="00321474">
      <w:pPr>
        <w:jc w:val="both"/>
        <w:rPr>
          <w:rFonts w:ascii="Times New Roman" w:hAnsi="Times New Roman" w:cs="Times New Roman"/>
        </w:rPr>
      </w:pPr>
      <w:r w:rsidRPr="004610EE">
        <w:rPr>
          <w:rFonts w:ascii="Times New Roman" w:hAnsi="Times New Roman" w:cs="Times New Roman"/>
          <w:b/>
        </w:rPr>
        <w:t>2.</w:t>
      </w:r>
      <w:r>
        <w:rPr>
          <w:rFonts w:ascii="Times New Roman" w:hAnsi="Times New Roman" w:cs="Times New Roman"/>
        </w:rPr>
        <w:t xml:space="preserve"> </w:t>
      </w:r>
      <w:r w:rsidRPr="00531AEF">
        <w:rPr>
          <w:rFonts w:ascii="Times New Roman" w:hAnsi="Times New Roman" w:cs="Times New Roman"/>
        </w:rPr>
        <w:t xml:space="preserve">On pp4 of International Humanitarian Law (IHL) cluster, line 1 we wish to extend to recognise </w:t>
      </w:r>
      <w:r w:rsidRPr="004610EE">
        <w:rPr>
          <w:rFonts w:ascii="Times New Roman" w:hAnsi="Times New Roman" w:cs="Times New Roman"/>
          <w:b/>
        </w:rPr>
        <w:t>international human rights law</w:t>
      </w:r>
      <w:r w:rsidRPr="00531AEF">
        <w:rPr>
          <w:rFonts w:ascii="Times New Roman" w:hAnsi="Times New Roman" w:cs="Times New Roman"/>
        </w:rPr>
        <w:t xml:space="preserve"> along with IHL  and environment Law [ IHL applies only in times of armed conflict whereas the later applies at all times in peace and in war]</w:t>
      </w:r>
    </w:p>
    <w:p w:rsidR="00321474" w:rsidRPr="00531AEF" w:rsidRDefault="00321474" w:rsidP="00321474">
      <w:pPr>
        <w:jc w:val="both"/>
        <w:rPr>
          <w:rFonts w:ascii="Times New Roman" w:hAnsi="Times New Roman" w:cs="Times New Roman"/>
        </w:rPr>
      </w:pPr>
    </w:p>
    <w:p w:rsidR="00321474" w:rsidRPr="00321474" w:rsidRDefault="00321474" w:rsidP="00321474">
      <w:pPr>
        <w:jc w:val="both"/>
        <w:rPr>
          <w:rFonts w:ascii="Times New Roman" w:hAnsi="Times New Roman" w:cs="Times New Roman"/>
          <w:i/>
        </w:rPr>
      </w:pPr>
      <w:r>
        <w:rPr>
          <w:rFonts w:ascii="Times New Roman" w:hAnsi="Times New Roman" w:cs="Times New Roman"/>
          <w:b/>
        </w:rPr>
        <w:t xml:space="preserve">3. </w:t>
      </w:r>
      <w:r w:rsidRPr="004610EE">
        <w:rPr>
          <w:rFonts w:ascii="Times New Roman" w:hAnsi="Times New Roman" w:cs="Times New Roman"/>
          <w:b/>
        </w:rPr>
        <w:t>Indigenous communities</w:t>
      </w:r>
      <w:r w:rsidRPr="00531AEF">
        <w:rPr>
          <w:rFonts w:ascii="Times New Roman" w:hAnsi="Times New Roman" w:cs="Times New Roman"/>
        </w:rPr>
        <w:t xml:space="preserve"> at the testing site to be reflected as well in the preamble. At the testing sites around the world, indigenous communities have suffered profound physical, psychological, social and cultural impacts. Fiji speaks with first hand experience of the destruction and long lasting effects that nuclear weapons have had on our people without assistance or reparation.   Such was toppled with environment degradation and life threatening consequences resulting from the 300 forces nuclear tests conducted over half a century.</w:t>
      </w:r>
    </w:p>
    <w:p w:rsidR="00321474" w:rsidRDefault="00321474" w:rsidP="00321474">
      <w:pPr>
        <w:pBdr>
          <w:bottom w:val="single" w:sz="6" w:space="1" w:color="auto"/>
        </w:pBdr>
        <w:jc w:val="both"/>
        <w:rPr>
          <w:rFonts w:ascii="Times New Roman" w:hAnsi="Times New Roman" w:cs="Times New Roman"/>
        </w:rPr>
      </w:pPr>
    </w:p>
    <w:p w:rsidR="00321474" w:rsidRPr="00321474" w:rsidRDefault="00321474" w:rsidP="00321474">
      <w:pPr>
        <w:pBdr>
          <w:bottom w:val="single" w:sz="6" w:space="1" w:color="auto"/>
        </w:pBdr>
        <w:jc w:val="both"/>
        <w:rPr>
          <w:rFonts w:ascii="Times New Roman" w:hAnsi="Times New Roman" w:cs="Times New Roman"/>
        </w:rPr>
      </w:pPr>
    </w:p>
    <w:p w:rsidR="0098023E" w:rsidRPr="00922FFB" w:rsidRDefault="0098023E" w:rsidP="00222921">
      <w:pPr>
        <w:keepNext/>
        <w:widowControl w:val="0"/>
        <w:jc w:val="both"/>
        <w:rPr>
          <w:rFonts w:ascii="Times New Roman" w:hAnsi="Times New Roman" w:cs="Times New Roman"/>
          <w:b/>
          <w:bCs/>
          <w:color w:val="222222"/>
          <w:sz w:val="28"/>
          <w:szCs w:val="28"/>
          <w:shd w:val="clear" w:color="auto" w:fill="FFFFFF"/>
        </w:rPr>
      </w:pPr>
      <w:r w:rsidRPr="00922FFB">
        <w:rPr>
          <w:rFonts w:ascii="Times New Roman" w:hAnsi="Times New Roman" w:cs="Times New Roman"/>
          <w:b/>
          <w:bCs/>
          <w:color w:val="222222"/>
          <w:sz w:val="28"/>
          <w:szCs w:val="28"/>
          <w:highlight w:val="yellow"/>
          <w:shd w:val="clear" w:color="auto" w:fill="FFFFFF"/>
        </w:rPr>
        <w:t>EGYPT</w:t>
      </w:r>
    </w:p>
    <w:p w:rsidR="0098023E" w:rsidRPr="00922FFB" w:rsidRDefault="0098023E" w:rsidP="00222921">
      <w:pPr>
        <w:keepNext/>
        <w:widowControl w:val="0"/>
        <w:jc w:val="both"/>
        <w:rPr>
          <w:rFonts w:ascii="Times New Roman" w:hAnsi="Times New Roman" w:cs="Times New Roman"/>
          <w:b/>
          <w:bCs/>
          <w:color w:val="222222"/>
          <w:szCs w:val="28"/>
          <w:shd w:val="clear" w:color="auto" w:fill="FFFFFF"/>
        </w:rPr>
      </w:pPr>
    </w:p>
    <w:tbl>
      <w:tblPr>
        <w:tblW w:w="10118" w:type="dxa"/>
        <w:tblInd w:w="-16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750"/>
        <w:gridCol w:w="9368"/>
      </w:tblGrid>
      <w:tr w:rsidR="0098023E" w:rsidRPr="00922FFB" w:rsidTr="0098023E">
        <w:trPr>
          <w:trHeight w:val="484"/>
        </w:trPr>
        <w:tc>
          <w:tcPr>
            <w:tcW w:w="236" w:type="dxa"/>
          </w:tcPr>
          <w:p w:rsidR="0098023E" w:rsidRPr="00922FFB" w:rsidRDefault="0098023E" w:rsidP="00222921">
            <w:pPr>
              <w:keepNext/>
              <w:widowControl w:val="0"/>
              <w:jc w:val="center"/>
              <w:rPr>
                <w:rFonts w:ascii="Times New Roman" w:hAnsi="Times New Roman" w:cs="Times New Roman"/>
                <w:b/>
                <w:bCs/>
              </w:rPr>
            </w:pPr>
          </w:p>
        </w:tc>
        <w:tc>
          <w:tcPr>
            <w:tcW w:w="9882" w:type="dxa"/>
          </w:tcPr>
          <w:p w:rsidR="0098023E" w:rsidRPr="00922FFB" w:rsidRDefault="0098023E" w:rsidP="00222921">
            <w:pPr>
              <w:keepNext/>
              <w:widowControl w:val="0"/>
              <w:jc w:val="center"/>
              <w:rPr>
                <w:rFonts w:ascii="Times New Roman" w:hAnsi="Times New Roman" w:cs="Times New Roman"/>
                <w:b/>
                <w:bCs/>
              </w:rPr>
            </w:pPr>
            <w:r w:rsidRPr="00922FFB">
              <w:rPr>
                <w:rFonts w:ascii="Times New Roman" w:hAnsi="Times New Roman" w:cs="Times New Roman"/>
                <w:b/>
                <w:bCs/>
              </w:rPr>
              <w:t>Article</w:t>
            </w:r>
          </w:p>
        </w:tc>
      </w:tr>
      <w:tr w:rsidR="0098023E" w:rsidRPr="00922FFB" w:rsidTr="0098023E">
        <w:trPr>
          <w:trHeight w:val="950"/>
        </w:trPr>
        <w:tc>
          <w:tcPr>
            <w:tcW w:w="236" w:type="dxa"/>
          </w:tcPr>
          <w:p w:rsidR="0098023E" w:rsidRPr="00922FFB" w:rsidRDefault="0098023E" w:rsidP="00DC49D2">
            <w:pPr>
              <w:widowControl w:val="0"/>
              <w:jc w:val="center"/>
              <w:rPr>
                <w:rFonts w:ascii="Times New Roman" w:hAnsi="Times New Roman" w:cs="Times New Roman"/>
              </w:rPr>
            </w:pPr>
            <w:r w:rsidRPr="00922FFB">
              <w:rPr>
                <w:rFonts w:ascii="Times New Roman" w:hAnsi="Times New Roman" w:cs="Times New Roman"/>
              </w:rPr>
              <w:t>PP1</w:t>
            </w:r>
          </w:p>
        </w:tc>
        <w:tc>
          <w:tcPr>
            <w:tcW w:w="9882" w:type="dxa"/>
          </w:tcPr>
          <w:p w:rsidR="0098023E" w:rsidRPr="00922FFB" w:rsidRDefault="0098023E" w:rsidP="00DC49D2">
            <w:pPr>
              <w:widowControl w:val="0"/>
              <w:rPr>
                <w:rFonts w:ascii="Times New Roman" w:hAnsi="Times New Roman" w:cs="Times New Roman"/>
              </w:rPr>
            </w:pPr>
            <w:r w:rsidRPr="00922FFB">
              <w:rPr>
                <w:rFonts w:ascii="Times New Roman" w:hAnsi="Times New Roman" w:cs="Times New Roman"/>
                <w:b/>
                <w:bCs/>
              </w:rPr>
              <w:t>Gravely concerned with the continued existence of nuclear weapons and d</w:t>
            </w:r>
            <w:r w:rsidRPr="00922FFB">
              <w:rPr>
                <w:rFonts w:ascii="Times New Roman" w:hAnsi="Times New Roman" w:cs="Times New Roman"/>
              </w:rPr>
              <w:t xml:space="preserve">eeply concerned about the catastrophic humanitarian consequences that would result from any use of nuclear weapons and the consequent need to make every effort to ensure that nuclear weapons are never used again under any circumstances,  </w:t>
            </w:r>
          </w:p>
        </w:tc>
      </w:tr>
      <w:tr w:rsidR="0098023E" w:rsidRPr="00922FFB" w:rsidTr="0098023E">
        <w:trPr>
          <w:trHeight w:val="933"/>
        </w:trPr>
        <w:tc>
          <w:tcPr>
            <w:tcW w:w="236" w:type="dxa"/>
          </w:tcPr>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PP5</w:t>
            </w:r>
          </w:p>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bis</w:t>
            </w:r>
          </w:p>
        </w:tc>
        <w:tc>
          <w:tcPr>
            <w:tcW w:w="9882" w:type="dxa"/>
          </w:tcPr>
          <w:p w:rsidR="0098023E" w:rsidRPr="00922FFB" w:rsidRDefault="0098023E" w:rsidP="00DC49D2">
            <w:pPr>
              <w:widowControl w:val="0"/>
              <w:rPr>
                <w:rFonts w:ascii="Times New Roman" w:hAnsi="Times New Roman" w:cs="Times New Roman"/>
                <w:b/>
                <w:bCs/>
              </w:rPr>
            </w:pPr>
            <w:r w:rsidRPr="00922FFB">
              <w:rPr>
                <w:rFonts w:ascii="Times New Roman" w:hAnsi="Times New Roman" w:cs="Times New Roman"/>
                <w:b/>
                <w:bCs/>
              </w:rPr>
              <w:t>Mindful of the advisory opinion issued by the International Court of Justice  in 1996 on </w:t>
            </w:r>
            <w:hyperlink r:id="rId9" w:tgtFrame="_blank" w:history="1">
              <w:r w:rsidRPr="00922FFB">
                <w:rPr>
                  <w:rFonts w:ascii="Times New Roman" w:hAnsi="Times New Roman" w:cs="Times New Roman"/>
                  <w:b/>
                  <w:bCs/>
                </w:rPr>
                <w:t>the</w:t>
              </w:r>
              <w:r w:rsidRPr="00922FFB">
                <w:rPr>
                  <w:rFonts w:ascii="Times New Roman" w:hAnsi="Times New Roman" w:cs="Times New Roman"/>
                  <w:b/>
                  <w:bCs/>
                  <w:i/>
                  <w:iCs/>
                </w:rPr>
                <w:t xml:space="preserve"> Legality of the Threat or Use of Nuclear Weapons</w:t>
              </w:r>
            </w:hyperlink>
            <w:r w:rsidRPr="00922FFB">
              <w:rPr>
                <w:rFonts w:ascii="Times New Roman" w:hAnsi="Times New Roman" w:cs="Times New Roman"/>
                <w:b/>
                <w:bCs/>
              </w:rPr>
              <w:t xml:space="preserve"> which ruled that nuclear weapons are generally illegal and that all states that possess them are obligated to bring to a conclusion negotiations on nuclear disarmament in all its aspects,</w:t>
            </w:r>
          </w:p>
        </w:tc>
      </w:tr>
      <w:tr w:rsidR="0098023E" w:rsidRPr="00922FFB" w:rsidTr="0098023E">
        <w:trPr>
          <w:trHeight w:val="604"/>
        </w:trPr>
        <w:tc>
          <w:tcPr>
            <w:tcW w:w="236" w:type="dxa"/>
          </w:tcPr>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PP5</w:t>
            </w:r>
          </w:p>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 xml:space="preserve">ter </w:t>
            </w:r>
          </w:p>
        </w:tc>
        <w:tc>
          <w:tcPr>
            <w:tcW w:w="9882" w:type="dxa"/>
          </w:tcPr>
          <w:p w:rsidR="0098023E" w:rsidRPr="00922FFB" w:rsidRDefault="0098023E" w:rsidP="00DC49D2">
            <w:pPr>
              <w:widowControl w:val="0"/>
              <w:rPr>
                <w:rFonts w:ascii="Times New Roman" w:hAnsi="Times New Roman" w:cs="Times New Roman"/>
                <w:b/>
                <w:bCs/>
              </w:rPr>
            </w:pPr>
            <w:r w:rsidRPr="00922FFB">
              <w:rPr>
                <w:rFonts w:ascii="Times New Roman" w:hAnsi="Times New Roman" w:cs="Times New Roman"/>
                <w:b/>
                <w:bCs/>
              </w:rPr>
              <w:t xml:space="preserve">Deeply concerned with the continued reliance on nuclear weapons, and denouncing the concept of nuclear deterrence in security and military doctrines, </w:t>
            </w:r>
          </w:p>
        </w:tc>
      </w:tr>
      <w:tr w:rsidR="0098023E" w:rsidRPr="00922FFB" w:rsidTr="0098023E">
        <w:trPr>
          <w:trHeight w:val="1262"/>
        </w:trPr>
        <w:tc>
          <w:tcPr>
            <w:tcW w:w="236" w:type="dxa"/>
          </w:tcPr>
          <w:p w:rsidR="0098023E" w:rsidRPr="00922FFB" w:rsidRDefault="0098023E" w:rsidP="00DC49D2">
            <w:pPr>
              <w:widowControl w:val="0"/>
              <w:jc w:val="center"/>
              <w:rPr>
                <w:rFonts w:ascii="Times New Roman" w:hAnsi="Times New Roman" w:cs="Times New Roman"/>
              </w:rPr>
            </w:pPr>
            <w:r w:rsidRPr="00922FFB">
              <w:rPr>
                <w:rFonts w:ascii="Times New Roman" w:hAnsi="Times New Roman" w:cs="Times New Roman"/>
              </w:rPr>
              <w:t>PP6</w:t>
            </w:r>
          </w:p>
        </w:tc>
        <w:tc>
          <w:tcPr>
            <w:tcW w:w="9882" w:type="dxa"/>
          </w:tcPr>
          <w:p w:rsidR="0098023E" w:rsidRPr="00922FFB" w:rsidRDefault="0098023E" w:rsidP="00DC49D2">
            <w:pPr>
              <w:widowControl w:val="0"/>
              <w:rPr>
                <w:rFonts w:ascii="Times New Roman" w:hAnsi="Times New Roman" w:cs="Times New Roman"/>
              </w:rPr>
            </w:pPr>
            <w:r w:rsidRPr="00922FFB">
              <w:rPr>
                <w:rFonts w:ascii="Times New Roman" w:hAnsi="Times New Roman" w:cs="Times New Roman"/>
                <w:strike/>
              </w:rPr>
              <w:t>Reaffirming that in cases not covered by this convention, civilians and combatants remain under the protection and authority of the principles of international law derived from established custom, from the principles of humanity and from the dictates of public conscience</w:t>
            </w:r>
            <w:r w:rsidRPr="00922FFB">
              <w:rPr>
                <w:rFonts w:ascii="Times New Roman" w:hAnsi="Times New Roman" w:cs="Times New Roman"/>
              </w:rPr>
              <w:t>,</w:t>
            </w:r>
          </w:p>
          <w:p w:rsidR="0098023E" w:rsidRPr="00922FFB" w:rsidRDefault="0098023E" w:rsidP="00DC49D2">
            <w:pPr>
              <w:widowControl w:val="0"/>
              <w:rPr>
                <w:rFonts w:ascii="Times New Roman" w:hAnsi="Times New Roman" w:cs="Times New Roman"/>
              </w:rPr>
            </w:pPr>
          </w:p>
        </w:tc>
      </w:tr>
      <w:tr w:rsidR="0098023E" w:rsidRPr="00922FFB" w:rsidTr="0098023E">
        <w:trPr>
          <w:trHeight w:val="933"/>
        </w:trPr>
        <w:tc>
          <w:tcPr>
            <w:tcW w:w="236" w:type="dxa"/>
          </w:tcPr>
          <w:p w:rsidR="0098023E" w:rsidRPr="00922FFB" w:rsidRDefault="0098023E" w:rsidP="00DC49D2">
            <w:pPr>
              <w:widowControl w:val="0"/>
              <w:jc w:val="center"/>
              <w:rPr>
                <w:rFonts w:ascii="Times New Roman" w:hAnsi="Times New Roman" w:cs="Times New Roman"/>
              </w:rPr>
            </w:pPr>
            <w:r w:rsidRPr="00922FFB">
              <w:rPr>
                <w:rFonts w:ascii="Times New Roman" w:hAnsi="Times New Roman" w:cs="Times New Roman"/>
              </w:rPr>
              <w:t>PP9</w:t>
            </w:r>
          </w:p>
        </w:tc>
        <w:tc>
          <w:tcPr>
            <w:tcW w:w="9882" w:type="dxa"/>
          </w:tcPr>
          <w:p w:rsidR="0098023E" w:rsidRPr="00922FFB" w:rsidRDefault="0098023E" w:rsidP="00DC49D2">
            <w:pPr>
              <w:widowControl w:val="0"/>
              <w:rPr>
                <w:rFonts w:ascii="Times New Roman" w:hAnsi="Times New Roman" w:cs="Times New Roman"/>
              </w:rPr>
            </w:pPr>
            <w:r w:rsidRPr="00922FFB">
              <w:rPr>
                <w:rFonts w:ascii="Times New Roman" w:hAnsi="Times New Roman" w:cs="Times New Roman"/>
              </w:rPr>
              <w:t xml:space="preserve">Stressing the urgent need to </w:t>
            </w:r>
            <w:r w:rsidRPr="00922FFB">
              <w:rPr>
                <w:rFonts w:ascii="Times New Roman" w:hAnsi="Times New Roman" w:cs="Times New Roman"/>
                <w:strike/>
              </w:rPr>
              <w:t>achieve further effective</w:t>
            </w:r>
            <w:r w:rsidRPr="00922FFB">
              <w:rPr>
                <w:rFonts w:ascii="Times New Roman" w:hAnsi="Times New Roman" w:cs="Times New Roman"/>
              </w:rPr>
              <w:t xml:space="preserve"> undertake </w:t>
            </w:r>
            <w:r w:rsidRPr="00922FFB">
              <w:rPr>
                <w:rFonts w:ascii="Times New Roman" w:hAnsi="Times New Roman" w:cs="Times New Roman"/>
                <w:b/>
                <w:bCs/>
              </w:rPr>
              <w:t>immediate</w:t>
            </w:r>
            <w:r w:rsidRPr="00922FFB">
              <w:rPr>
                <w:rFonts w:ascii="Times New Roman" w:hAnsi="Times New Roman" w:cs="Times New Roman"/>
              </w:rPr>
              <w:t xml:space="preserve"> measures of nuclear disarmament in order to </w:t>
            </w:r>
            <w:r w:rsidRPr="00922FFB">
              <w:rPr>
                <w:rFonts w:ascii="Times New Roman" w:hAnsi="Times New Roman" w:cs="Times New Roman"/>
                <w:strike/>
              </w:rPr>
              <w:t>facilitate</w:t>
            </w:r>
            <w:r w:rsidRPr="00922FFB">
              <w:rPr>
                <w:rFonts w:ascii="Times New Roman" w:hAnsi="Times New Roman" w:cs="Times New Roman"/>
              </w:rPr>
              <w:t xml:space="preserve"> </w:t>
            </w:r>
            <w:r w:rsidRPr="00922FFB">
              <w:rPr>
                <w:rFonts w:ascii="Times New Roman" w:hAnsi="Times New Roman" w:cs="Times New Roman"/>
                <w:b/>
                <w:bCs/>
              </w:rPr>
              <w:t>achieve</w:t>
            </w:r>
            <w:r w:rsidRPr="00922FFB">
              <w:rPr>
                <w:rFonts w:ascii="Times New Roman" w:hAnsi="Times New Roman" w:cs="Times New Roman"/>
              </w:rPr>
              <w:t xml:space="preserve"> the </w:t>
            </w:r>
            <w:r w:rsidRPr="00922FFB">
              <w:rPr>
                <w:rFonts w:ascii="Times New Roman" w:hAnsi="Times New Roman" w:cs="Times New Roman"/>
                <w:b/>
                <w:bCs/>
              </w:rPr>
              <w:t>total</w:t>
            </w:r>
            <w:r w:rsidRPr="00922FFB">
              <w:rPr>
                <w:rFonts w:ascii="Times New Roman" w:hAnsi="Times New Roman" w:cs="Times New Roman"/>
              </w:rPr>
              <w:t xml:space="preserve"> elimination from national arsenals of nuclear weapons and the means of their delivery</w:t>
            </w:r>
            <w:r w:rsidRPr="00922FFB">
              <w:rPr>
                <w:rFonts w:ascii="Times New Roman" w:hAnsi="Times New Roman" w:cs="Times New Roman"/>
                <w:b/>
                <w:bCs/>
              </w:rPr>
              <w:t>, and determined to act towards that end</w:t>
            </w:r>
            <w:r w:rsidRPr="00922FFB">
              <w:rPr>
                <w:rFonts w:ascii="Times New Roman" w:hAnsi="Times New Roman" w:cs="Times New Roman"/>
              </w:rPr>
              <w:t>,</w:t>
            </w:r>
          </w:p>
        </w:tc>
      </w:tr>
      <w:tr w:rsidR="0098023E" w:rsidRPr="00922FFB" w:rsidTr="0098023E">
        <w:trPr>
          <w:trHeight w:val="329"/>
        </w:trPr>
        <w:tc>
          <w:tcPr>
            <w:tcW w:w="236" w:type="dxa"/>
          </w:tcPr>
          <w:p w:rsidR="0098023E" w:rsidRPr="00922FFB" w:rsidRDefault="0098023E" w:rsidP="00DC49D2">
            <w:pPr>
              <w:widowControl w:val="0"/>
              <w:jc w:val="center"/>
              <w:rPr>
                <w:rFonts w:ascii="Times New Roman" w:hAnsi="Times New Roman" w:cs="Times New Roman"/>
                <w:strike/>
              </w:rPr>
            </w:pPr>
            <w:r w:rsidRPr="00922FFB">
              <w:rPr>
                <w:rFonts w:ascii="Times New Roman" w:hAnsi="Times New Roman" w:cs="Times New Roman"/>
                <w:strike/>
              </w:rPr>
              <w:t>PP10</w:t>
            </w:r>
          </w:p>
        </w:tc>
        <w:tc>
          <w:tcPr>
            <w:tcW w:w="9882" w:type="dxa"/>
          </w:tcPr>
          <w:p w:rsidR="0098023E" w:rsidRPr="00922FFB" w:rsidRDefault="0098023E" w:rsidP="00DC49D2">
            <w:pPr>
              <w:widowControl w:val="0"/>
              <w:rPr>
                <w:rFonts w:ascii="Times New Roman" w:hAnsi="Times New Roman" w:cs="Times New Roman"/>
                <w:strike/>
              </w:rPr>
            </w:pPr>
            <w:r w:rsidRPr="00922FFB">
              <w:rPr>
                <w:rFonts w:ascii="Times New Roman" w:hAnsi="Times New Roman" w:cs="Times New Roman"/>
                <w:strike/>
              </w:rPr>
              <w:t>Determined to act towards that end,</w:t>
            </w:r>
          </w:p>
        </w:tc>
      </w:tr>
      <w:tr w:rsidR="0098023E" w:rsidRPr="00922FFB" w:rsidTr="0098023E">
        <w:trPr>
          <w:trHeight w:val="604"/>
        </w:trPr>
        <w:tc>
          <w:tcPr>
            <w:tcW w:w="236" w:type="dxa"/>
          </w:tcPr>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PP10</w:t>
            </w:r>
          </w:p>
          <w:p w:rsidR="0098023E" w:rsidRPr="00922FFB" w:rsidRDefault="0098023E" w:rsidP="00DC49D2">
            <w:pPr>
              <w:widowControl w:val="0"/>
              <w:jc w:val="center"/>
              <w:rPr>
                <w:rFonts w:ascii="Times New Roman" w:hAnsi="Times New Roman" w:cs="Times New Roman"/>
                <w:strike/>
              </w:rPr>
            </w:pPr>
            <w:r w:rsidRPr="00922FFB">
              <w:rPr>
                <w:rFonts w:ascii="Times New Roman" w:hAnsi="Times New Roman" w:cs="Times New Roman"/>
                <w:b/>
                <w:bCs/>
              </w:rPr>
              <w:t>bis</w:t>
            </w:r>
          </w:p>
        </w:tc>
        <w:tc>
          <w:tcPr>
            <w:tcW w:w="9882" w:type="dxa"/>
          </w:tcPr>
          <w:p w:rsidR="0098023E" w:rsidRPr="00922FFB" w:rsidRDefault="0098023E" w:rsidP="00DC49D2">
            <w:pPr>
              <w:widowControl w:val="0"/>
              <w:rPr>
                <w:rFonts w:ascii="Times New Roman" w:hAnsi="Times New Roman" w:cs="Times New Roman"/>
                <w:b/>
                <w:bCs/>
              </w:rPr>
            </w:pPr>
            <w:r w:rsidRPr="00922FFB">
              <w:rPr>
                <w:rFonts w:ascii="Times New Roman" w:hAnsi="Times New Roman" w:cs="Times New Roman"/>
                <w:b/>
                <w:bCs/>
              </w:rPr>
              <w:t>Gravely concerned with the lack of substantial and meaningful progress in nuclear disarmament, and determined to achieve the total elimination of nuclear weapons,</w:t>
            </w:r>
          </w:p>
        </w:tc>
      </w:tr>
      <w:tr w:rsidR="0098023E" w:rsidRPr="00922FFB" w:rsidTr="0098023E">
        <w:trPr>
          <w:trHeight w:val="1574"/>
        </w:trPr>
        <w:tc>
          <w:tcPr>
            <w:tcW w:w="236" w:type="dxa"/>
          </w:tcPr>
          <w:p w:rsidR="0098023E" w:rsidRPr="00922FFB" w:rsidRDefault="0098023E" w:rsidP="00DC49D2">
            <w:pPr>
              <w:widowControl w:val="0"/>
              <w:jc w:val="center"/>
              <w:rPr>
                <w:rFonts w:ascii="Times New Roman" w:hAnsi="Times New Roman" w:cs="Times New Roman"/>
              </w:rPr>
            </w:pPr>
            <w:r w:rsidRPr="00922FFB">
              <w:rPr>
                <w:rFonts w:ascii="Times New Roman" w:hAnsi="Times New Roman" w:cs="Times New Roman"/>
              </w:rPr>
              <w:lastRenderedPageBreak/>
              <w:t>PP13</w:t>
            </w:r>
          </w:p>
        </w:tc>
        <w:tc>
          <w:tcPr>
            <w:tcW w:w="9882" w:type="dxa"/>
          </w:tcPr>
          <w:p w:rsidR="0098023E" w:rsidRPr="00922FFB" w:rsidRDefault="0098023E" w:rsidP="00DC49D2">
            <w:pPr>
              <w:widowControl w:val="0"/>
              <w:rPr>
                <w:rFonts w:ascii="Times New Roman" w:hAnsi="Times New Roman" w:cs="Times New Roman"/>
              </w:rPr>
            </w:pPr>
            <w:r w:rsidRPr="00922FFB">
              <w:rPr>
                <w:rFonts w:ascii="Times New Roman" w:hAnsi="Times New Roman" w:cs="Times New Roman"/>
              </w:rPr>
              <w:t xml:space="preserve">Reaffirming the crucial importance of the Treaty on the Non-Proliferation of Nuclear Weapons as the cornerstone of the international nuclear non-proliferation </w:t>
            </w:r>
            <w:r w:rsidRPr="00922FFB">
              <w:rPr>
                <w:rFonts w:ascii="Times New Roman" w:hAnsi="Times New Roman" w:cs="Times New Roman"/>
                <w:b/>
                <w:bCs/>
              </w:rPr>
              <w:t>and nuclear disarmament</w:t>
            </w:r>
            <w:r w:rsidRPr="00922FFB">
              <w:rPr>
                <w:rFonts w:ascii="Times New Roman" w:hAnsi="Times New Roman" w:cs="Times New Roman"/>
              </w:rPr>
              <w:t xml:space="preserve"> regime </w:t>
            </w:r>
            <w:r w:rsidRPr="00922FFB">
              <w:rPr>
                <w:rFonts w:ascii="Times New Roman" w:hAnsi="Times New Roman" w:cs="Times New Roman"/>
                <w:strike/>
              </w:rPr>
              <w:t>and an essential foundation for the pursuit of nuclear disarmament</w:t>
            </w:r>
            <w:r w:rsidRPr="00922FFB">
              <w:rPr>
                <w:rFonts w:ascii="Times New Roman" w:hAnsi="Times New Roman" w:cs="Times New Roman"/>
              </w:rPr>
              <w:t xml:space="preserve">, </w:t>
            </w:r>
            <w:r w:rsidRPr="00922FFB">
              <w:rPr>
                <w:rFonts w:ascii="Times New Roman" w:hAnsi="Times New Roman" w:cs="Times New Roman"/>
                <w:strike/>
              </w:rPr>
              <w:t xml:space="preserve">the vital importance of the Comprehensive Nuclear-Test-Ban Treaty as a core element of the nuclear disarmament and non-proliferation regime, </w:t>
            </w:r>
            <w:r w:rsidRPr="00922FFB">
              <w:rPr>
                <w:rFonts w:ascii="Times New Roman" w:hAnsi="Times New Roman" w:cs="Times New Roman"/>
                <w:strike/>
                <w:u w:val="single"/>
              </w:rPr>
              <w:t xml:space="preserve">and the contribution of the treaties establishing nuclear-weapon-free zones toward strengthening the nuclear nonproliferation regime and to realizing the objective of nuclear disarmament, </w:t>
            </w:r>
          </w:p>
        </w:tc>
      </w:tr>
      <w:tr w:rsidR="0098023E" w:rsidRPr="00922FFB" w:rsidTr="0098023E">
        <w:trPr>
          <w:trHeight w:val="622"/>
        </w:trPr>
        <w:tc>
          <w:tcPr>
            <w:tcW w:w="236" w:type="dxa"/>
          </w:tcPr>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PP13</w:t>
            </w:r>
          </w:p>
          <w:p w:rsidR="0098023E" w:rsidRPr="00922FFB" w:rsidRDefault="0098023E" w:rsidP="00DC49D2">
            <w:pPr>
              <w:widowControl w:val="0"/>
              <w:jc w:val="center"/>
              <w:rPr>
                <w:rFonts w:ascii="Times New Roman" w:hAnsi="Times New Roman" w:cs="Times New Roman"/>
                <w:b/>
                <w:bCs/>
              </w:rPr>
            </w:pPr>
            <w:r w:rsidRPr="00922FFB">
              <w:rPr>
                <w:rFonts w:ascii="Times New Roman" w:hAnsi="Times New Roman" w:cs="Times New Roman"/>
                <w:b/>
                <w:bCs/>
              </w:rPr>
              <w:t xml:space="preserve">bis </w:t>
            </w:r>
          </w:p>
        </w:tc>
        <w:tc>
          <w:tcPr>
            <w:tcW w:w="9882" w:type="dxa"/>
          </w:tcPr>
          <w:p w:rsidR="0098023E" w:rsidRPr="00922FFB" w:rsidRDefault="0098023E" w:rsidP="00DC49D2">
            <w:pPr>
              <w:widowControl w:val="0"/>
              <w:rPr>
                <w:rFonts w:ascii="Times New Roman" w:hAnsi="Times New Roman" w:cs="Times New Roman"/>
                <w:b/>
                <w:bCs/>
              </w:rPr>
            </w:pPr>
            <w:r w:rsidRPr="00922FFB">
              <w:rPr>
                <w:rFonts w:ascii="Times New Roman" w:hAnsi="Times New Roman" w:cs="Times New Roman"/>
                <w:b/>
                <w:bCs/>
              </w:rPr>
              <w:t>Recognizing the contribution of treaties establishing nuclear weapon free zones toward strengthening the nuclear nonproliferation regime and to realizing the objective of nuclear disarmament,</w:t>
            </w:r>
          </w:p>
        </w:tc>
      </w:tr>
    </w:tbl>
    <w:p w:rsidR="00BF00E2" w:rsidRPr="00922FFB" w:rsidRDefault="00BF00E2" w:rsidP="00DC49D2">
      <w:pPr>
        <w:widowControl w:val="0"/>
        <w:pBdr>
          <w:bottom w:val="single" w:sz="6" w:space="1" w:color="auto"/>
        </w:pBdr>
        <w:rPr>
          <w:rFonts w:ascii="Times New Roman" w:hAnsi="Times New Roman" w:cs="Times New Roman"/>
        </w:rPr>
      </w:pPr>
    </w:p>
    <w:p w:rsidR="0098023E" w:rsidRPr="00922FFB" w:rsidRDefault="0098023E" w:rsidP="00DC49D2">
      <w:pPr>
        <w:widowControl w:val="0"/>
        <w:jc w:val="both"/>
        <w:rPr>
          <w:rFonts w:ascii="Times New Roman" w:hAnsi="Times New Roman" w:cs="Times New Roman"/>
          <w:b/>
          <w:bCs/>
          <w:color w:val="222222"/>
          <w:sz w:val="28"/>
          <w:szCs w:val="28"/>
          <w:shd w:val="clear" w:color="auto" w:fill="FFFFFF"/>
        </w:rPr>
      </w:pPr>
    </w:p>
    <w:p w:rsidR="0098023E" w:rsidRPr="00922FFB" w:rsidRDefault="0098023E" w:rsidP="00DC49D2">
      <w:pPr>
        <w:widowControl w:val="0"/>
        <w:rPr>
          <w:rFonts w:ascii="Times New Roman" w:hAnsi="Times New Roman" w:cs="Times New Roman"/>
          <w:b/>
          <w:sz w:val="28"/>
        </w:rPr>
      </w:pPr>
      <w:r w:rsidRPr="00922FFB">
        <w:rPr>
          <w:rFonts w:ascii="Times New Roman" w:hAnsi="Times New Roman" w:cs="Times New Roman"/>
          <w:b/>
          <w:sz w:val="28"/>
          <w:highlight w:val="yellow"/>
        </w:rPr>
        <w:t>GUATEMALA</w:t>
      </w:r>
    </w:p>
    <w:p w:rsidR="0098023E" w:rsidRPr="00922FFB" w:rsidRDefault="0098023E" w:rsidP="00DC49D2">
      <w:pPr>
        <w:widowControl w:val="0"/>
        <w:rPr>
          <w:rFonts w:ascii="Times New Roman" w:hAnsi="Times New Roman" w:cs="Times New Roman"/>
          <w:b/>
        </w:rPr>
      </w:pPr>
    </w:p>
    <w:p w:rsidR="0098023E" w:rsidRPr="00922FFB" w:rsidRDefault="0098023E" w:rsidP="00DC49D2">
      <w:pPr>
        <w:widowControl w:val="0"/>
        <w:rPr>
          <w:rFonts w:ascii="Times New Roman" w:hAnsi="Times New Roman" w:cs="Times New Roman"/>
          <w:b/>
        </w:rPr>
      </w:pPr>
      <w:r w:rsidRPr="00922FFB">
        <w:rPr>
          <w:rFonts w:ascii="Times New Roman" w:hAnsi="Times New Roman" w:cs="Times New Roman"/>
          <w:b/>
        </w:rPr>
        <w:t>GUATEMALAN PROPOSAL FOR PREAMBULAR PARAGRAPH 8</w:t>
      </w:r>
    </w:p>
    <w:p w:rsidR="0098023E" w:rsidRPr="00922FFB" w:rsidRDefault="0098023E" w:rsidP="00DC49D2">
      <w:pPr>
        <w:widowControl w:val="0"/>
        <w:rPr>
          <w:rFonts w:ascii="Times New Roman" w:hAnsi="Times New Roman" w:cs="Times New Roman"/>
          <w:b/>
        </w:rPr>
      </w:pPr>
    </w:p>
    <w:p w:rsidR="0098023E" w:rsidRPr="00922FFB" w:rsidRDefault="0098023E" w:rsidP="00DC49D2">
      <w:pPr>
        <w:widowControl w:val="0"/>
        <w:ind w:right="49"/>
        <w:jc w:val="both"/>
        <w:rPr>
          <w:rFonts w:ascii="Times New Roman" w:hAnsi="Times New Roman" w:cs="Times New Roman"/>
        </w:rPr>
      </w:pPr>
      <w:r w:rsidRPr="00922FFB">
        <w:rPr>
          <w:rFonts w:ascii="Times New Roman" w:hAnsi="Times New Roman" w:cs="Times New Roman"/>
          <w:b/>
        </w:rPr>
        <w:t>PP8</w:t>
      </w:r>
      <w:r w:rsidRPr="00922FFB">
        <w:rPr>
          <w:rFonts w:ascii="Times New Roman" w:hAnsi="Times New Roman" w:cs="Times New Roman"/>
          <w:b/>
          <w:i/>
        </w:rPr>
        <w:t>:</w:t>
      </w:r>
      <w:r w:rsidRPr="00922FFB">
        <w:rPr>
          <w:rFonts w:ascii="Times New Roman" w:hAnsi="Times New Roman" w:cs="Times New Roman"/>
          <w:i/>
        </w:rPr>
        <w:t xml:space="preserve"> “Bearing in mind</w:t>
      </w:r>
      <w:r w:rsidRPr="00922FFB">
        <w:rPr>
          <w:rFonts w:ascii="Times New Roman" w:hAnsi="Times New Roman" w:cs="Times New Roman"/>
        </w:rPr>
        <w:t xml:space="preserve"> that the prohibition of nuclear weapons would be an important contribution towards comprehensive nuclear disarmament” </w:t>
      </w:r>
    </w:p>
    <w:p w:rsidR="0098023E" w:rsidRDefault="0098023E" w:rsidP="00DC49D2">
      <w:pPr>
        <w:widowControl w:val="0"/>
        <w:ind w:right="49"/>
        <w:jc w:val="both"/>
        <w:rPr>
          <w:rFonts w:ascii="Times New Roman" w:hAnsi="Times New Roman" w:cs="Times New Roman"/>
        </w:rPr>
      </w:pPr>
      <w:r w:rsidRPr="00922FFB">
        <w:rPr>
          <w:rFonts w:ascii="Times New Roman" w:hAnsi="Times New Roman" w:cs="Times New Roman"/>
          <w:b/>
        </w:rPr>
        <w:t>PP8 Guatemalan proposal:</w:t>
      </w:r>
      <w:r w:rsidRPr="00922FFB">
        <w:rPr>
          <w:rFonts w:ascii="Times New Roman" w:hAnsi="Times New Roman" w:cs="Times New Roman"/>
        </w:rPr>
        <w:t xml:space="preserve"> “</w:t>
      </w:r>
      <w:r w:rsidRPr="00922FFB">
        <w:rPr>
          <w:rFonts w:ascii="Times New Roman" w:hAnsi="Times New Roman" w:cs="Times New Roman"/>
          <w:i/>
        </w:rPr>
        <w:t>Bearing in mind</w:t>
      </w:r>
      <w:r w:rsidRPr="00922FFB">
        <w:rPr>
          <w:rFonts w:ascii="Times New Roman" w:hAnsi="Times New Roman" w:cs="Times New Roman"/>
        </w:rPr>
        <w:t xml:space="preserve"> that the prohibition of nuclear weapons is necessary to achieve nuclear disarmament”</w:t>
      </w:r>
    </w:p>
    <w:p w:rsidR="00B85DE9" w:rsidRPr="00B85DE9" w:rsidRDefault="00B85DE9" w:rsidP="00DC49D2">
      <w:pPr>
        <w:widowControl w:val="0"/>
        <w:ind w:right="49"/>
        <w:jc w:val="both"/>
        <w:rPr>
          <w:rFonts w:ascii="Times New Roman" w:hAnsi="Times New Roman" w:cs="Times New Roman"/>
          <w:sz w:val="28"/>
        </w:rPr>
      </w:pPr>
    </w:p>
    <w:p w:rsidR="00B85DE9" w:rsidRPr="00B85DE9" w:rsidRDefault="00B85DE9" w:rsidP="00B85DE9">
      <w:pPr>
        <w:pStyle w:val="NoSpacing"/>
        <w:jc w:val="both"/>
        <w:rPr>
          <w:rFonts w:ascii="Times New Roman" w:hAnsi="Times New Roman" w:cs="Times New Roman"/>
          <w:sz w:val="24"/>
          <w:lang w:val="en-US"/>
        </w:rPr>
      </w:pPr>
      <w:r w:rsidRPr="00B85DE9">
        <w:rPr>
          <w:rFonts w:ascii="Times New Roman" w:hAnsi="Times New Roman" w:cs="Times New Roman"/>
          <w:sz w:val="24"/>
          <w:lang w:val="en-US"/>
        </w:rPr>
        <w:t>Guatemalan proposal PP13:“</w:t>
      </w:r>
      <w:r w:rsidRPr="00B85DE9">
        <w:rPr>
          <w:rFonts w:ascii="Times New Roman" w:hAnsi="Times New Roman" w:cs="Times New Roman"/>
          <w:i/>
          <w:sz w:val="24"/>
          <w:lang w:val="en-US"/>
        </w:rPr>
        <w:t>Recognizing</w:t>
      </w:r>
      <w:r w:rsidRPr="00B85DE9">
        <w:rPr>
          <w:rFonts w:ascii="Times New Roman" w:hAnsi="Times New Roman" w:cs="Times New Roman"/>
          <w:sz w:val="24"/>
          <w:lang w:val="en-US"/>
        </w:rPr>
        <w:t xml:space="preserve"> the vital contribution of the treaties establishing nuclear-weapon-free zones toward strengthening the nuclear non - proliferation regime and to realizing the objective of nuclear disarmament”</w:t>
      </w:r>
    </w:p>
    <w:p w:rsidR="0098023E" w:rsidRPr="00922FFB" w:rsidRDefault="0098023E" w:rsidP="00DC49D2">
      <w:pPr>
        <w:widowControl w:val="0"/>
        <w:pBdr>
          <w:bottom w:val="single" w:sz="6" w:space="1" w:color="auto"/>
        </w:pBdr>
        <w:rPr>
          <w:rFonts w:ascii="Times New Roman" w:hAnsi="Times New Roman" w:cs="Times New Roman"/>
        </w:rPr>
      </w:pPr>
    </w:p>
    <w:p w:rsidR="0098023E" w:rsidRPr="00922FFB" w:rsidRDefault="0098023E" w:rsidP="00DC49D2">
      <w:pPr>
        <w:widowControl w:val="0"/>
        <w:rPr>
          <w:rFonts w:ascii="Times New Roman" w:hAnsi="Times New Roman" w:cs="Times New Roman"/>
        </w:rPr>
      </w:pPr>
    </w:p>
    <w:p w:rsidR="0098023E" w:rsidRPr="00922FFB" w:rsidRDefault="0098023E" w:rsidP="00DC49D2">
      <w:pPr>
        <w:widowControl w:val="0"/>
        <w:spacing w:line="360" w:lineRule="auto"/>
        <w:rPr>
          <w:rFonts w:ascii="Times New Roman" w:hAnsi="Times New Roman" w:cs="Times New Roman"/>
          <w:b/>
          <w:sz w:val="28"/>
          <w:szCs w:val="32"/>
        </w:rPr>
      </w:pPr>
      <w:r w:rsidRPr="00922FFB">
        <w:rPr>
          <w:rFonts w:ascii="Times New Roman" w:hAnsi="Times New Roman" w:cs="Times New Roman"/>
          <w:b/>
          <w:sz w:val="28"/>
          <w:szCs w:val="32"/>
          <w:highlight w:val="yellow"/>
        </w:rPr>
        <w:t>HOLY SEE</w:t>
      </w:r>
    </w:p>
    <w:p w:rsidR="0098023E" w:rsidRPr="00922FFB" w:rsidRDefault="0098023E" w:rsidP="00DC49D2">
      <w:pPr>
        <w:widowControl w:val="0"/>
        <w:jc w:val="both"/>
        <w:rPr>
          <w:rFonts w:ascii="Times New Roman" w:hAnsi="Times New Roman" w:cs="Times New Roman"/>
        </w:rPr>
      </w:pPr>
      <w:r w:rsidRPr="00922FFB">
        <w:rPr>
          <w:rFonts w:ascii="Times New Roman" w:hAnsi="Times New Roman" w:cs="Times New Roman"/>
        </w:rPr>
        <w:t xml:space="preserve">Our Delegation is in agreement with others who favor a simple treaty </w:t>
      </w:r>
      <w:r w:rsidRPr="00922FFB">
        <w:rPr>
          <w:rFonts w:ascii="Times New Roman" w:hAnsi="Times New Roman" w:cs="Times New Roman"/>
          <w:color w:val="222222"/>
          <w:szCs w:val="28"/>
          <w:shd w:val="clear" w:color="auto" w:fill="FFFFFF"/>
        </w:rPr>
        <w:t xml:space="preserve">as a step toward the complete elimination of nuclear weapons with appropriate means of implementation. </w:t>
      </w:r>
    </w:p>
    <w:p w:rsidR="0098023E" w:rsidRPr="00922FFB" w:rsidRDefault="0098023E" w:rsidP="00DC49D2">
      <w:pPr>
        <w:widowControl w:val="0"/>
        <w:jc w:val="both"/>
        <w:rPr>
          <w:rFonts w:ascii="Times New Roman" w:hAnsi="Times New Roman" w:cs="Times New Roman"/>
        </w:rPr>
      </w:pPr>
    </w:p>
    <w:p w:rsidR="0098023E" w:rsidRPr="00922FFB" w:rsidRDefault="0098023E" w:rsidP="00DC49D2">
      <w:pPr>
        <w:widowControl w:val="0"/>
        <w:jc w:val="both"/>
        <w:rPr>
          <w:rFonts w:ascii="Times New Roman" w:hAnsi="Times New Roman" w:cs="Times New Roman"/>
        </w:rPr>
      </w:pPr>
      <w:r w:rsidRPr="00922FFB">
        <w:rPr>
          <w:rFonts w:ascii="Times New Roman" w:hAnsi="Times New Roman" w:cs="Times New Roman"/>
        </w:rPr>
        <w:t>The Holy See Delegation also favors the proposal by So. Africa affirming the ethical imperative for a world free of nuclear weapons as “a global public good of the highest order.”</w:t>
      </w:r>
    </w:p>
    <w:p w:rsidR="0098023E" w:rsidRPr="00922FFB" w:rsidRDefault="0098023E" w:rsidP="00DC49D2">
      <w:pPr>
        <w:widowControl w:val="0"/>
        <w:jc w:val="both"/>
        <w:rPr>
          <w:rFonts w:ascii="Times New Roman" w:hAnsi="Times New Roman" w:cs="Times New Roman"/>
        </w:rPr>
      </w:pPr>
    </w:p>
    <w:p w:rsidR="0098023E" w:rsidRPr="00922FFB" w:rsidRDefault="0098023E" w:rsidP="00DC49D2">
      <w:pPr>
        <w:widowControl w:val="0"/>
        <w:jc w:val="both"/>
        <w:rPr>
          <w:rFonts w:ascii="Times New Roman" w:hAnsi="Times New Roman" w:cs="Times New Roman"/>
        </w:rPr>
      </w:pPr>
      <w:r w:rsidRPr="00922FFB">
        <w:rPr>
          <w:rFonts w:ascii="Times New Roman" w:hAnsi="Times New Roman" w:cs="Times New Roman"/>
        </w:rPr>
        <w:t xml:space="preserve">Finally, the Holy See is in accord with those delegations who would like to tie the work of this conference to the UN Charter. As Pope Francis has written, “The international community is called upon to promote the goal of peace and stability . . .” With that in mind, we would like to </w:t>
      </w:r>
      <w:r w:rsidRPr="00922FFB">
        <w:rPr>
          <w:rFonts w:ascii="Times New Roman" w:hAnsi="Times New Roman" w:cs="Times New Roman"/>
          <w:b/>
        </w:rPr>
        <w:t>propose an addition to Preamble P 7</w:t>
      </w:r>
      <w:r w:rsidRPr="00922FFB">
        <w:rPr>
          <w:rFonts w:ascii="Times New Roman" w:hAnsi="Times New Roman" w:cs="Times New Roman"/>
        </w:rPr>
        <w:t>, describing the positive content of peace. The paragraph would read:</w:t>
      </w:r>
    </w:p>
    <w:p w:rsidR="0098023E" w:rsidRPr="00922FFB" w:rsidRDefault="0098023E" w:rsidP="00DC49D2">
      <w:pPr>
        <w:widowControl w:val="0"/>
        <w:jc w:val="both"/>
        <w:rPr>
          <w:rFonts w:ascii="Times New Roman" w:hAnsi="Times New Roman" w:cs="Times New Roman"/>
          <w:i/>
          <w:iCs/>
          <w:color w:val="222222"/>
          <w:szCs w:val="28"/>
          <w:shd w:val="clear" w:color="auto" w:fill="FFFFFF"/>
        </w:rPr>
      </w:pPr>
    </w:p>
    <w:p w:rsidR="0098023E" w:rsidRPr="00922FFB" w:rsidRDefault="0098023E" w:rsidP="00DC49D2">
      <w:pPr>
        <w:widowControl w:val="0"/>
        <w:jc w:val="both"/>
        <w:rPr>
          <w:rFonts w:ascii="Times New Roman" w:hAnsi="Times New Roman" w:cs="Times New Roman"/>
          <w:b/>
          <w:bCs/>
          <w:color w:val="222222"/>
          <w:szCs w:val="28"/>
          <w:shd w:val="clear" w:color="auto" w:fill="FFFFFF"/>
        </w:rPr>
      </w:pPr>
      <w:r w:rsidRPr="00922FFB">
        <w:rPr>
          <w:rFonts w:ascii="Times New Roman" w:hAnsi="Times New Roman" w:cs="Times New Roman"/>
          <w:i/>
          <w:iCs/>
          <w:color w:val="222222"/>
          <w:szCs w:val="28"/>
          <w:shd w:val="clear" w:color="auto" w:fill="FFFFFF"/>
        </w:rPr>
        <w:t>Determined</w:t>
      </w:r>
      <w:r w:rsidRPr="00922FFB">
        <w:rPr>
          <w:rStyle w:val="apple-converted-space"/>
          <w:rFonts w:ascii="Times New Roman" w:hAnsi="Times New Roman" w:cs="Times New Roman"/>
          <w:color w:val="222222"/>
          <w:szCs w:val="28"/>
          <w:shd w:val="clear" w:color="auto" w:fill="FFFFFF"/>
        </w:rPr>
        <w:t> </w:t>
      </w:r>
      <w:r w:rsidRPr="00922FFB">
        <w:rPr>
          <w:rFonts w:ascii="Times New Roman" w:hAnsi="Times New Roman" w:cs="Times New Roman"/>
          <w:color w:val="222222"/>
          <w:szCs w:val="28"/>
          <w:shd w:val="clear" w:color="auto" w:fill="FFFFFF"/>
        </w:rPr>
        <w:t>to contribute to the realization of the purposes and principles of the Charter of the United Nations,</w:t>
      </w:r>
      <w:r w:rsidRPr="00922FFB">
        <w:rPr>
          <w:rStyle w:val="apple-converted-space"/>
          <w:rFonts w:ascii="Times New Roman" w:hAnsi="Times New Roman" w:cs="Times New Roman"/>
          <w:color w:val="222222"/>
          <w:szCs w:val="28"/>
          <w:shd w:val="clear" w:color="auto" w:fill="FFFFFF"/>
        </w:rPr>
        <w:t> </w:t>
      </w:r>
      <w:r w:rsidRPr="00922FFB">
        <w:rPr>
          <w:rFonts w:ascii="Times New Roman" w:hAnsi="Times New Roman" w:cs="Times New Roman"/>
          <w:b/>
          <w:bCs/>
          <w:color w:val="222222"/>
          <w:szCs w:val="28"/>
          <w:shd w:val="clear" w:color="auto" w:fill="FFFFFF"/>
        </w:rPr>
        <w:t>in particular to strengthen universal peace as built on justice, respect for fundamental human rights and integral human development . . .</w:t>
      </w:r>
    </w:p>
    <w:p w:rsidR="0098023E" w:rsidRPr="00922FFB" w:rsidRDefault="0098023E" w:rsidP="00DC49D2">
      <w:pPr>
        <w:widowControl w:val="0"/>
        <w:jc w:val="both"/>
        <w:rPr>
          <w:rFonts w:ascii="Times New Roman" w:hAnsi="Times New Roman" w:cs="Times New Roman"/>
          <w:b/>
          <w:bCs/>
          <w:color w:val="222222"/>
          <w:szCs w:val="28"/>
          <w:shd w:val="clear" w:color="auto" w:fill="FFFFFF"/>
        </w:rPr>
      </w:pP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The Delegation of the Holy See would like to propose an addition to Preambular Paragraph 14 on education for peace. We propose that after the opening word “Stressing”</w:t>
      </w:r>
      <w:r w:rsidRPr="00922FFB">
        <w:rPr>
          <w:rFonts w:ascii="Times New Roman" w:hAnsi="Times New Roman" w:cs="Times New Roman"/>
          <w:b/>
          <w:bCs/>
          <w:color w:val="222222"/>
          <w:szCs w:val="28"/>
          <w:shd w:val="clear" w:color="auto" w:fill="FFFFFF"/>
        </w:rPr>
        <w:t xml:space="preserve"> </w:t>
      </w:r>
      <w:r w:rsidRPr="00922FFB">
        <w:rPr>
          <w:rFonts w:ascii="Times New Roman" w:hAnsi="Times New Roman" w:cs="Times New Roman"/>
          <w:bCs/>
          <w:color w:val="222222"/>
          <w:szCs w:val="28"/>
          <w:shd w:val="clear" w:color="auto" w:fill="FFFFFF"/>
        </w:rPr>
        <w:t xml:space="preserve">we add the phrase </w:t>
      </w:r>
      <w:r w:rsidRPr="00922FFB">
        <w:rPr>
          <w:rFonts w:ascii="Times New Roman" w:hAnsi="Times New Roman" w:cs="Times New Roman"/>
          <w:b/>
          <w:bCs/>
          <w:color w:val="222222"/>
          <w:szCs w:val="28"/>
          <w:shd w:val="clear" w:color="auto" w:fill="FFFFFF"/>
        </w:rPr>
        <w:t>“the centrality of education in fostering a culture of peace, and ...”</w:t>
      </w:r>
      <w:r w:rsidRPr="00922FFB">
        <w:rPr>
          <w:rFonts w:ascii="Times New Roman" w:hAnsi="Times New Roman" w:cs="Times New Roman"/>
          <w:bCs/>
          <w:color w:val="222222"/>
          <w:szCs w:val="28"/>
          <w:shd w:val="clear" w:color="auto" w:fill="FFFFFF"/>
        </w:rPr>
        <w:t xml:space="preserve"> with the paragraph continuing as drafted.</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 </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lastRenderedPageBreak/>
        <w:t>We also share the concern of delegations for inclusion of support for the role of religious Leaders in public understanding of the need for nuclear disarmament.</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 </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We propose that a new paragraph then be added as the concluding preambular paragraph. The additional paragraph would focus on the centrality of nuclear disarmament to securing a stable peace. The new paragraph would read;</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 </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
          <w:bCs/>
          <w:i/>
          <w:iCs/>
          <w:color w:val="222222"/>
          <w:szCs w:val="28"/>
          <w:shd w:val="clear" w:color="auto" w:fill="FFFFFF"/>
        </w:rPr>
        <w:t xml:space="preserve">Determined </w:t>
      </w:r>
      <w:r w:rsidRPr="00922FFB">
        <w:rPr>
          <w:rFonts w:ascii="Times New Roman" w:hAnsi="Times New Roman" w:cs="Times New Roman"/>
          <w:b/>
          <w:bCs/>
          <w:iCs/>
          <w:color w:val="222222"/>
          <w:szCs w:val="28"/>
          <w:shd w:val="clear" w:color="auto" w:fill="FFFFFF"/>
        </w:rPr>
        <w:t>to achieve the security of all States, nuclear and nonnuclear, and thus to contribute to international peace ..</w:t>
      </w:r>
      <w:r w:rsidRPr="00922FFB">
        <w:rPr>
          <w:rFonts w:ascii="Times New Roman" w:hAnsi="Times New Roman" w:cs="Times New Roman"/>
          <w:b/>
          <w:bCs/>
          <w:i/>
          <w:iCs/>
          <w:color w:val="222222"/>
          <w:szCs w:val="28"/>
          <w:shd w:val="clear" w:color="auto" w:fill="FFFFFF"/>
        </w:rPr>
        <w:t>.</w:t>
      </w:r>
      <w:r w:rsidRPr="00922FFB">
        <w:rPr>
          <w:rFonts w:ascii="Times New Roman" w:hAnsi="Times New Roman" w:cs="Times New Roman"/>
          <w:b/>
          <w:bCs/>
          <w:color w:val="222222"/>
          <w:szCs w:val="28"/>
          <w:shd w:val="clear" w:color="auto" w:fill="FFFFFF"/>
        </w:rPr>
        <w:t> </w:t>
      </w:r>
      <w:r w:rsidRPr="00922FFB">
        <w:rPr>
          <w:rFonts w:ascii="Times New Roman" w:hAnsi="Times New Roman" w:cs="Times New Roman"/>
          <w:bCs/>
          <w:color w:val="222222"/>
          <w:szCs w:val="28"/>
          <w:shd w:val="clear" w:color="auto" w:fill="FFFFFF"/>
        </w:rPr>
        <w:t>(text continues as drafted.)</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 </w:t>
      </w:r>
    </w:p>
    <w:p w:rsidR="0098023E" w:rsidRPr="00922FFB" w:rsidRDefault="0098023E" w:rsidP="00DC49D2">
      <w:pPr>
        <w:widowControl w:val="0"/>
        <w:jc w:val="both"/>
        <w:rPr>
          <w:rFonts w:ascii="Times New Roman" w:hAnsi="Times New Roman" w:cs="Times New Roman"/>
          <w:bCs/>
          <w:color w:val="222222"/>
          <w:szCs w:val="28"/>
          <w:shd w:val="clear" w:color="auto" w:fill="FFFFFF"/>
        </w:rPr>
      </w:pPr>
      <w:r w:rsidRPr="00922FFB">
        <w:rPr>
          <w:rFonts w:ascii="Times New Roman" w:hAnsi="Times New Roman" w:cs="Times New Roman"/>
          <w:bCs/>
          <w:color w:val="222222"/>
          <w:szCs w:val="28"/>
          <w:shd w:val="clear" w:color="auto" w:fill="FFFFFF"/>
        </w:rPr>
        <w:t>This paragraph embodies the conference’s commitment to strengthen collective security as an essential condition for a sustainable peace. While a few States consider nuclear weapons necessary for their security, those very weapons can undermine their own security and fail to provide a long-term basis for security.</w:t>
      </w:r>
    </w:p>
    <w:p w:rsidR="0098023E" w:rsidRPr="00922FFB" w:rsidRDefault="0098023E" w:rsidP="00DC49D2">
      <w:pPr>
        <w:widowControl w:val="0"/>
        <w:pBdr>
          <w:bottom w:val="single" w:sz="6" w:space="1" w:color="auto"/>
        </w:pBdr>
        <w:rPr>
          <w:rFonts w:ascii="Times New Roman" w:hAnsi="Times New Roman" w:cs="Times New Roman"/>
        </w:rPr>
      </w:pPr>
    </w:p>
    <w:p w:rsidR="0098023E" w:rsidRPr="00922FFB" w:rsidRDefault="0098023E" w:rsidP="00DC49D2">
      <w:pPr>
        <w:widowControl w:val="0"/>
        <w:rPr>
          <w:rFonts w:ascii="Times New Roman" w:hAnsi="Times New Roman" w:cs="Times New Roman"/>
        </w:rPr>
      </w:pPr>
    </w:p>
    <w:p w:rsidR="00DD5A64" w:rsidRDefault="00DD5A64" w:rsidP="00DC49D2">
      <w:pPr>
        <w:widowControl w:val="0"/>
        <w:spacing w:line="360" w:lineRule="auto"/>
        <w:rPr>
          <w:rFonts w:ascii="Times New Roman" w:eastAsia="Times New Roman" w:hAnsi="Times New Roman" w:cs="Times New Roman"/>
          <w:b/>
          <w:bCs/>
          <w:sz w:val="28"/>
          <w:highlight w:val="yellow"/>
          <w:shd w:val="clear" w:color="auto" w:fill="FFFFFF"/>
        </w:rPr>
      </w:pPr>
      <w:r>
        <w:rPr>
          <w:rFonts w:ascii="Times New Roman" w:eastAsia="Times New Roman" w:hAnsi="Times New Roman" w:cs="Times New Roman"/>
          <w:b/>
          <w:bCs/>
          <w:sz w:val="28"/>
          <w:highlight w:val="yellow"/>
          <w:shd w:val="clear" w:color="auto" w:fill="FFFFFF"/>
        </w:rPr>
        <w:t>INDONESIA</w:t>
      </w:r>
    </w:p>
    <w:p w:rsidR="00DD5A64" w:rsidRPr="00DD5A64" w:rsidRDefault="00DD5A64" w:rsidP="00DD5A64">
      <w:pPr>
        <w:rPr>
          <w:rFonts w:ascii="Times New Roman" w:hAnsi="Times New Roman" w:cs="Times New Roman"/>
        </w:rPr>
      </w:pPr>
      <w:r w:rsidRPr="00DD5A64">
        <w:rPr>
          <w:rFonts w:ascii="Times New Roman" w:hAnsi="Times New Roman" w:cs="Times New Roman"/>
        </w:rPr>
        <w:t xml:space="preserve">PREAMBLE </w:t>
      </w:r>
    </w:p>
    <w:p w:rsidR="00DD5A64" w:rsidRPr="00DD5A64" w:rsidRDefault="00DD5A64" w:rsidP="00DD5A64">
      <w:pPr>
        <w:rPr>
          <w:rFonts w:ascii="Times New Roman" w:hAnsi="Times New Roman" w:cs="Times New Roman"/>
        </w:rPr>
      </w:pPr>
    </w:p>
    <w:p w:rsidR="00DD5A64" w:rsidRPr="00DD5A64" w:rsidRDefault="00DD5A64" w:rsidP="00DD5A64">
      <w:pPr>
        <w:rPr>
          <w:rFonts w:ascii="Times New Roman" w:hAnsi="Times New Roman" w:cs="Times New Roman"/>
          <w:u w:val="single"/>
        </w:rPr>
      </w:pPr>
      <w:r w:rsidRPr="00DD5A64">
        <w:rPr>
          <w:rFonts w:ascii="Times New Roman" w:hAnsi="Times New Roman" w:cs="Times New Roman"/>
          <w:u w:val="single"/>
        </w:rPr>
        <w:t>Indonesian proposal based on the Irish proposal for PP14bis</w:t>
      </w:r>
    </w:p>
    <w:p w:rsidR="00DD5A64" w:rsidRPr="00DD5A64" w:rsidRDefault="00DD5A64" w:rsidP="00DD5A64">
      <w:pPr>
        <w:rPr>
          <w:rFonts w:ascii="Times New Roman" w:hAnsi="Times New Roman" w:cs="Times New Roman"/>
        </w:rPr>
      </w:pPr>
      <w:r w:rsidRPr="00DD5A64">
        <w:rPr>
          <w:rFonts w:ascii="Times New Roman" w:hAnsi="Times New Roman" w:cs="Times New Roman"/>
        </w:rPr>
        <w:t>Recognizing the importance of disarmament education in all its aspects and of the awareness raising on the risks and consequences of nuclear weapons for current and future generations, including through the commemoration of the international day of total elimination of nuclear weapons on 26 September.</w:t>
      </w:r>
    </w:p>
    <w:p w:rsidR="00DD5A64" w:rsidRPr="00DD5A64" w:rsidRDefault="00DD5A64" w:rsidP="00DC49D2">
      <w:pPr>
        <w:widowControl w:val="0"/>
        <w:pBdr>
          <w:bottom w:val="single" w:sz="6" w:space="1" w:color="auto"/>
        </w:pBdr>
        <w:spacing w:line="360" w:lineRule="auto"/>
        <w:rPr>
          <w:rFonts w:ascii="Times New Roman" w:eastAsia="Times New Roman" w:hAnsi="Times New Roman" w:cs="Times New Roman"/>
          <w:b/>
          <w:bCs/>
          <w:sz w:val="28"/>
          <w:highlight w:val="yellow"/>
          <w:shd w:val="clear" w:color="auto" w:fill="FFFFFF"/>
        </w:rPr>
      </w:pPr>
    </w:p>
    <w:p w:rsidR="00DD5A64" w:rsidRDefault="00DD5A64" w:rsidP="00DC49D2">
      <w:pPr>
        <w:widowControl w:val="0"/>
        <w:spacing w:line="360" w:lineRule="auto"/>
        <w:rPr>
          <w:rFonts w:ascii="Times New Roman" w:eastAsia="Times New Roman" w:hAnsi="Times New Roman" w:cs="Times New Roman"/>
          <w:b/>
          <w:bCs/>
          <w:sz w:val="28"/>
          <w:highlight w:val="yellow"/>
          <w:shd w:val="clear" w:color="auto" w:fill="FFFFFF"/>
        </w:rPr>
      </w:pPr>
    </w:p>
    <w:p w:rsidR="00922FFB" w:rsidRPr="002B6C7D" w:rsidRDefault="00922FFB" w:rsidP="00DC49D2">
      <w:pPr>
        <w:widowControl w:val="0"/>
        <w:spacing w:line="360" w:lineRule="auto"/>
        <w:rPr>
          <w:rFonts w:ascii="Times New Roman" w:eastAsia="Times New Roman" w:hAnsi="Times New Roman" w:cs="Times New Roman"/>
          <w:b/>
          <w:bCs/>
          <w:sz w:val="28"/>
          <w:highlight w:val="yellow"/>
          <w:shd w:val="clear" w:color="auto" w:fill="FFFFFF"/>
        </w:rPr>
      </w:pPr>
      <w:r w:rsidRPr="002B6C7D">
        <w:rPr>
          <w:rFonts w:ascii="Times New Roman" w:eastAsia="Times New Roman" w:hAnsi="Times New Roman" w:cs="Times New Roman"/>
          <w:b/>
          <w:bCs/>
          <w:sz w:val="28"/>
          <w:highlight w:val="yellow"/>
          <w:shd w:val="clear" w:color="auto" w:fill="FFFFFF"/>
        </w:rPr>
        <w:t>IRELAND</w:t>
      </w:r>
    </w:p>
    <w:p w:rsidR="00922FFB" w:rsidRPr="00922FFB" w:rsidRDefault="00922FFB" w:rsidP="00DC49D2">
      <w:pPr>
        <w:widowControl w:val="0"/>
        <w:rPr>
          <w:rFonts w:ascii="Times New Roman" w:hAnsi="Times New Roman" w:cs="Times New Roman"/>
        </w:rPr>
      </w:pPr>
      <w:r w:rsidRPr="00922FFB">
        <w:rPr>
          <w:rFonts w:ascii="Times New Roman" w:hAnsi="Times New Roman" w:cs="Times New Roman"/>
        </w:rPr>
        <w:t>1. In current pp2, we suggest the following changes:</w:t>
      </w:r>
      <w:r w:rsidRPr="00922FFB">
        <w:rPr>
          <w:rFonts w:ascii="Times New Roman" w:hAnsi="Times New Roman" w:cs="Times New Roman"/>
        </w:rPr>
        <w:br/>
      </w:r>
      <w:r w:rsidRPr="00922FFB">
        <w:rPr>
          <w:rFonts w:ascii="Times New Roman" w:hAnsi="Times New Roman" w:cs="Times New Roman"/>
        </w:rPr>
        <w:br/>
        <w:t>- in line 2, replace ''grave implications for human survival'' with ''a threat to the survival of humanity''.</w:t>
      </w:r>
      <w:r w:rsidRPr="00922FFB">
        <w:rPr>
          <w:rFonts w:ascii="Times New Roman" w:hAnsi="Times New Roman" w:cs="Times New Roman"/>
        </w:rPr>
        <w:br/>
      </w:r>
      <w:r w:rsidRPr="00922FFB">
        <w:rPr>
          <w:rFonts w:ascii="Times New Roman" w:hAnsi="Times New Roman" w:cs="Times New Roman"/>
        </w:rPr>
        <w:br/>
        <w:t>- in lines 4-5, replace ''disproportionate impact of ionising radiation on maternal health and on grls'' with ''disproportionate impact of nuclear weapons, including through ionising radiation, on women and on girls.''</w:t>
      </w:r>
      <w:r w:rsidRPr="00922FFB">
        <w:rPr>
          <w:rFonts w:ascii="Times New Roman" w:hAnsi="Times New Roman" w:cs="Times New Roman"/>
        </w:rPr>
        <w:br/>
      </w:r>
      <w:r w:rsidRPr="00922FFB">
        <w:rPr>
          <w:rFonts w:ascii="Times New Roman" w:hAnsi="Times New Roman" w:cs="Times New Roman"/>
        </w:rPr>
        <w:br/>
        <w:t>2. Taking into account the views expressed by some delegations, we suggest introducing a reference on women's participation not in pp2, as originally proposed, but elsewhere is the text (perhaps after current pp14). This reference would read as follows:</w:t>
      </w:r>
      <w:r w:rsidRPr="00922FFB">
        <w:rPr>
          <w:rFonts w:ascii="Times New Roman" w:hAnsi="Times New Roman" w:cs="Times New Roman"/>
        </w:rPr>
        <w:br/>
      </w:r>
      <w:r w:rsidRPr="00922FFB">
        <w:rPr>
          <w:rFonts w:ascii="Times New Roman" w:hAnsi="Times New Roman" w:cs="Times New Roman"/>
        </w:rPr>
        <w:br/>
        <w:t>''Recognizing that the equal, full and effective participation of both women and men is an essential factor for the promotion of peace and security, and committed to support and strengthen effective participation of women in nuclear disarmament''</w:t>
      </w:r>
      <w:r w:rsidRPr="00922FFB">
        <w:rPr>
          <w:rFonts w:ascii="Times New Roman" w:hAnsi="Times New Roman" w:cs="Times New Roman"/>
        </w:rPr>
        <w:br/>
      </w:r>
      <w:r w:rsidRPr="00922FFB">
        <w:rPr>
          <w:rFonts w:ascii="Times New Roman" w:hAnsi="Times New Roman" w:cs="Times New Roman"/>
        </w:rPr>
        <w:br/>
        <w:t>3. Lastly, we suggest a new pp at the end of the Preamble on disarmament education, awareness raising and dissemination. Earlier today we introduced the following formulation:</w:t>
      </w:r>
      <w:r w:rsidRPr="00922FFB">
        <w:rPr>
          <w:rFonts w:ascii="Times New Roman" w:hAnsi="Times New Roman" w:cs="Times New Roman"/>
        </w:rPr>
        <w:br/>
      </w:r>
      <w:r w:rsidRPr="00922FFB">
        <w:rPr>
          <w:rFonts w:ascii="Times New Roman" w:hAnsi="Times New Roman" w:cs="Times New Roman"/>
        </w:rPr>
        <w:br/>
      </w:r>
      <w:r w:rsidRPr="00922FFB">
        <w:rPr>
          <w:rFonts w:ascii="Times New Roman" w:hAnsi="Times New Roman" w:cs="Times New Roman"/>
        </w:rPr>
        <w:lastRenderedPageBreak/>
        <w:t>''Recognising the importance of disarmament education in all its aspects and of awareness raising on the risks and consequences of nuclear weapons for current and future generations, and committed to the dissemination of the principles and norms of this Convention''</w:t>
      </w:r>
    </w:p>
    <w:p w:rsidR="00922FFB" w:rsidRDefault="00922FFB" w:rsidP="00DC49D2">
      <w:pPr>
        <w:widowControl w:val="0"/>
        <w:pBdr>
          <w:bottom w:val="single" w:sz="6" w:space="1" w:color="auto"/>
        </w:pBdr>
        <w:spacing w:line="360" w:lineRule="auto"/>
        <w:rPr>
          <w:rFonts w:ascii="Times New Roman" w:eastAsia="Times New Roman" w:hAnsi="Times New Roman" w:cs="Times New Roman"/>
          <w:b/>
          <w:bCs/>
          <w:highlight w:val="yellow"/>
          <w:shd w:val="clear" w:color="auto" w:fill="FFFFFF"/>
        </w:rPr>
      </w:pPr>
    </w:p>
    <w:p w:rsidR="00922FFB" w:rsidRPr="002B6C7D" w:rsidRDefault="00922FFB" w:rsidP="00DC49D2">
      <w:pPr>
        <w:widowControl w:val="0"/>
        <w:spacing w:line="360" w:lineRule="auto"/>
        <w:rPr>
          <w:rFonts w:ascii="Times New Roman" w:eastAsia="Times New Roman" w:hAnsi="Times New Roman" w:cs="Times New Roman"/>
          <w:b/>
          <w:bCs/>
          <w:sz w:val="28"/>
          <w:highlight w:val="yellow"/>
          <w:shd w:val="clear" w:color="auto" w:fill="FFFFFF"/>
        </w:rPr>
      </w:pPr>
      <w:r w:rsidRPr="002B6C7D">
        <w:rPr>
          <w:rFonts w:ascii="Times New Roman" w:eastAsia="Times New Roman" w:hAnsi="Times New Roman" w:cs="Times New Roman"/>
          <w:b/>
          <w:bCs/>
          <w:sz w:val="28"/>
          <w:highlight w:val="yellow"/>
          <w:shd w:val="clear" w:color="auto" w:fill="FFFFFF"/>
        </w:rPr>
        <w:t>IRAN</w:t>
      </w:r>
    </w:p>
    <w:p w:rsidR="002B6C7D" w:rsidRPr="00922FFB" w:rsidRDefault="002B6C7D" w:rsidP="00DC49D2">
      <w:pPr>
        <w:widowControl w:val="0"/>
        <w:spacing w:line="360" w:lineRule="auto"/>
        <w:rPr>
          <w:rFonts w:ascii="Times New Roman" w:eastAsia="Times New Roman" w:hAnsi="Times New Roman" w:cs="Times New Roman"/>
          <w:b/>
          <w:bCs/>
          <w:highlight w:val="yellow"/>
          <w:shd w:val="clear" w:color="auto" w:fill="FFFFFF"/>
        </w:rPr>
      </w:pPr>
    </w:p>
    <w:p w:rsidR="00922FFB" w:rsidRPr="00922FFB" w:rsidRDefault="00922FFB" w:rsidP="00DC49D2">
      <w:pPr>
        <w:widowControl w:val="0"/>
        <w:spacing w:after="120" w:line="20" w:lineRule="atLeast"/>
        <w:jc w:val="both"/>
        <w:rPr>
          <w:rFonts w:ascii="Times New Roman" w:hAnsi="Times New Roman" w:cs="Times New Roman"/>
          <w:sz w:val="28"/>
          <w:szCs w:val="28"/>
        </w:rPr>
      </w:pPr>
      <w:r w:rsidRPr="00922FFB">
        <w:rPr>
          <w:rFonts w:ascii="Times New Roman" w:hAnsi="Times New Roman" w:cs="Times New Roman"/>
          <w:b/>
          <w:spacing w:val="4"/>
          <w:sz w:val="28"/>
          <w:szCs w:val="28"/>
        </w:rPr>
        <w:t>D</w:t>
      </w:r>
      <w:r w:rsidRPr="00922FFB">
        <w:rPr>
          <w:rFonts w:ascii="Times New Roman" w:hAnsi="Times New Roman" w:cs="Times New Roman"/>
          <w:b/>
          <w:spacing w:val="5"/>
          <w:sz w:val="28"/>
          <w:szCs w:val="28"/>
        </w:rPr>
        <w:t>raf</w:t>
      </w:r>
      <w:r w:rsidRPr="00922FFB">
        <w:rPr>
          <w:rFonts w:ascii="Times New Roman" w:hAnsi="Times New Roman" w:cs="Times New Roman"/>
          <w:b/>
          <w:sz w:val="28"/>
          <w:szCs w:val="28"/>
        </w:rPr>
        <w:t>t</w:t>
      </w:r>
      <w:r w:rsidRPr="00922FFB">
        <w:rPr>
          <w:rFonts w:ascii="Times New Roman" w:hAnsi="Times New Roman" w:cs="Times New Roman"/>
          <w:b/>
          <w:spacing w:val="25"/>
          <w:sz w:val="28"/>
          <w:szCs w:val="28"/>
        </w:rPr>
        <w:t xml:space="preserve"> </w:t>
      </w:r>
      <w:r w:rsidRPr="00922FFB">
        <w:rPr>
          <w:rFonts w:ascii="Times New Roman" w:hAnsi="Times New Roman" w:cs="Times New Roman"/>
          <w:b/>
          <w:strike/>
          <w:spacing w:val="4"/>
          <w:sz w:val="28"/>
          <w:szCs w:val="28"/>
          <w:highlight w:val="yellow"/>
        </w:rPr>
        <w:t>C</w:t>
      </w:r>
      <w:r w:rsidRPr="00922FFB">
        <w:rPr>
          <w:rFonts w:ascii="Times New Roman" w:hAnsi="Times New Roman" w:cs="Times New Roman"/>
          <w:b/>
          <w:strike/>
          <w:spacing w:val="5"/>
          <w:sz w:val="28"/>
          <w:szCs w:val="28"/>
          <w:highlight w:val="yellow"/>
        </w:rPr>
        <w:t>o</w:t>
      </w:r>
      <w:r w:rsidRPr="00922FFB">
        <w:rPr>
          <w:rFonts w:ascii="Times New Roman" w:hAnsi="Times New Roman" w:cs="Times New Roman"/>
          <w:b/>
          <w:strike/>
          <w:spacing w:val="4"/>
          <w:sz w:val="28"/>
          <w:szCs w:val="28"/>
          <w:highlight w:val="yellow"/>
        </w:rPr>
        <w:t>n</w:t>
      </w:r>
      <w:r w:rsidRPr="00922FFB">
        <w:rPr>
          <w:rFonts w:ascii="Times New Roman" w:hAnsi="Times New Roman" w:cs="Times New Roman"/>
          <w:b/>
          <w:strike/>
          <w:spacing w:val="5"/>
          <w:sz w:val="28"/>
          <w:szCs w:val="28"/>
          <w:highlight w:val="yellow"/>
        </w:rPr>
        <w:t>ve</w:t>
      </w:r>
      <w:r w:rsidRPr="00922FFB">
        <w:rPr>
          <w:rFonts w:ascii="Times New Roman" w:hAnsi="Times New Roman" w:cs="Times New Roman"/>
          <w:b/>
          <w:strike/>
          <w:spacing w:val="4"/>
          <w:sz w:val="28"/>
          <w:szCs w:val="28"/>
          <w:highlight w:val="yellow"/>
        </w:rPr>
        <w:t>n</w:t>
      </w:r>
      <w:r w:rsidRPr="00922FFB">
        <w:rPr>
          <w:rFonts w:ascii="Times New Roman" w:hAnsi="Times New Roman" w:cs="Times New Roman"/>
          <w:b/>
          <w:strike/>
          <w:spacing w:val="5"/>
          <w:sz w:val="28"/>
          <w:szCs w:val="28"/>
          <w:highlight w:val="yellow"/>
        </w:rPr>
        <w:t>t</w:t>
      </w:r>
      <w:r w:rsidRPr="00922FFB">
        <w:rPr>
          <w:rFonts w:ascii="Times New Roman" w:hAnsi="Times New Roman" w:cs="Times New Roman"/>
          <w:b/>
          <w:strike/>
          <w:spacing w:val="4"/>
          <w:sz w:val="28"/>
          <w:szCs w:val="28"/>
          <w:highlight w:val="yellow"/>
        </w:rPr>
        <w:t>i</w:t>
      </w:r>
      <w:r w:rsidRPr="00922FFB">
        <w:rPr>
          <w:rFonts w:ascii="Times New Roman" w:hAnsi="Times New Roman" w:cs="Times New Roman"/>
          <w:b/>
          <w:strike/>
          <w:spacing w:val="5"/>
          <w:sz w:val="28"/>
          <w:szCs w:val="28"/>
          <w:highlight w:val="yellow"/>
        </w:rPr>
        <w:t>o</w:t>
      </w:r>
      <w:r w:rsidRPr="00922FFB">
        <w:rPr>
          <w:rFonts w:ascii="Times New Roman" w:hAnsi="Times New Roman" w:cs="Times New Roman"/>
          <w:b/>
          <w:strike/>
          <w:sz w:val="28"/>
          <w:szCs w:val="28"/>
          <w:highlight w:val="yellow"/>
        </w:rPr>
        <w:t>n</w:t>
      </w:r>
      <w:r w:rsidRPr="00922FFB">
        <w:rPr>
          <w:rFonts w:ascii="Times New Roman" w:hAnsi="Times New Roman" w:cs="Times New Roman"/>
          <w:b/>
          <w:spacing w:val="38"/>
          <w:sz w:val="28"/>
          <w:szCs w:val="28"/>
        </w:rPr>
        <w:t xml:space="preserve"> </w:t>
      </w:r>
      <w:r w:rsidRPr="00922FFB">
        <w:rPr>
          <w:rFonts w:ascii="Times New Roman" w:hAnsi="Times New Roman" w:cs="Times New Roman"/>
          <w:b/>
          <w:color w:val="FF0000"/>
          <w:spacing w:val="38"/>
          <w:sz w:val="28"/>
          <w:szCs w:val="28"/>
        </w:rPr>
        <w:t>Treaty</w:t>
      </w:r>
      <w:r w:rsidRPr="00922FFB">
        <w:rPr>
          <w:rFonts w:ascii="Times New Roman" w:hAnsi="Times New Roman" w:cs="Times New Roman"/>
          <w:b/>
          <w:spacing w:val="38"/>
          <w:sz w:val="28"/>
          <w:szCs w:val="28"/>
        </w:rPr>
        <w:t xml:space="preserve"> </w:t>
      </w:r>
      <w:r w:rsidRPr="00922FFB">
        <w:rPr>
          <w:rFonts w:ascii="Times New Roman" w:hAnsi="Times New Roman" w:cs="Times New Roman"/>
          <w:b/>
          <w:spacing w:val="5"/>
          <w:sz w:val="28"/>
          <w:szCs w:val="28"/>
        </w:rPr>
        <w:t>o</w:t>
      </w:r>
      <w:r w:rsidRPr="00922FFB">
        <w:rPr>
          <w:rFonts w:ascii="Times New Roman" w:hAnsi="Times New Roman" w:cs="Times New Roman"/>
          <w:b/>
          <w:sz w:val="28"/>
          <w:szCs w:val="28"/>
        </w:rPr>
        <w:t>n</w:t>
      </w:r>
      <w:r w:rsidRPr="00922FFB">
        <w:rPr>
          <w:rFonts w:ascii="Times New Roman" w:hAnsi="Times New Roman" w:cs="Times New Roman"/>
          <w:b/>
          <w:spacing w:val="22"/>
          <w:sz w:val="28"/>
          <w:szCs w:val="28"/>
        </w:rPr>
        <w:t xml:space="preserve"> </w:t>
      </w:r>
      <w:r w:rsidRPr="00922FFB">
        <w:rPr>
          <w:rFonts w:ascii="Times New Roman" w:hAnsi="Times New Roman" w:cs="Times New Roman"/>
          <w:b/>
          <w:spacing w:val="5"/>
          <w:sz w:val="28"/>
          <w:szCs w:val="28"/>
        </w:rPr>
        <w:t>t</w:t>
      </w:r>
      <w:r w:rsidRPr="00922FFB">
        <w:rPr>
          <w:rFonts w:ascii="Times New Roman" w:hAnsi="Times New Roman" w:cs="Times New Roman"/>
          <w:b/>
          <w:spacing w:val="4"/>
          <w:sz w:val="28"/>
          <w:szCs w:val="28"/>
        </w:rPr>
        <w:t>h</w:t>
      </w:r>
      <w:r w:rsidRPr="00922FFB">
        <w:rPr>
          <w:rFonts w:ascii="Times New Roman" w:hAnsi="Times New Roman" w:cs="Times New Roman"/>
          <w:b/>
          <w:sz w:val="28"/>
          <w:szCs w:val="28"/>
        </w:rPr>
        <w:t>e</w:t>
      </w:r>
      <w:r w:rsidRPr="00922FFB">
        <w:rPr>
          <w:rFonts w:ascii="Times New Roman" w:hAnsi="Times New Roman" w:cs="Times New Roman"/>
          <w:b/>
          <w:spacing w:val="18"/>
          <w:sz w:val="28"/>
          <w:szCs w:val="28"/>
        </w:rPr>
        <w:t xml:space="preserve"> </w:t>
      </w:r>
      <w:r w:rsidRPr="00922FFB">
        <w:rPr>
          <w:rFonts w:ascii="Times New Roman" w:hAnsi="Times New Roman" w:cs="Times New Roman"/>
          <w:b/>
          <w:spacing w:val="6"/>
          <w:sz w:val="28"/>
          <w:szCs w:val="28"/>
        </w:rPr>
        <w:t>P</w:t>
      </w:r>
      <w:r w:rsidRPr="00922FFB">
        <w:rPr>
          <w:rFonts w:ascii="Times New Roman" w:hAnsi="Times New Roman" w:cs="Times New Roman"/>
          <w:b/>
          <w:sz w:val="28"/>
          <w:szCs w:val="28"/>
        </w:rPr>
        <w:t>r</w:t>
      </w:r>
      <w:r w:rsidRPr="00922FFB">
        <w:rPr>
          <w:rFonts w:ascii="Times New Roman" w:hAnsi="Times New Roman" w:cs="Times New Roman"/>
          <w:b/>
          <w:spacing w:val="5"/>
          <w:sz w:val="28"/>
          <w:szCs w:val="28"/>
        </w:rPr>
        <w:t>o</w:t>
      </w:r>
      <w:r w:rsidRPr="00922FFB">
        <w:rPr>
          <w:rFonts w:ascii="Times New Roman" w:hAnsi="Times New Roman" w:cs="Times New Roman"/>
          <w:b/>
          <w:spacing w:val="4"/>
          <w:sz w:val="28"/>
          <w:szCs w:val="28"/>
        </w:rPr>
        <w:t>hibi</w:t>
      </w:r>
      <w:r w:rsidRPr="00922FFB">
        <w:rPr>
          <w:rFonts w:ascii="Times New Roman" w:hAnsi="Times New Roman" w:cs="Times New Roman"/>
          <w:b/>
          <w:spacing w:val="5"/>
          <w:sz w:val="28"/>
          <w:szCs w:val="28"/>
        </w:rPr>
        <w:t>t</w:t>
      </w:r>
      <w:r w:rsidRPr="00922FFB">
        <w:rPr>
          <w:rFonts w:ascii="Times New Roman" w:hAnsi="Times New Roman" w:cs="Times New Roman"/>
          <w:b/>
          <w:spacing w:val="4"/>
          <w:sz w:val="28"/>
          <w:szCs w:val="28"/>
        </w:rPr>
        <w:t>i</w:t>
      </w:r>
      <w:r w:rsidRPr="00922FFB">
        <w:rPr>
          <w:rFonts w:ascii="Times New Roman" w:hAnsi="Times New Roman" w:cs="Times New Roman"/>
          <w:b/>
          <w:spacing w:val="5"/>
          <w:sz w:val="28"/>
          <w:szCs w:val="28"/>
        </w:rPr>
        <w:t>o</w:t>
      </w:r>
      <w:r w:rsidRPr="00922FFB">
        <w:rPr>
          <w:rFonts w:ascii="Times New Roman" w:hAnsi="Times New Roman" w:cs="Times New Roman"/>
          <w:b/>
          <w:sz w:val="28"/>
          <w:szCs w:val="28"/>
        </w:rPr>
        <w:t>n</w:t>
      </w:r>
      <w:r w:rsidRPr="00922FFB">
        <w:rPr>
          <w:rFonts w:ascii="Times New Roman" w:hAnsi="Times New Roman" w:cs="Times New Roman"/>
          <w:b/>
          <w:spacing w:val="37"/>
          <w:sz w:val="28"/>
          <w:szCs w:val="28"/>
        </w:rPr>
        <w:t xml:space="preserve"> </w:t>
      </w:r>
      <w:r w:rsidRPr="00922FFB">
        <w:rPr>
          <w:rFonts w:ascii="Times New Roman" w:hAnsi="Times New Roman" w:cs="Times New Roman"/>
          <w:b/>
          <w:spacing w:val="5"/>
          <w:sz w:val="28"/>
          <w:szCs w:val="28"/>
        </w:rPr>
        <w:t>o</w:t>
      </w:r>
      <w:r w:rsidRPr="00922FFB">
        <w:rPr>
          <w:rFonts w:ascii="Times New Roman" w:hAnsi="Times New Roman" w:cs="Times New Roman"/>
          <w:b/>
          <w:sz w:val="28"/>
          <w:szCs w:val="28"/>
        </w:rPr>
        <w:t>f</w:t>
      </w:r>
      <w:r w:rsidRPr="00922FFB">
        <w:rPr>
          <w:rFonts w:ascii="Times New Roman" w:hAnsi="Times New Roman" w:cs="Times New Roman"/>
          <w:b/>
          <w:spacing w:val="20"/>
          <w:sz w:val="28"/>
          <w:szCs w:val="28"/>
        </w:rPr>
        <w:t xml:space="preserve"> </w:t>
      </w:r>
      <w:r w:rsidRPr="00922FFB">
        <w:rPr>
          <w:rFonts w:ascii="Times New Roman" w:hAnsi="Times New Roman" w:cs="Times New Roman"/>
          <w:b/>
          <w:spacing w:val="4"/>
          <w:sz w:val="28"/>
          <w:szCs w:val="28"/>
        </w:rPr>
        <w:t>Nu</w:t>
      </w:r>
      <w:r w:rsidRPr="00922FFB">
        <w:rPr>
          <w:rFonts w:ascii="Times New Roman" w:hAnsi="Times New Roman" w:cs="Times New Roman"/>
          <w:b/>
          <w:spacing w:val="5"/>
          <w:sz w:val="28"/>
          <w:szCs w:val="28"/>
        </w:rPr>
        <w:t>c</w:t>
      </w:r>
      <w:r w:rsidRPr="00922FFB">
        <w:rPr>
          <w:rFonts w:ascii="Times New Roman" w:hAnsi="Times New Roman" w:cs="Times New Roman"/>
          <w:b/>
          <w:spacing w:val="4"/>
          <w:sz w:val="28"/>
          <w:szCs w:val="28"/>
        </w:rPr>
        <w:t>l</w:t>
      </w:r>
      <w:r w:rsidRPr="00922FFB">
        <w:rPr>
          <w:rFonts w:ascii="Times New Roman" w:hAnsi="Times New Roman" w:cs="Times New Roman"/>
          <w:b/>
          <w:spacing w:val="5"/>
          <w:sz w:val="28"/>
          <w:szCs w:val="28"/>
        </w:rPr>
        <w:t>ea</w:t>
      </w:r>
      <w:r w:rsidRPr="00922FFB">
        <w:rPr>
          <w:rFonts w:ascii="Times New Roman" w:hAnsi="Times New Roman" w:cs="Times New Roman"/>
          <w:b/>
          <w:sz w:val="28"/>
          <w:szCs w:val="28"/>
        </w:rPr>
        <w:t>r</w:t>
      </w:r>
      <w:r w:rsidRPr="00922FFB">
        <w:rPr>
          <w:rFonts w:ascii="Times New Roman" w:hAnsi="Times New Roman" w:cs="Times New Roman"/>
          <w:b/>
          <w:spacing w:val="22"/>
          <w:sz w:val="28"/>
          <w:szCs w:val="28"/>
        </w:rPr>
        <w:t xml:space="preserve"> </w:t>
      </w:r>
      <w:r w:rsidRPr="00922FFB">
        <w:rPr>
          <w:rFonts w:ascii="Times New Roman" w:hAnsi="Times New Roman" w:cs="Times New Roman"/>
          <w:b/>
          <w:spacing w:val="-10"/>
          <w:w w:val="102"/>
          <w:sz w:val="28"/>
          <w:szCs w:val="28"/>
        </w:rPr>
        <w:t>W</w:t>
      </w:r>
      <w:r w:rsidRPr="00922FFB">
        <w:rPr>
          <w:rFonts w:ascii="Times New Roman" w:hAnsi="Times New Roman" w:cs="Times New Roman"/>
          <w:b/>
          <w:spacing w:val="5"/>
          <w:w w:val="102"/>
          <w:sz w:val="28"/>
          <w:szCs w:val="28"/>
        </w:rPr>
        <w:t>ea</w:t>
      </w:r>
      <w:r w:rsidRPr="00922FFB">
        <w:rPr>
          <w:rFonts w:ascii="Times New Roman" w:hAnsi="Times New Roman" w:cs="Times New Roman"/>
          <w:b/>
          <w:spacing w:val="4"/>
          <w:w w:val="102"/>
          <w:sz w:val="28"/>
          <w:szCs w:val="28"/>
        </w:rPr>
        <w:t>p</w:t>
      </w:r>
      <w:r w:rsidRPr="00922FFB">
        <w:rPr>
          <w:rFonts w:ascii="Times New Roman" w:hAnsi="Times New Roman" w:cs="Times New Roman"/>
          <w:b/>
          <w:spacing w:val="5"/>
          <w:w w:val="102"/>
          <w:sz w:val="28"/>
          <w:szCs w:val="28"/>
        </w:rPr>
        <w:t>o</w:t>
      </w:r>
      <w:r w:rsidRPr="00922FFB">
        <w:rPr>
          <w:rFonts w:ascii="Times New Roman" w:hAnsi="Times New Roman" w:cs="Times New Roman"/>
          <w:b/>
          <w:spacing w:val="4"/>
          <w:w w:val="102"/>
          <w:sz w:val="28"/>
          <w:szCs w:val="28"/>
        </w:rPr>
        <w:t>n</w:t>
      </w:r>
      <w:r w:rsidRPr="00922FFB">
        <w:rPr>
          <w:rFonts w:ascii="Times New Roman" w:hAnsi="Times New Roman" w:cs="Times New Roman"/>
          <w:b/>
          <w:w w:val="102"/>
          <w:sz w:val="28"/>
          <w:szCs w:val="28"/>
        </w:rPr>
        <w:t xml:space="preserve">s </w:t>
      </w:r>
    </w:p>
    <w:p w:rsidR="00922FFB" w:rsidRPr="00922FFB" w:rsidRDefault="00922FFB" w:rsidP="00DC49D2">
      <w:pPr>
        <w:widowControl w:val="0"/>
        <w:spacing w:after="120" w:line="20" w:lineRule="atLeast"/>
        <w:jc w:val="both"/>
        <w:rPr>
          <w:rFonts w:ascii="Times New Roman" w:hAnsi="Times New Roman" w:cs="Times New Roman"/>
          <w:sz w:val="12"/>
          <w:szCs w:val="12"/>
        </w:rPr>
      </w:pPr>
    </w:p>
    <w:p w:rsidR="00922FFB" w:rsidRPr="00922FFB" w:rsidRDefault="00922FFB" w:rsidP="00DC49D2">
      <w:pPr>
        <w:widowControl w:val="0"/>
        <w:spacing w:after="120" w:line="20" w:lineRule="atLeast"/>
        <w:jc w:val="both"/>
        <w:rPr>
          <w:rFonts w:ascii="Times New Roman" w:hAnsi="Times New Roman" w:cs="Times New Roman"/>
        </w:rPr>
      </w:pPr>
      <w:r w:rsidRPr="00922FFB">
        <w:rPr>
          <w:rFonts w:ascii="Times New Roman" w:hAnsi="Times New Roman" w:cs="Times New Roman"/>
          <w:spacing w:val="10"/>
        </w:rPr>
        <w:t>T</w:t>
      </w:r>
      <w:r w:rsidRPr="00922FFB">
        <w:rPr>
          <w:rFonts w:ascii="Times New Roman" w:hAnsi="Times New Roman" w:cs="Times New Roman"/>
          <w:spacing w:val="3"/>
        </w:rPr>
        <w:t>h</w:t>
      </w:r>
      <w:r w:rsidRPr="00922FFB">
        <w:rPr>
          <w:rFonts w:ascii="Times New Roman" w:hAnsi="Times New Roman" w:cs="Times New Roman"/>
        </w:rPr>
        <w:t>e</w:t>
      </w:r>
      <w:r w:rsidRPr="00922FFB">
        <w:rPr>
          <w:rFonts w:ascii="Times New Roman" w:hAnsi="Times New Roman" w:cs="Times New Roman"/>
          <w:spacing w:val="12"/>
        </w:rPr>
        <w:t xml:space="preserve"> </w:t>
      </w:r>
      <w:r w:rsidRPr="00922FFB">
        <w:rPr>
          <w:rFonts w:ascii="Times New Roman" w:hAnsi="Times New Roman" w:cs="Times New Roman"/>
          <w:spacing w:val="4"/>
        </w:rPr>
        <w:t>S</w:t>
      </w:r>
      <w:r w:rsidRPr="00922FFB">
        <w:rPr>
          <w:rFonts w:ascii="Times New Roman" w:hAnsi="Times New Roman" w:cs="Times New Roman"/>
          <w:spacing w:val="7"/>
        </w:rPr>
        <w:t>ta</w:t>
      </w:r>
      <w:r w:rsidRPr="00922FFB">
        <w:rPr>
          <w:rFonts w:ascii="Times New Roman" w:hAnsi="Times New Roman" w:cs="Times New Roman"/>
          <w:spacing w:val="4"/>
        </w:rPr>
        <w:t>t</w:t>
      </w:r>
      <w:r w:rsidRPr="00922FFB">
        <w:rPr>
          <w:rFonts w:ascii="Times New Roman" w:hAnsi="Times New Roman" w:cs="Times New Roman"/>
          <w:spacing w:val="7"/>
        </w:rPr>
        <w:t>e</w:t>
      </w:r>
      <w:r w:rsidRPr="00922FFB">
        <w:rPr>
          <w:rFonts w:ascii="Times New Roman" w:hAnsi="Times New Roman" w:cs="Times New Roman"/>
        </w:rPr>
        <w:t>s</w:t>
      </w:r>
      <w:r w:rsidRPr="00922FFB">
        <w:rPr>
          <w:rFonts w:ascii="Times New Roman" w:hAnsi="Times New Roman" w:cs="Times New Roman"/>
          <w:spacing w:val="6"/>
        </w:rPr>
        <w:t xml:space="preserve"> </w:t>
      </w:r>
      <w:r w:rsidRPr="00922FFB">
        <w:rPr>
          <w:rFonts w:ascii="Times New Roman" w:hAnsi="Times New Roman" w:cs="Times New Roman"/>
          <w:spacing w:val="9"/>
        </w:rPr>
        <w:t>P</w:t>
      </w:r>
      <w:r w:rsidRPr="00922FFB">
        <w:rPr>
          <w:rFonts w:ascii="Times New Roman" w:hAnsi="Times New Roman" w:cs="Times New Roman"/>
          <w:spacing w:val="5"/>
        </w:rPr>
        <w:t>ar</w:t>
      </w:r>
      <w:r w:rsidRPr="00922FFB">
        <w:rPr>
          <w:rFonts w:ascii="Times New Roman" w:hAnsi="Times New Roman" w:cs="Times New Roman"/>
          <w:spacing w:val="7"/>
        </w:rPr>
        <w:t>tie</w:t>
      </w:r>
      <w:r w:rsidRPr="00922FFB">
        <w:rPr>
          <w:rFonts w:ascii="Times New Roman" w:hAnsi="Times New Roman" w:cs="Times New Roman"/>
        </w:rPr>
        <w:t>s</w:t>
      </w:r>
      <w:r w:rsidRPr="00922FFB">
        <w:rPr>
          <w:rFonts w:ascii="Times New Roman" w:hAnsi="Times New Roman" w:cs="Times New Roman"/>
          <w:spacing w:val="4"/>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7"/>
        </w:rPr>
        <w:t>i</w:t>
      </w:r>
      <w:r w:rsidRPr="00922FFB">
        <w:rPr>
          <w:rFonts w:ascii="Times New Roman" w:hAnsi="Times New Roman" w:cs="Times New Roman"/>
        </w:rPr>
        <w:t>s</w:t>
      </w:r>
      <w:r w:rsidRPr="00922FFB">
        <w:rPr>
          <w:rFonts w:ascii="Times New Roman" w:hAnsi="Times New Roman" w:cs="Times New Roman"/>
          <w:spacing w:val="8"/>
        </w:rPr>
        <w:t xml:space="preserve"> </w:t>
      </w:r>
      <w:r w:rsidRPr="00922FFB">
        <w:rPr>
          <w:rFonts w:ascii="Times New Roman" w:hAnsi="Times New Roman" w:cs="Times New Roman"/>
          <w:strike/>
          <w:spacing w:val="6"/>
          <w:highlight w:val="yellow"/>
        </w:rPr>
        <w:t>C</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nv</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ti</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rPr>
        <w:t xml:space="preserve"> </w:t>
      </w:r>
      <w:r w:rsidRPr="00922FFB">
        <w:rPr>
          <w:rFonts w:ascii="Times New Roman" w:hAnsi="Times New Roman" w:cs="Times New Roman"/>
          <w:b/>
          <w:bCs/>
          <w:color w:val="FF0000"/>
        </w:rPr>
        <w:t>Treaty</w:t>
      </w:r>
      <w:r w:rsidRPr="00922FFB">
        <w:rPr>
          <w:rFonts w:ascii="Times New Roman" w:hAnsi="Times New Roman" w:cs="Times New Roman"/>
        </w:rPr>
        <w:t>,</w:t>
      </w:r>
    </w:p>
    <w:p w:rsidR="00922FFB" w:rsidRPr="00922FFB" w:rsidRDefault="00922FFB" w:rsidP="00DC49D2">
      <w:pPr>
        <w:widowControl w:val="0"/>
        <w:spacing w:after="120" w:line="20" w:lineRule="atLeast"/>
        <w:ind w:firstLine="346"/>
        <w:jc w:val="both"/>
        <w:rPr>
          <w:rFonts w:ascii="Times New Roman" w:hAnsi="Times New Roman" w:cs="Times New Roman"/>
        </w:rPr>
      </w:pPr>
      <w:r w:rsidRPr="00922FFB">
        <w:rPr>
          <w:rFonts w:ascii="Times New Roman" w:hAnsi="Times New Roman" w:cs="Times New Roman"/>
          <w:i/>
          <w:spacing w:val="7"/>
        </w:rPr>
        <w:t>PP 1 Dee</w:t>
      </w:r>
      <w:r w:rsidRPr="00922FFB">
        <w:rPr>
          <w:rFonts w:ascii="Times New Roman" w:hAnsi="Times New Roman" w:cs="Times New Roman"/>
          <w:i/>
          <w:spacing w:val="6"/>
        </w:rPr>
        <w:t>p</w:t>
      </w:r>
      <w:r w:rsidRPr="00922FFB">
        <w:rPr>
          <w:rFonts w:ascii="Times New Roman" w:hAnsi="Times New Roman" w:cs="Times New Roman"/>
          <w:i/>
          <w:spacing w:val="7"/>
        </w:rPr>
        <w:t>l</w:t>
      </w:r>
      <w:r w:rsidRPr="00922FFB">
        <w:rPr>
          <w:rFonts w:ascii="Times New Roman" w:hAnsi="Times New Roman" w:cs="Times New Roman"/>
          <w:i/>
        </w:rPr>
        <w:t>y</w:t>
      </w:r>
      <w:r w:rsidRPr="00922FFB">
        <w:rPr>
          <w:rFonts w:ascii="Times New Roman" w:hAnsi="Times New Roman" w:cs="Times New Roman"/>
          <w:i/>
          <w:spacing w:val="6"/>
        </w:rPr>
        <w:t xml:space="preserve"> </w:t>
      </w:r>
      <w:r w:rsidRPr="00922FFB">
        <w:rPr>
          <w:rFonts w:ascii="Times New Roman" w:hAnsi="Times New Roman" w:cs="Times New Roman"/>
          <w:i/>
          <w:spacing w:val="5"/>
        </w:rPr>
        <w:t>c</w:t>
      </w:r>
      <w:r w:rsidRPr="00922FFB">
        <w:rPr>
          <w:rFonts w:ascii="Times New Roman" w:hAnsi="Times New Roman" w:cs="Times New Roman"/>
          <w:i/>
          <w:spacing w:val="8"/>
        </w:rPr>
        <w:t>on</w:t>
      </w:r>
      <w:r w:rsidRPr="00922FFB">
        <w:rPr>
          <w:rFonts w:ascii="Times New Roman" w:hAnsi="Times New Roman" w:cs="Times New Roman"/>
          <w:i/>
          <w:spacing w:val="5"/>
        </w:rPr>
        <w:t>c</w:t>
      </w:r>
      <w:r w:rsidRPr="00922FFB">
        <w:rPr>
          <w:rFonts w:ascii="Times New Roman" w:hAnsi="Times New Roman" w:cs="Times New Roman"/>
          <w:i/>
          <w:spacing w:val="7"/>
        </w:rPr>
        <w:t>e</w:t>
      </w:r>
      <w:r w:rsidRPr="00922FFB">
        <w:rPr>
          <w:rFonts w:ascii="Times New Roman" w:hAnsi="Times New Roman" w:cs="Times New Roman"/>
          <w:i/>
          <w:spacing w:val="6"/>
        </w:rPr>
        <w:t>r</w:t>
      </w:r>
      <w:r w:rsidRPr="00922FFB">
        <w:rPr>
          <w:rFonts w:ascii="Times New Roman" w:hAnsi="Times New Roman" w:cs="Times New Roman"/>
          <w:i/>
          <w:spacing w:val="8"/>
        </w:rPr>
        <w:t>n</w:t>
      </w:r>
      <w:r w:rsidRPr="00922FFB">
        <w:rPr>
          <w:rFonts w:ascii="Times New Roman" w:hAnsi="Times New Roman" w:cs="Times New Roman"/>
          <w:i/>
          <w:spacing w:val="5"/>
        </w:rPr>
        <w:t>e</w:t>
      </w:r>
      <w:r w:rsidRPr="00922FFB">
        <w:rPr>
          <w:rFonts w:ascii="Times New Roman" w:hAnsi="Times New Roman" w:cs="Times New Roman"/>
          <w:i/>
        </w:rPr>
        <w:t>d</w:t>
      </w:r>
      <w:r w:rsidRPr="00922FFB">
        <w:rPr>
          <w:rFonts w:ascii="Times New Roman" w:hAnsi="Times New Roman" w:cs="Times New Roman"/>
          <w:i/>
          <w:spacing w:val="9"/>
        </w:rPr>
        <w:t xml:space="preserve"> </w:t>
      </w:r>
      <w:r w:rsidRPr="00922FFB">
        <w:rPr>
          <w:rFonts w:ascii="Times New Roman" w:hAnsi="Times New Roman" w:cs="Times New Roman"/>
          <w:spacing w:val="7"/>
        </w:rPr>
        <w:t>a</w:t>
      </w:r>
      <w:r w:rsidRPr="00922FFB">
        <w:rPr>
          <w:rFonts w:ascii="Times New Roman" w:hAnsi="Times New Roman" w:cs="Times New Roman"/>
          <w:spacing w:val="6"/>
        </w:rPr>
        <w:t>b</w:t>
      </w:r>
      <w:r w:rsidRPr="00922FFB">
        <w:rPr>
          <w:rFonts w:ascii="Times New Roman" w:hAnsi="Times New Roman" w:cs="Times New Roman"/>
          <w:spacing w:val="8"/>
        </w:rPr>
        <w:t>o</w:t>
      </w:r>
      <w:r w:rsidRPr="00922FFB">
        <w:rPr>
          <w:rFonts w:ascii="Times New Roman" w:hAnsi="Times New Roman" w:cs="Times New Roman"/>
          <w:spacing w:val="6"/>
        </w:rPr>
        <w:t>u</w:t>
      </w:r>
      <w:r w:rsidRPr="00922FFB">
        <w:rPr>
          <w:rFonts w:ascii="Times New Roman" w:hAnsi="Times New Roman" w:cs="Times New Roman"/>
        </w:rPr>
        <w:t>t</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7"/>
        </w:rPr>
        <w:t>c</w:t>
      </w:r>
      <w:r w:rsidRPr="00922FFB">
        <w:rPr>
          <w:rFonts w:ascii="Times New Roman" w:hAnsi="Times New Roman" w:cs="Times New Roman"/>
          <w:spacing w:val="5"/>
        </w:rPr>
        <w:t>a</w:t>
      </w:r>
      <w:r w:rsidRPr="00922FFB">
        <w:rPr>
          <w:rFonts w:ascii="Times New Roman" w:hAnsi="Times New Roman" w:cs="Times New Roman"/>
          <w:spacing w:val="7"/>
        </w:rPr>
        <w:t>ta</w:t>
      </w:r>
      <w:r w:rsidRPr="00922FFB">
        <w:rPr>
          <w:rFonts w:ascii="Times New Roman" w:hAnsi="Times New Roman" w:cs="Times New Roman"/>
          <w:spacing w:val="4"/>
        </w:rPr>
        <w:t>s</w:t>
      </w:r>
      <w:r w:rsidRPr="00922FFB">
        <w:rPr>
          <w:rFonts w:ascii="Times New Roman" w:hAnsi="Times New Roman" w:cs="Times New Roman"/>
          <w:spacing w:val="7"/>
        </w:rPr>
        <w:t>t</w:t>
      </w:r>
      <w:r w:rsidRPr="00922FFB">
        <w:rPr>
          <w:rFonts w:ascii="Times New Roman" w:hAnsi="Times New Roman" w:cs="Times New Roman"/>
          <w:spacing w:val="5"/>
        </w:rPr>
        <w:t>r</w:t>
      </w:r>
      <w:r w:rsidRPr="00922FFB">
        <w:rPr>
          <w:rFonts w:ascii="Times New Roman" w:hAnsi="Times New Roman" w:cs="Times New Roman"/>
          <w:spacing w:val="8"/>
        </w:rPr>
        <w:t>op</w:t>
      </w:r>
      <w:r w:rsidRPr="00922FFB">
        <w:rPr>
          <w:rFonts w:ascii="Times New Roman" w:hAnsi="Times New Roman" w:cs="Times New Roman"/>
          <w:spacing w:val="6"/>
        </w:rPr>
        <w:t>h</w:t>
      </w:r>
      <w:r w:rsidRPr="00922FFB">
        <w:rPr>
          <w:rFonts w:ascii="Times New Roman" w:hAnsi="Times New Roman" w:cs="Times New Roman"/>
          <w:spacing w:val="7"/>
        </w:rPr>
        <w:t>i</w:t>
      </w:r>
      <w:r w:rsidRPr="00922FFB">
        <w:rPr>
          <w:rFonts w:ascii="Times New Roman" w:hAnsi="Times New Roman" w:cs="Times New Roman"/>
        </w:rPr>
        <w:t>c</w:t>
      </w:r>
      <w:r w:rsidRPr="00922FFB">
        <w:rPr>
          <w:rFonts w:ascii="Times New Roman" w:hAnsi="Times New Roman" w:cs="Times New Roman"/>
          <w:spacing w:val="2"/>
        </w:rPr>
        <w:t xml:space="preserve"> </w:t>
      </w:r>
      <w:r w:rsidRPr="00922FFB">
        <w:rPr>
          <w:rFonts w:ascii="Times New Roman" w:hAnsi="Times New Roman" w:cs="Times New Roman"/>
          <w:spacing w:val="6"/>
        </w:rPr>
        <w:t>h</w:t>
      </w:r>
      <w:r w:rsidRPr="00922FFB">
        <w:rPr>
          <w:rFonts w:ascii="Times New Roman" w:hAnsi="Times New Roman" w:cs="Times New Roman"/>
          <w:spacing w:val="8"/>
        </w:rPr>
        <w:t>u</w:t>
      </w:r>
      <w:r w:rsidRPr="00922FFB">
        <w:rPr>
          <w:rFonts w:ascii="Times New Roman" w:hAnsi="Times New Roman" w:cs="Times New Roman"/>
          <w:spacing w:val="6"/>
        </w:rPr>
        <w:t>m</w:t>
      </w:r>
      <w:r w:rsidRPr="00922FFB">
        <w:rPr>
          <w:rFonts w:ascii="Times New Roman" w:hAnsi="Times New Roman" w:cs="Times New Roman"/>
          <w:spacing w:val="10"/>
        </w:rPr>
        <w:t>a</w:t>
      </w:r>
      <w:r w:rsidRPr="00922FFB">
        <w:rPr>
          <w:rFonts w:ascii="Times New Roman" w:hAnsi="Times New Roman" w:cs="Times New Roman"/>
          <w:spacing w:val="6"/>
        </w:rPr>
        <w:t>n</w:t>
      </w:r>
      <w:r w:rsidRPr="00922FFB">
        <w:rPr>
          <w:rFonts w:ascii="Times New Roman" w:hAnsi="Times New Roman" w:cs="Times New Roman"/>
          <w:spacing w:val="7"/>
        </w:rPr>
        <w:t>i</w:t>
      </w:r>
      <w:r w:rsidRPr="00922FFB">
        <w:rPr>
          <w:rFonts w:ascii="Times New Roman" w:hAnsi="Times New Roman" w:cs="Times New Roman"/>
          <w:spacing w:val="4"/>
        </w:rPr>
        <w:t>t</w:t>
      </w:r>
      <w:r w:rsidRPr="00922FFB">
        <w:rPr>
          <w:rFonts w:ascii="Times New Roman" w:hAnsi="Times New Roman" w:cs="Times New Roman"/>
          <w:spacing w:val="7"/>
        </w:rPr>
        <w:t>a</w:t>
      </w:r>
      <w:r w:rsidRPr="00922FFB">
        <w:rPr>
          <w:rFonts w:ascii="Times New Roman" w:hAnsi="Times New Roman" w:cs="Times New Roman"/>
          <w:spacing w:val="5"/>
        </w:rPr>
        <w:t>r</w:t>
      </w:r>
      <w:r w:rsidRPr="00922FFB">
        <w:rPr>
          <w:rFonts w:ascii="Times New Roman" w:hAnsi="Times New Roman" w:cs="Times New Roman"/>
          <w:spacing w:val="7"/>
        </w:rPr>
        <w:t>ia</w:t>
      </w:r>
      <w:r w:rsidRPr="00922FFB">
        <w:rPr>
          <w:rFonts w:ascii="Times New Roman" w:hAnsi="Times New Roman" w:cs="Times New Roman"/>
        </w:rPr>
        <w:t xml:space="preserve">n </w:t>
      </w:r>
      <w:r w:rsidRPr="00922FFB">
        <w:rPr>
          <w:rFonts w:ascii="Times New Roman" w:hAnsi="Times New Roman" w:cs="Times New Roman"/>
          <w:spacing w:val="7"/>
        </w:rPr>
        <w:t>c</w:t>
      </w:r>
      <w:r w:rsidRPr="00922FFB">
        <w:rPr>
          <w:rFonts w:ascii="Times New Roman" w:hAnsi="Times New Roman" w:cs="Times New Roman"/>
          <w:spacing w:val="8"/>
        </w:rPr>
        <w:t>o</w:t>
      </w:r>
      <w:r w:rsidRPr="00922FFB">
        <w:rPr>
          <w:rFonts w:ascii="Times New Roman" w:hAnsi="Times New Roman" w:cs="Times New Roman"/>
          <w:spacing w:val="6"/>
        </w:rPr>
        <w:t>ns</w:t>
      </w:r>
      <w:r w:rsidRPr="00922FFB">
        <w:rPr>
          <w:rFonts w:ascii="Times New Roman" w:hAnsi="Times New Roman" w:cs="Times New Roman"/>
          <w:spacing w:val="5"/>
        </w:rPr>
        <w:t>e</w:t>
      </w:r>
      <w:r w:rsidRPr="00922FFB">
        <w:rPr>
          <w:rFonts w:ascii="Times New Roman" w:hAnsi="Times New Roman" w:cs="Times New Roman"/>
          <w:spacing w:val="8"/>
        </w:rPr>
        <w:t>q</w:t>
      </w:r>
      <w:r w:rsidRPr="00922FFB">
        <w:rPr>
          <w:rFonts w:ascii="Times New Roman" w:hAnsi="Times New Roman" w:cs="Times New Roman"/>
          <w:spacing w:val="6"/>
        </w:rPr>
        <w:t>u</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spacing w:val="7"/>
        </w:rPr>
        <w:t>ce</w:t>
      </w:r>
      <w:r w:rsidRPr="00922FFB">
        <w:rPr>
          <w:rFonts w:ascii="Times New Roman" w:hAnsi="Times New Roman" w:cs="Times New Roman"/>
        </w:rPr>
        <w:t>s</w:t>
      </w:r>
      <w:r w:rsidRPr="00922FFB">
        <w:rPr>
          <w:rFonts w:ascii="Times New Roman" w:hAnsi="Times New Roman" w:cs="Times New Roman"/>
          <w:spacing w:val="3"/>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5"/>
        </w:rPr>
        <w:t>a</w:t>
      </w:r>
      <w:r w:rsidRPr="00922FFB">
        <w:rPr>
          <w:rFonts w:ascii="Times New Roman" w:hAnsi="Times New Roman" w:cs="Times New Roman"/>
        </w:rPr>
        <w:t>t</w:t>
      </w:r>
      <w:r w:rsidRPr="00922FFB">
        <w:rPr>
          <w:rFonts w:ascii="Times New Roman" w:hAnsi="Times New Roman" w:cs="Times New Roman"/>
          <w:spacing w:val="11"/>
        </w:rPr>
        <w:t xml:space="preserve"> </w:t>
      </w:r>
      <w:r w:rsidRPr="00922FFB">
        <w:rPr>
          <w:rFonts w:ascii="Times New Roman" w:hAnsi="Times New Roman" w:cs="Times New Roman"/>
          <w:spacing w:val="5"/>
        </w:rPr>
        <w:t>w</w:t>
      </w:r>
      <w:r w:rsidRPr="00922FFB">
        <w:rPr>
          <w:rFonts w:ascii="Times New Roman" w:hAnsi="Times New Roman" w:cs="Times New Roman"/>
          <w:spacing w:val="8"/>
        </w:rPr>
        <w:t>o</w:t>
      </w:r>
      <w:r w:rsidRPr="00922FFB">
        <w:rPr>
          <w:rFonts w:ascii="Times New Roman" w:hAnsi="Times New Roman" w:cs="Times New Roman"/>
          <w:spacing w:val="6"/>
        </w:rPr>
        <w:t>u</w:t>
      </w:r>
      <w:r w:rsidRPr="00922FFB">
        <w:rPr>
          <w:rFonts w:ascii="Times New Roman" w:hAnsi="Times New Roman" w:cs="Times New Roman"/>
          <w:spacing w:val="7"/>
        </w:rPr>
        <w:t>l</w:t>
      </w:r>
      <w:r w:rsidRPr="00922FFB">
        <w:rPr>
          <w:rFonts w:ascii="Times New Roman" w:hAnsi="Times New Roman" w:cs="Times New Roman"/>
        </w:rPr>
        <w:t xml:space="preserve">d </w:t>
      </w:r>
      <w:r w:rsidRPr="00922FFB">
        <w:rPr>
          <w:rFonts w:ascii="Times New Roman" w:hAnsi="Times New Roman" w:cs="Times New Roman"/>
          <w:spacing w:val="5"/>
        </w:rPr>
        <w:t>r</w:t>
      </w:r>
      <w:r w:rsidRPr="00922FFB">
        <w:rPr>
          <w:rFonts w:ascii="Times New Roman" w:hAnsi="Times New Roman" w:cs="Times New Roman"/>
          <w:spacing w:val="7"/>
        </w:rPr>
        <w:t>e</w:t>
      </w:r>
      <w:r w:rsidRPr="00922FFB">
        <w:rPr>
          <w:rFonts w:ascii="Times New Roman" w:hAnsi="Times New Roman" w:cs="Times New Roman"/>
          <w:spacing w:val="6"/>
        </w:rPr>
        <w:t>su</w:t>
      </w:r>
      <w:r w:rsidRPr="00922FFB">
        <w:rPr>
          <w:rFonts w:ascii="Times New Roman" w:hAnsi="Times New Roman" w:cs="Times New Roman"/>
          <w:spacing w:val="7"/>
        </w:rPr>
        <w:t>l</w:t>
      </w:r>
      <w:r w:rsidRPr="00922FFB">
        <w:rPr>
          <w:rFonts w:ascii="Times New Roman" w:hAnsi="Times New Roman" w:cs="Times New Roman"/>
        </w:rPr>
        <w:t>t</w:t>
      </w:r>
      <w:r w:rsidRPr="00922FFB">
        <w:rPr>
          <w:rFonts w:ascii="Times New Roman" w:hAnsi="Times New Roman" w:cs="Times New Roman"/>
          <w:spacing w:val="8"/>
        </w:rPr>
        <w:t xml:space="preserve"> </w:t>
      </w:r>
      <w:r w:rsidRPr="00922FFB">
        <w:rPr>
          <w:rFonts w:ascii="Times New Roman" w:hAnsi="Times New Roman" w:cs="Times New Roman"/>
          <w:spacing w:val="3"/>
        </w:rPr>
        <w:t>f</w:t>
      </w:r>
      <w:r w:rsidRPr="00922FFB">
        <w:rPr>
          <w:rFonts w:ascii="Times New Roman" w:hAnsi="Times New Roman" w:cs="Times New Roman"/>
          <w:spacing w:val="8"/>
        </w:rPr>
        <w:t>r</w:t>
      </w:r>
      <w:r w:rsidRPr="00922FFB">
        <w:rPr>
          <w:rFonts w:ascii="Times New Roman" w:hAnsi="Times New Roman" w:cs="Times New Roman"/>
          <w:spacing w:val="11"/>
        </w:rPr>
        <w:t>o</w:t>
      </w:r>
      <w:r w:rsidRPr="00922FFB">
        <w:rPr>
          <w:rFonts w:ascii="Times New Roman" w:hAnsi="Times New Roman" w:cs="Times New Roman"/>
        </w:rPr>
        <w:t>m</w:t>
      </w:r>
      <w:r w:rsidRPr="00922FFB">
        <w:rPr>
          <w:rFonts w:ascii="Times New Roman" w:hAnsi="Times New Roman" w:cs="Times New Roman"/>
          <w:spacing w:val="7"/>
        </w:rPr>
        <w:t xml:space="preserve"> a</w:t>
      </w:r>
      <w:r w:rsidRPr="00922FFB">
        <w:rPr>
          <w:rFonts w:ascii="Times New Roman" w:hAnsi="Times New Roman" w:cs="Times New Roman"/>
          <w:spacing w:val="8"/>
        </w:rPr>
        <w:t>n</w:t>
      </w:r>
      <w:r w:rsidRPr="00922FFB">
        <w:rPr>
          <w:rFonts w:ascii="Times New Roman" w:hAnsi="Times New Roman" w:cs="Times New Roman"/>
        </w:rPr>
        <w:t>y</w:t>
      </w:r>
      <w:r w:rsidRPr="00922FFB">
        <w:rPr>
          <w:rFonts w:ascii="Times New Roman" w:hAnsi="Times New Roman" w:cs="Times New Roman"/>
          <w:spacing w:val="8"/>
        </w:rPr>
        <w:t xml:space="preserve"> </w:t>
      </w:r>
      <w:r w:rsidRPr="00922FFB">
        <w:rPr>
          <w:rFonts w:ascii="Times New Roman" w:hAnsi="Times New Roman" w:cs="Times New Roman"/>
          <w:spacing w:val="6"/>
        </w:rPr>
        <w:t>us</w:t>
      </w:r>
      <w:r w:rsidRPr="00922FFB">
        <w:rPr>
          <w:rFonts w:ascii="Times New Roman" w:hAnsi="Times New Roman" w:cs="Times New Roman"/>
        </w:rPr>
        <w:t>e</w:t>
      </w:r>
      <w:r w:rsidRPr="00922FFB">
        <w:rPr>
          <w:rFonts w:ascii="Times New Roman" w:hAnsi="Times New Roman" w:cs="Times New Roman"/>
          <w:spacing w:val="9"/>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11"/>
        </w:rPr>
        <w:t xml:space="preserve"> </w:t>
      </w:r>
      <w:r w:rsidRPr="00922FFB">
        <w:rPr>
          <w:rFonts w:ascii="Times New Roman" w:hAnsi="Times New Roman" w:cs="Times New Roman"/>
          <w:spacing w:val="6"/>
        </w:rPr>
        <w:t>nu</w:t>
      </w:r>
      <w:r w:rsidRPr="00922FFB">
        <w:rPr>
          <w:rFonts w:ascii="Times New Roman" w:hAnsi="Times New Roman" w:cs="Times New Roman"/>
          <w:spacing w:val="7"/>
        </w:rPr>
        <w:t>cle</w:t>
      </w:r>
      <w:r w:rsidRPr="00922FFB">
        <w:rPr>
          <w:rFonts w:ascii="Times New Roman" w:hAnsi="Times New Roman" w:cs="Times New Roman"/>
          <w:spacing w:val="5"/>
        </w:rPr>
        <w:t>a</w:t>
      </w:r>
      <w:r w:rsidRPr="00922FFB">
        <w:rPr>
          <w:rFonts w:ascii="Times New Roman" w:hAnsi="Times New Roman" w:cs="Times New Roman"/>
        </w:rPr>
        <w:t>r</w:t>
      </w:r>
      <w:r w:rsidRPr="00922FFB">
        <w:rPr>
          <w:rFonts w:ascii="Times New Roman" w:hAnsi="Times New Roman" w:cs="Times New Roman"/>
          <w:spacing w:val="9"/>
        </w:rPr>
        <w:t xml:space="preserve"> </w:t>
      </w:r>
      <w:r w:rsidRPr="00922FFB">
        <w:rPr>
          <w:rFonts w:ascii="Times New Roman" w:hAnsi="Times New Roman" w:cs="Times New Roman"/>
          <w:spacing w:val="2"/>
        </w:rPr>
        <w:t>w</w:t>
      </w:r>
      <w:r w:rsidRPr="00922FFB">
        <w:rPr>
          <w:rFonts w:ascii="Times New Roman" w:hAnsi="Times New Roman" w:cs="Times New Roman"/>
          <w:spacing w:val="7"/>
        </w:rPr>
        <w:t>ea</w:t>
      </w:r>
      <w:r w:rsidRPr="00922FFB">
        <w:rPr>
          <w:rFonts w:ascii="Times New Roman" w:hAnsi="Times New Roman" w:cs="Times New Roman"/>
          <w:spacing w:val="8"/>
        </w:rPr>
        <w:t>po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7"/>
        </w:rPr>
        <w:t xml:space="preserve"> 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10"/>
        </w:rPr>
        <w:t xml:space="preserve"> </w:t>
      </w:r>
      <w:r w:rsidRPr="00922FFB">
        <w:rPr>
          <w:rFonts w:ascii="Times New Roman" w:hAnsi="Times New Roman" w:cs="Times New Roman"/>
          <w:b/>
          <w:bCs/>
          <w:color w:val="FF0000"/>
          <w:spacing w:val="10"/>
        </w:rPr>
        <w:t>recognizing</w:t>
      </w:r>
      <w:r w:rsidRPr="00922FFB">
        <w:rPr>
          <w:rFonts w:ascii="Times New Roman" w:hAnsi="Times New Roman" w:cs="Times New Roman"/>
          <w:spacing w:val="10"/>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ns</w:t>
      </w:r>
      <w:r w:rsidRPr="00922FFB">
        <w:rPr>
          <w:rFonts w:ascii="Times New Roman" w:hAnsi="Times New Roman" w:cs="Times New Roman"/>
          <w:spacing w:val="7"/>
        </w:rPr>
        <w:t>e</w:t>
      </w:r>
      <w:r w:rsidRPr="00922FFB">
        <w:rPr>
          <w:rFonts w:ascii="Times New Roman" w:hAnsi="Times New Roman" w:cs="Times New Roman"/>
          <w:spacing w:val="8"/>
        </w:rPr>
        <w:t>qu</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rPr>
        <w:t>t</w:t>
      </w:r>
      <w:r w:rsidRPr="00922FFB">
        <w:rPr>
          <w:rFonts w:ascii="Times New Roman" w:hAnsi="Times New Roman" w:cs="Times New Roman"/>
          <w:spacing w:val="3"/>
        </w:rPr>
        <w:t xml:space="preserve"> </w:t>
      </w:r>
      <w:r w:rsidRPr="00922FFB">
        <w:rPr>
          <w:rFonts w:ascii="Times New Roman" w:hAnsi="Times New Roman" w:cs="Times New Roman"/>
          <w:spacing w:val="6"/>
        </w:rPr>
        <w:t>n</w:t>
      </w:r>
      <w:r w:rsidRPr="00922FFB">
        <w:rPr>
          <w:rFonts w:ascii="Times New Roman" w:hAnsi="Times New Roman" w:cs="Times New Roman"/>
          <w:spacing w:val="7"/>
        </w:rPr>
        <w:t>ee</w:t>
      </w:r>
      <w:r w:rsidRPr="00922FFB">
        <w:rPr>
          <w:rFonts w:ascii="Times New Roman" w:hAnsi="Times New Roman" w:cs="Times New Roman"/>
        </w:rPr>
        <w:t>d</w:t>
      </w:r>
      <w:r w:rsidRPr="00922FFB">
        <w:rPr>
          <w:rFonts w:ascii="Times New Roman" w:hAnsi="Times New Roman" w:cs="Times New Roman"/>
          <w:spacing w:val="7"/>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highlight w:val="yellow"/>
        </w:rPr>
        <w:t>o</w:t>
      </w:r>
      <w:r w:rsidRPr="00922FFB">
        <w:rPr>
          <w:rFonts w:ascii="Times New Roman" w:hAnsi="Times New Roman" w:cs="Times New Roman"/>
          <w:strike/>
          <w:spacing w:val="14"/>
          <w:highlight w:val="yellow"/>
        </w:rPr>
        <w:t xml:space="preserve"> </w:t>
      </w:r>
      <w:r w:rsidRPr="00922FFB">
        <w:rPr>
          <w:rFonts w:ascii="Times New Roman" w:hAnsi="Times New Roman" w:cs="Times New Roman"/>
          <w:strike/>
          <w:spacing w:val="3"/>
          <w:highlight w:val="yellow"/>
        </w:rPr>
        <w:t>m</w:t>
      </w:r>
      <w:r w:rsidRPr="00922FFB">
        <w:rPr>
          <w:rFonts w:ascii="Times New Roman" w:hAnsi="Times New Roman" w:cs="Times New Roman"/>
          <w:strike/>
          <w:spacing w:val="10"/>
          <w:highlight w:val="yellow"/>
        </w:rPr>
        <w:t>a</w:t>
      </w:r>
      <w:r w:rsidRPr="00922FFB">
        <w:rPr>
          <w:rFonts w:ascii="Times New Roman" w:hAnsi="Times New Roman" w:cs="Times New Roman"/>
          <w:strike/>
          <w:spacing w:val="6"/>
          <w:highlight w:val="yellow"/>
        </w:rPr>
        <w:t>k</w:t>
      </w:r>
      <w:r w:rsidRPr="00922FFB">
        <w:rPr>
          <w:rFonts w:ascii="Times New Roman" w:hAnsi="Times New Roman" w:cs="Times New Roman"/>
          <w:strike/>
          <w:highlight w:val="yellow"/>
        </w:rPr>
        <w:t>e</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v</w:t>
      </w:r>
      <w:r w:rsidRPr="00922FFB">
        <w:rPr>
          <w:rFonts w:ascii="Times New Roman" w:hAnsi="Times New Roman" w:cs="Times New Roman"/>
          <w:strike/>
          <w:spacing w:val="7"/>
          <w:highlight w:val="yellow"/>
        </w:rPr>
        <w:t>e</w:t>
      </w:r>
      <w:r w:rsidRPr="00922FFB">
        <w:rPr>
          <w:rFonts w:ascii="Times New Roman" w:hAnsi="Times New Roman" w:cs="Times New Roman"/>
          <w:strike/>
          <w:spacing w:val="8"/>
          <w:highlight w:val="yellow"/>
        </w:rPr>
        <w:t>r</w:t>
      </w:r>
      <w:r w:rsidRPr="00922FFB">
        <w:rPr>
          <w:rFonts w:ascii="Times New Roman" w:hAnsi="Times New Roman" w:cs="Times New Roman"/>
          <w:strike/>
          <w:highlight w:val="yellow"/>
        </w:rPr>
        <w:t>y</w:t>
      </w:r>
      <w:r w:rsidRPr="00922FFB">
        <w:rPr>
          <w:rFonts w:ascii="Times New Roman" w:hAnsi="Times New Roman" w:cs="Times New Roman"/>
          <w:strike/>
          <w:spacing w:val="7"/>
          <w:highlight w:val="yellow"/>
        </w:rPr>
        <w:t xml:space="preserve"> e</w:t>
      </w:r>
      <w:r w:rsidRPr="00922FFB">
        <w:rPr>
          <w:rFonts w:ascii="Times New Roman" w:hAnsi="Times New Roman" w:cs="Times New Roman"/>
          <w:strike/>
          <w:spacing w:val="3"/>
          <w:highlight w:val="yellow"/>
        </w:rPr>
        <w:t>f</w:t>
      </w:r>
      <w:r w:rsidRPr="00922FFB">
        <w:rPr>
          <w:rFonts w:ascii="Times New Roman" w:hAnsi="Times New Roman" w:cs="Times New Roman"/>
          <w:strike/>
          <w:spacing w:val="5"/>
          <w:highlight w:val="yellow"/>
        </w:rPr>
        <w:t>f</w:t>
      </w:r>
      <w:r w:rsidRPr="00922FFB">
        <w:rPr>
          <w:rFonts w:ascii="Times New Roman" w:hAnsi="Times New Roman" w:cs="Times New Roman"/>
          <w:strike/>
          <w:spacing w:val="8"/>
          <w:highlight w:val="yellow"/>
        </w:rPr>
        <w:t>o</w:t>
      </w:r>
      <w:r w:rsidRPr="00922FFB">
        <w:rPr>
          <w:rFonts w:ascii="Times New Roman" w:hAnsi="Times New Roman" w:cs="Times New Roman"/>
          <w:strike/>
          <w:spacing w:val="5"/>
          <w:highlight w:val="yellow"/>
        </w:rPr>
        <w:t>r</w:t>
      </w:r>
      <w:r w:rsidRPr="00922FFB">
        <w:rPr>
          <w:rFonts w:ascii="Times New Roman" w:hAnsi="Times New Roman" w:cs="Times New Roman"/>
          <w:strike/>
          <w:highlight w:val="yellow"/>
        </w:rPr>
        <w:t>t</w:t>
      </w:r>
      <w:r w:rsidRPr="00922FFB">
        <w:rPr>
          <w:rFonts w:ascii="Times New Roman" w:hAnsi="Times New Roman" w:cs="Times New Roman"/>
          <w:spacing w:val="5"/>
        </w:rPr>
        <w:t xml:space="preserve"> </w:t>
      </w:r>
      <w:r w:rsidRPr="00922FFB">
        <w:rPr>
          <w:rFonts w:ascii="Times New Roman" w:hAnsi="Times New Roman" w:cs="Times New Roman"/>
          <w:spacing w:val="7"/>
        </w:rPr>
        <w:t>t</w:t>
      </w:r>
      <w:r w:rsidRPr="00922FFB">
        <w:rPr>
          <w:rFonts w:ascii="Times New Roman" w:hAnsi="Times New Roman" w:cs="Times New Roman"/>
        </w:rPr>
        <w:t xml:space="preserve">o </w:t>
      </w:r>
      <w:r w:rsidRPr="00922FFB">
        <w:rPr>
          <w:rFonts w:ascii="Times New Roman" w:hAnsi="Times New Roman" w:cs="Times New Roman"/>
          <w:spacing w:val="7"/>
        </w:rPr>
        <w:t>e</w:t>
      </w:r>
      <w:r w:rsidRPr="00922FFB">
        <w:rPr>
          <w:rFonts w:ascii="Times New Roman" w:hAnsi="Times New Roman" w:cs="Times New Roman"/>
          <w:spacing w:val="6"/>
        </w:rPr>
        <w:t>nsu</w:t>
      </w:r>
      <w:r w:rsidRPr="00922FFB">
        <w:rPr>
          <w:rFonts w:ascii="Times New Roman" w:hAnsi="Times New Roman" w:cs="Times New Roman"/>
          <w:spacing w:val="8"/>
        </w:rPr>
        <w:t>r</w:t>
      </w:r>
      <w:r w:rsidRPr="00922FFB">
        <w:rPr>
          <w:rFonts w:ascii="Times New Roman" w:hAnsi="Times New Roman" w:cs="Times New Roman"/>
        </w:rPr>
        <w:t>e</w:t>
      </w:r>
      <w:r w:rsidRPr="00922FFB">
        <w:rPr>
          <w:rFonts w:ascii="Times New Roman" w:hAnsi="Times New Roman" w:cs="Times New Roman"/>
          <w:spacing w:val="7"/>
        </w:rPr>
        <w:t xml:space="preserve"> t</w:t>
      </w:r>
      <w:r w:rsidRPr="00922FFB">
        <w:rPr>
          <w:rFonts w:ascii="Times New Roman" w:hAnsi="Times New Roman" w:cs="Times New Roman"/>
          <w:spacing w:val="6"/>
        </w:rPr>
        <w:t>h</w:t>
      </w:r>
      <w:r w:rsidRPr="00922FFB">
        <w:rPr>
          <w:rFonts w:ascii="Times New Roman" w:hAnsi="Times New Roman" w:cs="Times New Roman"/>
          <w:spacing w:val="5"/>
        </w:rPr>
        <w:t>a</w:t>
      </w:r>
      <w:r w:rsidRPr="00922FFB">
        <w:rPr>
          <w:rFonts w:ascii="Times New Roman" w:hAnsi="Times New Roman" w:cs="Times New Roman"/>
        </w:rPr>
        <w:t>t</w:t>
      </w:r>
      <w:r w:rsidRPr="00922FFB">
        <w:rPr>
          <w:rFonts w:ascii="Times New Roman" w:hAnsi="Times New Roman" w:cs="Times New Roman"/>
          <w:spacing w:val="9"/>
        </w:rPr>
        <w:t xml:space="preserve"> </w:t>
      </w:r>
      <w:r w:rsidRPr="00922FFB">
        <w:rPr>
          <w:rFonts w:ascii="Times New Roman" w:hAnsi="Times New Roman" w:cs="Times New Roman"/>
          <w:spacing w:val="8"/>
        </w:rPr>
        <w:t>n</w:t>
      </w:r>
      <w:r w:rsidRPr="00922FFB">
        <w:rPr>
          <w:rFonts w:ascii="Times New Roman" w:hAnsi="Times New Roman" w:cs="Times New Roman"/>
          <w:spacing w:val="6"/>
        </w:rPr>
        <w:t>u</w:t>
      </w:r>
      <w:r w:rsidRPr="00922FFB">
        <w:rPr>
          <w:rFonts w:ascii="Times New Roman" w:hAnsi="Times New Roman" w:cs="Times New Roman"/>
          <w:spacing w:val="7"/>
        </w:rPr>
        <w:t>cl</w:t>
      </w:r>
      <w:r w:rsidRPr="00922FFB">
        <w:rPr>
          <w:rFonts w:ascii="Times New Roman" w:hAnsi="Times New Roman" w:cs="Times New Roman"/>
          <w:spacing w:val="5"/>
        </w:rPr>
        <w:t>e</w:t>
      </w:r>
      <w:r w:rsidRPr="00922FFB">
        <w:rPr>
          <w:rFonts w:ascii="Times New Roman" w:hAnsi="Times New Roman" w:cs="Times New Roman"/>
          <w:spacing w:val="7"/>
        </w:rPr>
        <w:t>a</w:t>
      </w:r>
      <w:r w:rsidRPr="00922FFB">
        <w:rPr>
          <w:rFonts w:ascii="Times New Roman" w:hAnsi="Times New Roman" w:cs="Times New Roman"/>
        </w:rPr>
        <w:t>r</w:t>
      </w:r>
      <w:r w:rsidRPr="00922FFB">
        <w:rPr>
          <w:rFonts w:ascii="Times New Roman" w:hAnsi="Times New Roman" w:cs="Times New Roman"/>
          <w:spacing w:val="14"/>
        </w:rPr>
        <w:t xml:space="preserve"> </w:t>
      </w:r>
      <w:r w:rsidRPr="00922FFB">
        <w:rPr>
          <w:rFonts w:ascii="Times New Roman" w:hAnsi="Times New Roman" w:cs="Times New Roman"/>
          <w:spacing w:val="2"/>
        </w:rPr>
        <w:t>w</w:t>
      </w:r>
      <w:r w:rsidRPr="00922FFB">
        <w:rPr>
          <w:rFonts w:ascii="Times New Roman" w:hAnsi="Times New Roman" w:cs="Times New Roman"/>
          <w:spacing w:val="7"/>
        </w:rPr>
        <w:t>ea</w:t>
      </w:r>
      <w:r w:rsidRPr="00922FFB">
        <w:rPr>
          <w:rFonts w:ascii="Times New Roman" w:hAnsi="Times New Roman" w:cs="Times New Roman"/>
          <w:spacing w:val="8"/>
        </w:rPr>
        <w:t>po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8"/>
        </w:rPr>
        <w:t xml:space="preserve"> </w:t>
      </w:r>
      <w:r w:rsidRPr="00922FFB">
        <w:rPr>
          <w:rFonts w:ascii="Times New Roman" w:hAnsi="Times New Roman" w:cs="Times New Roman"/>
          <w:spacing w:val="5"/>
        </w:rPr>
        <w:t>a</w:t>
      </w:r>
      <w:r w:rsidRPr="00922FFB">
        <w:rPr>
          <w:rFonts w:ascii="Times New Roman" w:hAnsi="Times New Roman" w:cs="Times New Roman"/>
          <w:spacing w:val="8"/>
        </w:rPr>
        <w:t>r</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6"/>
        </w:rPr>
        <w:t>n</w:t>
      </w:r>
      <w:r w:rsidRPr="00922FFB">
        <w:rPr>
          <w:rFonts w:ascii="Times New Roman" w:hAnsi="Times New Roman" w:cs="Times New Roman"/>
          <w:spacing w:val="7"/>
        </w:rPr>
        <w:t>e</w:t>
      </w:r>
      <w:r w:rsidRPr="00922FFB">
        <w:rPr>
          <w:rFonts w:ascii="Times New Roman" w:hAnsi="Times New Roman" w:cs="Times New Roman"/>
          <w:spacing w:val="6"/>
        </w:rPr>
        <w:t>v</w:t>
      </w:r>
      <w:r w:rsidRPr="00922FFB">
        <w:rPr>
          <w:rFonts w:ascii="Times New Roman" w:hAnsi="Times New Roman" w:cs="Times New Roman"/>
          <w:spacing w:val="7"/>
        </w:rPr>
        <w:t>e</w:t>
      </w:r>
      <w:r w:rsidRPr="00922FFB">
        <w:rPr>
          <w:rFonts w:ascii="Times New Roman" w:hAnsi="Times New Roman" w:cs="Times New Roman"/>
        </w:rPr>
        <w:t>r</w:t>
      </w:r>
      <w:r w:rsidRPr="00922FFB">
        <w:rPr>
          <w:rFonts w:ascii="Times New Roman" w:hAnsi="Times New Roman" w:cs="Times New Roman"/>
          <w:spacing w:val="9"/>
        </w:rPr>
        <w:t xml:space="preserve"> </w:t>
      </w:r>
      <w:r w:rsidRPr="00922FFB">
        <w:rPr>
          <w:rFonts w:ascii="Times New Roman" w:hAnsi="Times New Roman" w:cs="Times New Roman"/>
          <w:spacing w:val="6"/>
        </w:rPr>
        <w:t>us</w:t>
      </w:r>
      <w:r w:rsidRPr="00922FFB">
        <w:rPr>
          <w:rFonts w:ascii="Times New Roman" w:hAnsi="Times New Roman" w:cs="Times New Roman"/>
          <w:spacing w:val="7"/>
        </w:rPr>
        <w:t>e</w:t>
      </w:r>
      <w:r w:rsidRPr="00922FFB">
        <w:rPr>
          <w:rFonts w:ascii="Times New Roman" w:hAnsi="Times New Roman" w:cs="Times New Roman"/>
        </w:rPr>
        <w:t>d</w:t>
      </w:r>
      <w:r w:rsidRPr="00922FFB">
        <w:rPr>
          <w:rFonts w:ascii="Times New Roman" w:hAnsi="Times New Roman" w:cs="Times New Roman"/>
          <w:spacing w:val="9"/>
        </w:rPr>
        <w:t xml:space="preserve"> </w:t>
      </w:r>
      <w:r w:rsidRPr="00922FFB">
        <w:rPr>
          <w:rFonts w:ascii="Times New Roman" w:hAnsi="Times New Roman" w:cs="Times New Roman"/>
          <w:spacing w:val="7"/>
        </w:rPr>
        <w:t>a</w:t>
      </w:r>
      <w:r w:rsidRPr="00922FFB">
        <w:rPr>
          <w:rFonts w:ascii="Times New Roman" w:hAnsi="Times New Roman" w:cs="Times New Roman"/>
          <w:spacing w:val="6"/>
        </w:rPr>
        <w:t>g</w:t>
      </w:r>
      <w:r w:rsidRPr="00922FFB">
        <w:rPr>
          <w:rFonts w:ascii="Times New Roman" w:hAnsi="Times New Roman" w:cs="Times New Roman"/>
          <w:spacing w:val="7"/>
        </w:rPr>
        <w:t>ai</w:t>
      </w:r>
      <w:r w:rsidRPr="00922FFB">
        <w:rPr>
          <w:rFonts w:ascii="Times New Roman" w:hAnsi="Times New Roman" w:cs="Times New Roman"/>
        </w:rPr>
        <w:t>n</w:t>
      </w:r>
      <w:r w:rsidRPr="00922FFB">
        <w:rPr>
          <w:rFonts w:ascii="Times New Roman" w:hAnsi="Times New Roman" w:cs="Times New Roman"/>
          <w:spacing w:val="7"/>
        </w:rPr>
        <w:t xml:space="preserve"> </w:t>
      </w:r>
      <w:r w:rsidRPr="00922FFB">
        <w:rPr>
          <w:rFonts w:ascii="Times New Roman" w:hAnsi="Times New Roman" w:cs="Times New Roman"/>
          <w:spacing w:val="6"/>
        </w:rPr>
        <w:t>un</w:t>
      </w:r>
      <w:r w:rsidRPr="00922FFB">
        <w:rPr>
          <w:rFonts w:ascii="Times New Roman" w:hAnsi="Times New Roman" w:cs="Times New Roman"/>
          <w:spacing w:val="8"/>
        </w:rPr>
        <w:t>d</w:t>
      </w:r>
      <w:r w:rsidRPr="00922FFB">
        <w:rPr>
          <w:rFonts w:ascii="Times New Roman" w:hAnsi="Times New Roman" w:cs="Times New Roman"/>
          <w:spacing w:val="7"/>
        </w:rPr>
        <w:t>e</w:t>
      </w:r>
      <w:r w:rsidRPr="00922FFB">
        <w:rPr>
          <w:rFonts w:ascii="Times New Roman" w:hAnsi="Times New Roman" w:cs="Times New Roman"/>
        </w:rPr>
        <w:t>r</w:t>
      </w:r>
      <w:r w:rsidRPr="00922FFB">
        <w:rPr>
          <w:rFonts w:ascii="Times New Roman" w:hAnsi="Times New Roman" w:cs="Times New Roman"/>
          <w:spacing w:val="8"/>
        </w:rPr>
        <w:t xml:space="preserve"> </w:t>
      </w:r>
      <w:r w:rsidRPr="00922FFB">
        <w:rPr>
          <w:rFonts w:ascii="Times New Roman" w:hAnsi="Times New Roman" w:cs="Times New Roman"/>
          <w:spacing w:val="7"/>
        </w:rPr>
        <w:t>a</w:t>
      </w:r>
      <w:r w:rsidRPr="00922FFB">
        <w:rPr>
          <w:rFonts w:ascii="Times New Roman" w:hAnsi="Times New Roman" w:cs="Times New Roman"/>
          <w:spacing w:val="8"/>
        </w:rPr>
        <w:t>n</w:t>
      </w:r>
      <w:r w:rsidRPr="00922FFB">
        <w:rPr>
          <w:rFonts w:ascii="Times New Roman" w:hAnsi="Times New Roman" w:cs="Times New Roman"/>
        </w:rPr>
        <w:t>y</w:t>
      </w:r>
      <w:r w:rsidRPr="00922FFB">
        <w:rPr>
          <w:rFonts w:ascii="Times New Roman" w:hAnsi="Times New Roman" w:cs="Times New Roman"/>
          <w:spacing w:val="8"/>
        </w:rPr>
        <w:t xml:space="preserve"> </w:t>
      </w:r>
      <w:r w:rsidRPr="00922FFB">
        <w:rPr>
          <w:rFonts w:ascii="Times New Roman" w:hAnsi="Times New Roman" w:cs="Times New Roman"/>
          <w:spacing w:val="5"/>
        </w:rPr>
        <w:t>c</w:t>
      </w:r>
      <w:r w:rsidRPr="00922FFB">
        <w:rPr>
          <w:rFonts w:ascii="Times New Roman" w:hAnsi="Times New Roman" w:cs="Times New Roman"/>
          <w:spacing w:val="4"/>
        </w:rPr>
        <w:t>i</w:t>
      </w:r>
      <w:r w:rsidRPr="00922FFB">
        <w:rPr>
          <w:rFonts w:ascii="Times New Roman" w:hAnsi="Times New Roman" w:cs="Times New Roman"/>
          <w:spacing w:val="8"/>
        </w:rPr>
        <w:t>r</w:t>
      </w:r>
      <w:r w:rsidRPr="00922FFB">
        <w:rPr>
          <w:rFonts w:ascii="Times New Roman" w:hAnsi="Times New Roman" w:cs="Times New Roman"/>
          <w:spacing w:val="7"/>
        </w:rPr>
        <w:t>c</w:t>
      </w:r>
      <w:r w:rsidRPr="00922FFB">
        <w:rPr>
          <w:rFonts w:ascii="Times New Roman" w:hAnsi="Times New Roman" w:cs="Times New Roman"/>
          <w:spacing w:val="8"/>
        </w:rPr>
        <w:t>u</w:t>
      </w:r>
      <w:r w:rsidRPr="00922FFB">
        <w:rPr>
          <w:rFonts w:ascii="Times New Roman" w:hAnsi="Times New Roman" w:cs="Times New Roman"/>
          <w:spacing w:val="6"/>
        </w:rPr>
        <w:t>ms</w:t>
      </w:r>
      <w:r w:rsidRPr="00922FFB">
        <w:rPr>
          <w:rFonts w:ascii="Times New Roman" w:hAnsi="Times New Roman" w:cs="Times New Roman"/>
          <w:spacing w:val="7"/>
        </w:rPr>
        <w:t>ta</w:t>
      </w:r>
      <w:r w:rsidRPr="00922FFB">
        <w:rPr>
          <w:rFonts w:ascii="Times New Roman" w:hAnsi="Times New Roman" w:cs="Times New Roman"/>
          <w:spacing w:val="6"/>
        </w:rPr>
        <w:t>n</w:t>
      </w:r>
      <w:r w:rsidRPr="00922FFB">
        <w:rPr>
          <w:rFonts w:ascii="Times New Roman" w:hAnsi="Times New Roman" w:cs="Times New Roman"/>
          <w:spacing w:val="7"/>
        </w:rPr>
        <w:t>ce</w:t>
      </w:r>
      <w:r w:rsidRPr="00922FFB">
        <w:rPr>
          <w:rFonts w:ascii="Times New Roman" w:hAnsi="Times New Roman" w:cs="Times New Roman"/>
          <w:spacing w:val="6"/>
        </w:rPr>
        <w:t>s</w:t>
      </w:r>
      <w:r w:rsidRPr="00922FFB">
        <w:rPr>
          <w:rFonts w:ascii="Times New Roman" w:hAnsi="Times New Roman" w:cs="Times New Roman"/>
        </w:rPr>
        <w:t>,</w:t>
      </w:r>
    </w:p>
    <w:p w:rsidR="00922FFB" w:rsidRPr="00922FFB" w:rsidRDefault="00922FFB" w:rsidP="00DC49D2">
      <w:pPr>
        <w:widowControl w:val="0"/>
        <w:spacing w:after="120" w:line="20" w:lineRule="atLeast"/>
        <w:ind w:firstLine="346"/>
        <w:jc w:val="both"/>
        <w:rPr>
          <w:rFonts w:ascii="Times New Roman" w:hAnsi="Times New Roman" w:cs="Times New Roman"/>
        </w:rPr>
      </w:pPr>
      <w:r w:rsidRPr="00922FFB">
        <w:rPr>
          <w:rFonts w:ascii="Times New Roman" w:hAnsi="Times New Roman" w:cs="Times New Roman"/>
          <w:i/>
          <w:spacing w:val="7"/>
        </w:rPr>
        <w:t>PP5 Dec</w:t>
      </w:r>
      <w:r w:rsidRPr="00922FFB">
        <w:rPr>
          <w:rFonts w:ascii="Times New Roman" w:hAnsi="Times New Roman" w:cs="Times New Roman"/>
          <w:i/>
          <w:spacing w:val="4"/>
        </w:rPr>
        <w:t>l</w:t>
      </w:r>
      <w:r w:rsidRPr="00922FFB">
        <w:rPr>
          <w:rFonts w:ascii="Times New Roman" w:hAnsi="Times New Roman" w:cs="Times New Roman"/>
          <w:i/>
          <w:spacing w:val="8"/>
        </w:rPr>
        <w:t>a</w:t>
      </w:r>
      <w:r w:rsidRPr="00922FFB">
        <w:rPr>
          <w:rFonts w:ascii="Times New Roman" w:hAnsi="Times New Roman" w:cs="Times New Roman"/>
          <w:i/>
          <w:spacing w:val="6"/>
        </w:rPr>
        <w:t>r</w:t>
      </w:r>
      <w:r w:rsidRPr="00922FFB">
        <w:rPr>
          <w:rFonts w:ascii="Times New Roman" w:hAnsi="Times New Roman" w:cs="Times New Roman"/>
          <w:i/>
          <w:spacing w:val="4"/>
        </w:rPr>
        <w:t>i</w:t>
      </w:r>
      <w:r w:rsidRPr="00922FFB">
        <w:rPr>
          <w:rFonts w:ascii="Times New Roman" w:hAnsi="Times New Roman" w:cs="Times New Roman"/>
          <w:i/>
          <w:spacing w:val="8"/>
        </w:rPr>
        <w:t>n</w:t>
      </w:r>
      <w:r w:rsidRPr="00922FFB">
        <w:rPr>
          <w:rFonts w:ascii="Times New Roman" w:hAnsi="Times New Roman" w:cs="Times New Roman"/>
          <w:i/>
        </w:rPr>
        <w:t>g</w:t>
      </w:r>
      <w:r w:rsidRPr="00922FFB">
        <w:rPr>
          <w:rFonts w:ascii="Times New Roman" w:hAnsi="Times New Roman" w:cs="Times New Roman"/>
          <w:i/>
          <w:spacing w:val="5"/>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7"/>
        </w:rPr>
        <w:t>a</w:t>
      </w:r>
      <w:r w:rsidRPr="00922FFB">
        <w:rPr>
          <w:rFonts w:ascii="Times New Roman" w:hAnsi="Times New Roman" w:cs="Times New Roman"/>
        </w:rPr>
        <w:t>t</w:t>
      </w:r>
      <w:r w:rsidRPr="00922FFB">
        <w:rPr>
          <w:rFonts w:ascii="Times New Roman" w:hAnsi="Times New Roman" w:cs="Times New Roman"/>
          <w:spacing w:val="9"/>
        </w:rPr>
        <w:t xml:space="preserve"> </w:t>
      </w:r>
      <w:r w:rsidRPr="00922FFB">
        <w:rPr>
          <w:rFonts w:ascii="Times New Roman" w:hAnsi="Times New Roman" w:cs="Times New Roman"/>
          <w:spacing w:val="7"/>
        </w:rPr>
        <w:t>a</w:t>
      </w:r>
      <w:r w:rsidRPr="00922FFB">
        <w:rPr>
          <w:rFonts w:ascii="Times New Roman" w:hAnsi="Times New Roman" w:cs="Times New Roman"/>
          <w:spacing w:val="8"/>
        </w:rPr>
        <w:t>n</w:t>
      </w:r>
      <w:r w:rsidRPr="00922FFB">
        <w:rPr>
          <w:rFonts w:ascii="Times New Roman" w:hAnsi="Times New Roman" w:cs="Times New Roman"/>
        </w:rPr>
        <w:t>y</w:t>
      </w:r>
      <w:r w:rsidRPr="00922FFB">
        <w:rPr>
          <w:rFonts w:ascii="Times New Roman" w:hAnsi="Times New Roman" w:cs="Times New Roman"/>
          <w:spacing w:val="8"/>
        </w:rPr>
        <w:t xml:space="preserve"> </w:t>
      </w:r>
      <w:r w:rsidRPr="00922FFB">
        <w:rPr>
          <w:rFonts w:ascii="Times New Roman" w:hAnsi="Times New Roman" w:cs="Times New Roman"/>
          <w:spacing w:val="6"/>
        </w:rPr>
        <w:t>us</w:t>
      </w:r>
      <w:r w:rsidRPr="00922FFB">
        <w:rPr>
          <w:rFonts w:ascii="Times New Roman" w:hAnsi="Times New Roman" w:cs="Times New Roman"/>
        </w:rPr>
        <w:t>e</w:t>
      </w:r>
      <w:r w:rsidRPr="00922FFB">
        <w:rPr>
          <w:rFonts w:ascii="Times New Roman" w:hAnsi="Times New Roman" w:cs="Times New Roman"/>
          <w:spacing w:val="9"/>
        </w:rPr>
        <w:t xml:space="preserve"> </w:t>
      </w:r>
      <w:r w:rsidRPr="00922FFB">
        <w:rPr>
          <w:rFonts w:ascii="Times New Roman" w:hAnsi="Times New Roman" w:cs="Times New Roman"/>
          <w:b/>
          <w:bCs/>
          <w:color w:val="FF0000"/>
          <w:spacing w:val="9"/>
        </w:rPr>
        <w:t>or threat of use</w:t>
      </w:r>
      <w:r w:rsidRPr="00922FFB">
        <w:rPr>
          <w:rFonts w:ascii="Times New Roman" w:hAnsi="Times New Roman" w:cs="Times New Roman"/>
          <w:spacing w:val="9"/>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11"/>
        </w:rPr>
        <w:t xml:space="preserve"> </w:t>
      </w:r>
      <w:r w:rsidRPr="00922FFB">
        <w:rPr>
          <w:rFonts w:ascii="Times New Roman" w:hAnsi="Times New Roman" w:cs="Times New Roman"/>
          <w:spacing w:val="6"/>
        </w:rPr>
        <w:t>nu</w:t>
      </w:r>
      <w:r w:rsidRPr="00922FFB">
        <w:rPr>
          <w:rFonts w:ascii="Times New Roman" w:hAnsi="Times New Roman" w:cs="Times New Roman"/>
          <w:spacing w:val="7"/>
        </w:rPr>
        <w:t>cl</w:t>
      </w:r>
      <w:r w:rsidRPr="00922FFB">
        <w:rPr>
          <w:rFonts w:ascii="Times New Roman" w:hAnsi="Times New Roman" w:cs="Times New Roman"/>
          <w:spacing w:val="5"/>
        </w:rPr>
        <w:t>e</w:t>
      </w:r>
      <w:r w:rsidRPr="00922FFB">
        <w:rPr>
          <w:rFonts w:ascii="Times New Roman" w:hAnsi="Times New Roman" w:cs="Times New Roman"/>
          <w:spacing w:val="7"/>
        </w:rPr>
        <w:t>a</w:t>
      </w:r>
      <w:r w:rsidRPr="00922FFB">
        <w:rPr>
          <w:rFonts w:ascii="Times New Roman" w:hAnsi="Times New Roman" w:cs="Times New Roman"/>
        </w:rPr>
        <w:t>r</w:t>
      </w:r>
      <w:r w:rsidRPr="00922FFB">
        <w:rPr>
          <w:rFonts w:ascii="Times New Roman" w:hAnsi="Times New Roman" w:cs="Times New Roman"/>
          <w:spacing w:val="9"/>
        </w:rPr>
        <w:t xml:space="preserve"> </w:t>
      </w:r>
      <w:r w:rsidRPr="00922FFB">
        <w:rPr>
          <w:rFonts w:ascii="Times New Roman" w:hAnsi="Times New Roman" w:cs="Times New Roman"/>
          <w:spacing w:val="2"/>
        </w:rPr>
        <w:t>w</w:t>
      </w:r>
      <w:r w:rsidRPr="00922FFB">
        <w:rPr>
          <w:rFonts w:ascii="Times New Roman" w:hAnsi="Times New Roman" w:cs="Times New Roman"/>
          <w:spacing w:val="7"/>
        </w:rPr>
        <w:t>ea</w:t>
      </w:r>
      <w:r w:rsidRPr="00922FFB">
        <w:rPr>
          <w:rFonts w:ascii="Times New Roman" w:hAnsi="Times New Roman" w:cs="Times New Roman"/>
          <w:spacing w:val="8"/>
        </w:rPr>
        <w:t>po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9"/>
        </w:rPr>
        <w:t xml:space="preserve"> </w:t>
      </w:r>
      <w:r w:rsidRPr="00922FFB">
        <w:rPr>
          <w:rFonts w:ascii="Times New Roman" w:hAnsi="Times New Roman" w:cs="Times New Roman"/>
          <w:spacing w:val="2"/>
        </w:rPr>
        <w:t>w</w:t>
      </w:r>
      <w:r w:rsidRPr="00922FFB">
        <w:rPr>
          <w:rFonts w:ascii="Times New Roman" w:hAnsi="Times New Roman" w:cs="Times New Roman"/>
          <w:spacing w:val="8"/>
        </w:rPr>
        <w:t>o</w:t>
      </w:r>
      <w:r w:rsidRPr="00922FFB">
        <w:rPr>
          <w:rFonts w:ascii="Times New Roman" w:hAnsi="Times New Roman" w:cs="Times New Roman"/>
          <w:spacing w:val="6"/>
        </w:rPr>
        <w:t>u</w:t>
      </w:r>
      <w:r w:rsidRPr="00922FFB">
        <w:rPr>
          <w:rFonts w:ascii="Times New Roman" w:hAnsi="Times New Roman" w:cs="Times New Roman"/>
          <w:spacing w:val="7"/>
        </w:rPr>
        <w:t>l</w:t>
      </w:r>
      <w:r w:rsidRPr="00922FFB">
        <w:rPr>
          <w:rFonts w:ascii="Times New Roman" w:hAnsi="Times New Roman" w:cs="Times New Roman"/>
        </w:rPr>
        <w:t>d</w:t>
      </w:r>
      <w:r w:rsidRPr="00922FFB">
        <w:rPr>
          <w:rFonts w:ascii="Times New Roman" w:hAnsi="Times New Roman" w:cs="Times New Roman"/>
          <w:spacing w:val="8"/>
        </w:rPr>
        <w:t xml:space="preserve"> b</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4"/>
        </w:rPr>
        <w:t>t</w:t>
      </w:r>
      <w:r w:rsidRPr="00922FFB">
        <w:rPr>
          <w:rFonts w:ascii="Times New Roman" w:hAnsi="Times New Roman" w:cs="Times New Roman"/>
          <w:spacing w:val="8"/>
        </w:rPr>
        <w:t>r</w:t>
      </w:r>
      <w:r w:rsidRPr="00922FFB">
        <w:rPr>
          <w:rFonts w:ascii="Times New Roman" w:hAnsi="Times New Roman" w:cs="Times New Roman"/>
          <w:spacing w:val="5"/>
        </w:rPr>
        <w:t>a</w:t>
      </w:r>
      <w:r w:rsidRPr="00922FFB">
        <w:rPr>
          <w:rFonts w:ascii="Times New Roman" w:hAnsi="Times New Roman" w:cs="Times New Roman"/>
          <w:spacing w:val="10"/>
        </w:rPr>
        <w:t>r</w:t>
      </w:r>
      <w:r w:rsidRPr="00922FFB">
        <w:rPr>
          <w:rFonts w:ascii="Times New Roman" w:hAnsi="Times New Roman" w:cs="Times New Roman"/>
        </w:rPr>
        <w:t>y</w:t>
      </w:r>
      <w:r w:rsidRPr="00922FFB">
        <w:rPr>
          <w:rFonts w:ascii="Times New Roman" w:hAnsi="Times New Roman" w:cs="Times New Roman"/>
          <w:spacing w:val="1"/>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8"/>
        </w:rPr>
        <w:t xml:space="preserve"> r</w:t>
      </w:r>
      <w:r w:rsidRPr="00922FFB">
        <w:rPr>
          <w:rFonts w:ascii="Times New Roman" w:hAnsi="Times New Roman" w:cs="Times New Roman"/>
          <w:spacing w:val="6"/>
        </w:rPr>
        <w:t>u</w:t>
      </w:r>
      <w:r w:rsidRPr="00922FFB">
        <w:rPr>
          <w:rFonts w:ascii="Times New Roman" w:hAnsi="Times New Roman" w:cs="Times New Roman"/>
          <w:spacing w:val="7"/>
        </w:rPr>
        <w:t>le</w:t>
      </w:r>
      <w:r w:rsidRPr="00922FFB">
        <w:rPr>
          <w:rFonts w:ascii="Times New Roman" w:hAnsi="Times New Roman" w:cs="Times New Roman"/>
        </w:rPr>
        <w:t>s</w:t>
      </w:r>
      <w:r w:rsidRPr="00922FFB">
        <w:rPr>
          <w:rFonts w:ascii="Times New Roman" w:hAnsi="Times New Roman" w:cs="Times New Roman"/>
          <w:spacing w:val="7"/>
        </w:rPr>
        <w:t xml:space="preserve"> </w:t>
      </w:r>
      <w:r w:rsidRPr="00922FFB">
        <w:rPr>
          <w:rFonts w:ascii="Times New Roman" w:hAnsi="Times New Roman" w:cs="Times New Roman"/>
          <w:spacing w:val="8"/>
        </w:rPr>
        <w:t>o</w:t>
      </w:r>
      <w:r w:rsidRPr="00922FFB">
        <w:rPr>
          <w:rFonts w:ascii="Times New Roman" w:hAnsi="Times New Roman" w:cs="Times New Roman"/>
        </w:rPr>
        <w:t xml:space="preserve">f </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spacing w:val="4"/>
        </w:rPr>
        <w:t>t</w:t>
      </w:r>
      <w:r w:rsidRPr="00922FFB">
        <w:rPr>
          <w:rFonts w:ascii="Times New Roman" w:hAnsi="Times New Roman" w:cs="Times New Roman"/>
          <w:spacing w:val="7"/>
        </w:rPr>
        <w:t>e</w:t>
      </w:r>
      <w:r w:rsidRPr="00922FFB">
        <w:rPr>
          <w:rFonts w:ascii="Times New Roman" w:hAnsi="Times New Roman" w:cs="Times New Roman"/>
          <w:spacing w:val="8"/>
        </w:rPr>
        <w:t>r</w:t>
      </w:r>
      <w:r w:rsidRPr="00922FFB">
        <w:rPr>
          <w:rFonts w:ascii="Times New Roman" w:hAnsi="Times New Roman" w:cs="Times New Roman"/>
          <w:spacing w:val="6"/>
        </w:rPr>
        <w:t>n</w:t>
      </w:r>
      <w:r w:rsidRPr="00922FFB">
        <w:rPr>
          <w:rFonts w:ascii="Times New Roman" w:hAnsi="Times New Roman" w:cs="Times New Roman"/>
          <w:spacing w:val="5"/>
        </w:rPr>
        <w:t>a</w:t>
      </w:r>
      <w:r w:rsidRPr="00922FFB">
        <w:rPr>
          <w:rFonts w:ascii="Times New Roman" w:hAnsi="Times New Roman" w:cs="Times New Roman"/>
          <w:spacing w:val="7"/>
        </w:rPr>
        <w:t>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7"/>
        </w:rPr>
        <w:t>a</w:t>
      </w:r>
      <w:r w:rsidRPr="00922FFB">
        <w:rPr>
          <w:rFonts w:ascii="Times New Roman" w:hAnsi="Times New Roman" w:cs="Times New Roman"/>
        </w:rPr>
        <w:t>l</w:t>
      </w:r>
      <w:r w:rsidRPr="00922FFB">
        <w:rPr>
          <w:rFonts w:ascii="Times New Roman" w:hAnsi="Times New Roman" w:cs="Times New Roman"/>
          <w:spacing w:val="2"/>
        </w:rPr>
        <w:t xml:space="preserve"> </w:t>
      </w:r>
      <w:r w:rsidRPr="00922FFB">
        <w:rPr>
          <w:rFonts w:ascii="Times New Roman" w:hAnsi="Times New Roman" w:cs="Times New Roman"/>
          <w:spacing w:val="7"/>
        </w:rPr>
        <w:t>l</w:t>
      </w:r>
      <w:r w:rsidRPr="00922FFB">
        <w:rPr>
          <w:rFonts w:ascii="Times New Roman" w:hAnsi="Times New Roman" w:cs="Times New Roman"/>
          <w:spacing w:val="10"/>
        </w:rPr>
        <w:t>a</w:t>
      </w:r>
      <w:r w:rsidRPr="00922FFB">
        <w:rPr>
          <w:rFonts w:ascii="Times New Roman" w:hAnsi="Times New Roman" w:cs="Times New Roman"/>
        </w:rPr>
        <w:t>w</w:t>
      </w:r>
      <w:r w:rsidRPr="00922FFB">
        <w:rPr>
          <w:rFonts w:ascii="Times New Roman" w:hAnsi="Times New Roman" w:cs="Times New Roman"/>
          <w:spacing w:val="7"/>
        </w:rPr>
        <w:t xml:space="preserve"> a</w:t>
      </w:r>
      <w:r w:rsidRPr="00922FFB">
        <w:rPr>
          <w:rFonts w:ascii="Times New Roman" w:hAnsi="Times New Roman" w:cs="Times New Roman"/>
          <w:spacing w:val="6"/>
        </w:rPr>
        <w:t>p</w:t>
      </w:r>
      <w:r w:rsidRPr="00922FFB">
        <w:rPr>
          <w:rFonts w:ascii="Times New Roman" w:hAnsi="Times New Roman" w:cs="Times New Roman"/>
          <w:spacing w:val="8"/>
        </w:rPr>
        <w:t>p</w:t>
      </w:r>
      <w:r w:rsidRPr="00922FFB">
        <w:rPr>
          <w:rFonts w:ascii="Times New Roman" w:hAnsi="Times New Roman" w:cs="Times New Roman"/>
          <w:spacing w:val="4"/>
        </w:rPr>
        <w:t>l</w:t>
      </w:r>
      <w:r w:rsidRPr="00922FFB">
        <w:rPr>
          <w:rFonts w:ascii="Times New Roman" w:hAnsi="Times New Roman" w:cs="Times New Roman"/>
          <w:spacing w:val="7"/>
        </w:rPr>
        <w:t>ic</w:t>
      </w:r>
      <w:r w:rsidRPr="00922FFB">
        <w:rPr>
          <w:rFonts w:ascii="Times New Roman" w:hAnsi="Times New Roman" w:cs="Times New Roman"/>
          <w:spacing w:val="5"/>
        </w:rPr>
        <w:t>a</w:t>
      </w:r>
      <w:r w:rsidRPr="00922FFB">
        <w:rPr>
          <w:rFonts w:ascii="Times New Roman" w:hAnsi="Times New Roman" w:cs="Times New Roman"/>
          <w:spacing w:val="8"/>
        </w:rPr>
        <w:t>b</w:t>
      </w:r>
      <w:r w:rsidRPr="00922FFB">
        <w:rPr>
          <w:rFonts w:ascii="Times New Roman" w:hAnsi="Times New Roman" w:cs="Times New Roman"/>
          <w:spacing w:val="7"/>
        </w:rPr>
        <w:t>l</w:t>
      </w:r>
      <w:r w:rsidRPr="00922FFB">
        <w:rPr>
          <w:rFonts w:ascii="Times New Roman" w:hAnsi="Times New Roman" w:cs="Times New Roman"/>
        </w:rPr>
        <w:t>e</w:t>
      </w:r>
      <w:r w:rsidRPr="00922FFB">
        <w:rPr>
          <w:rFonts w:ascii="Times New Roman" w:hAnsi="Times New Roman" w:cs="Times New Roman"/>
          <w:spacing w:val="4"/>
        </w:rPr>
        <w:t xml:space="preserve"> </w:t>
      </w:r>
      <w:r w:rsidRPr="00922FFB">
        <w:rPr>
          <w:rFonts w:ascii="Times New Roman" w:hAnsi="Times New Roman" w:cs="Times New Roman"/>
          <w:spacing w:val="7"/>
        </w:rPr>
        <w:t>i</w:t>
      </w:r>
      <w:r w:rsidRPr="00922FFB">
        <w:rPr>
          <w:rFonts w:ascii="Times New Roman" w:hAnsi="Times New Roman" w:cs="Times New Roman"/>
        </w:rPr>
        <w:t>n</w:t>
      </w:r>
      <w:r w:rsidRPr="00922FFB">
        <w:rPr>
          <w:rFonts w:ascii="Times New Roman" w:hAnsi="Times New Roman" w:cs="Times New Roman"/>
          <w:spacing w:val="9"/>
        </w:rPr>
        <w:t xml:space="preserve"> </w:t>
      </w:r>
      <w:r w:rsidRPr="00922FFB">
        <w:rPr>
          <w:rFonts w:ascii="Times New Roman" w:hAnsi="Times New Roman" w:cs="Times New Roman"/>
          <w:spacing w:val="5"/>
        </w:rPr>
        <w:t>a</w:t>
      </w:r>
      <w:r w:rsidRPr="00922FFB">
        <w:rPr>
          <w:rFonts w:ascii="Times New Roman" w:hAnsi="Times New Roman" w:cs="Times New Roman"/>
          <w:spacing w:val="10"/>
        </w:rPr>
        <w:t>r</w:t>
      </w:r>
      <w:r w:rsidRPr="00922FFB">
        <w:rPr>
          <w:rFonts w:ascii="Times New Roman" w:hAnsi="Times New Roman" w:cs="Times New Roman"/>
          <w:spacing w:val="3"/>
        </w:rPr>
        <w:t>m</w:t>
      </w:r>
      <w:r w:rsidRPr="00922FFB">
        <w:rPr>
          <w:rFonts w:ascii="Times New Roman" w:hAnsi="Times New Roman" w:cs="Times New Roman"/>
          <w:spacing w:val="7"/>
        </w:rPr>
        <w:t>e</w:t>
      </w:r>
      <w:r w:rsidRPr="00922FFB">
        <w:rPr>
          <w:rFonts w:ascii="Times New Roman" w:hAnsi="Times New Roman" w:cs="Times New Roman"/>
        </w:rPr>
        <w:t>d</w:t>
      </w:r>
      <w:r w:rsidRPr="00922FFB">
        <w:rPr>
          <w:rFonts w:ascii="Times New Roman" w:hAnsi="Times New Roman" w:cs="Times New Roman"/>
          <w:spacing w:val="11"/>
        </w:rPr>
        <w:t xml:space="preserve">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5"/>
        </w:rPr>
        <w:t>f</w:t>
      </w:r>
      <w:r w:rsidRPr="00922FFB">
        <w:rPr>
          <w:rFonts w:ascii="Times New Roman" w:hAnsi="Times New Roman" w:cs="Times New Roman"/>
          <w:spacing w:val="7"/>
        </w:rPr>
        <w:t>li</w:t>
      </w:r>
      <w:r w:rsidRPr="00922FFB">
        <w:rPr>
          <w:rFonts w:ascii="Times New Roman" w:hAnsi="Times New Roman" w:cs="Times New Roman"/>
          <w:spacing w:val="5"/>
        </w:rPr>
        <w:t>c</w:t>
      </w:r>
      <w:r w:rsidRPr="00922FFB">
        <w:rPr>
          <w:rFonts w:ascii="Times New Roman" w:hAnsi="Times New Roman" w:cs="Times New Roman"/>
          <w:spacing w:val="7"/>
        </w:rPr>
        <w:t>t</w:t>
      </w:r>
      <w:r w:rsidRPr="00922FFB">
        <w:rPr>
          <w:rFonts w:ascii="Times New Roman" w:hAnsi="Times New Roman" w:cs="Times New Roman"/>
        </w:rPr>
        <w:t>,</w:t>
      </w:r>
      <w:r w:rsidRPr="00922FFB">
        <w:rPr>
          <w:rFonts w:ascii="Times New Roman" w:hAnsi="Times New Roman" w:cs="Times New Roman"/>
          <w:spacing w:val="3"/>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10"/>
        </w:rPr>
        <w:t xml:space="preserve"> </w:t>
      </w:r>
      <w:r w:rsidRPr="00922FFB">
        <w:rPr>
          <w:rFonts w:ascii="Times New Roman" w:hAnsi="Times New Roman" w:cs="Times New Roman"/>
          <w:spacing w:val="7"/>
        </w:rPr>
        <w:t>i</w:t>
      </w:r>
      <w:r w:rsidRPr="00922FFB">
        <w:rPr>
          <w:rFonts w:ascii="Times New Roman" w:hAnsi="Times New Roman" w:cs="Times New Roman"/>
        </w:rPr>
        <w:t>n</w:t>
      </w:r>
      <w:r w:rsidRPr="00922FFB">
        <w:rPr>
          <w:rFonts w:ascii="Times New Roman" w:hAnsi="Times New Roman" w:cs="Times New Roman"/>
          <w:spacing w:val="9"/>
        </w:rPr>
        <w:t xml:space="preserve"> </w:t>
      </w:r>
      <w:r w:rsidRPr="00922FFB">
        <w:rPr>
          <w:rFonts w:ascii="Times New Roman" w:hAnsi="Times New Roman" w:cs="Times New Roman"/>
          <w:spacing w:val="8"/>
        </w:rPr>
        <w:t>p</w:t>
      </w:r>
      <w:r w:rsidRPr="00922FFB">
        <w:rPr>
          <w:rFonts w:ascii="Times New Roman" w:hAnsi="Times New Roman" w:cs="Times New Roman"/>
          <w:spacing w:val="5"/>
        </w:rPr>
        <w:t>a</w:t>
      </w:r>
      <w:r w:rsidRPr="00922FFB">
        <w:rPr>
          <w:rFonts w:ascii="Times New Roman" w:hAnsi="Times New Roman" w:cs="Times New Roman"/>
          <w:spacing w:val="8"/>
        </w:rPr>
        <w:t>r</w:t>
      </w:r>
      <w:r w:rsidRPr="00922FFB">
        <w:rPr>
          <w:rFonts w:ascii="Times New Roman" w:hAnsi="Times New Roman" w:cs="Times New Roman"/>
          <w:spacing w:val="4"/>
        </w:rPr>
        <w:t>t</w:t>
      </w:r>
      <w:r w:rsidRPr="00922FFB">
        <w:rPr>
          <w:rFonts w:ascii="Times New Roman" w:hAnsi="Times New Roman" w:cs="Times New Roman"/>
          <w:spacing w:val="7"/>
        </w:rPr>
        <w:t>ic</w:t>
      </w:r>
      <w:r w:rsidRPr="00922FFB">
        <w:rPr>
          <w:rFonts w:ascii="Times New Roman" w:hAnsi="Times New Roman" w:cs="Times New Roman"/>
          <w:spacing w:val="6"/>
        </w:rPr>
        <w:t>u</w:t>
      </w:r>
      <w:r w:rsidRPr="00922FFB">
        <w:rPr>
          <w:rFonts w:ascii="Times New Roman" w:hAnsi="Times New Roman" w:cs="Times New Roman"/>
          <w:spacing w:val="7"/>
        </w:rPr>
        <w:t>l</w:t>
      </w:r>
      <w:r w:rsidRPr="00922FFB">
        <w:rPr>
          <w:rFonts w:ascii="Times New Roman" w:hAnsi="Times New Roman" w:cs="Times New Roman"/>
          <w:spacing w:val="5"/>
        </w:rPr>
        <w:t>a</w:t>
      </w:r>
      <w:r w:rsidRPr="00922FFB">
        <w:rPr>
          <w:rFonts w:ascii="Times New Roman" w:hAnsi="Times New Roman" w:cs="Times New Roman"/>
        </w:rPr>
        <w:t>r</w:t>
      </w:r>
      <w:r w:rsidRPr="00922FFB">
        <w:rPr>
          <w:rFonts w:ascii="Times New Roman" w:hAnsi="Times New Roman" w:cs="Times New Roman"/>
          <w:spacing w:val="2"/>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8"/>
        </w:rPr>
        <w:t>p</w:t>
      </w:r>
      <w:r w:rsidRPr="00922FFB">
        <w:rPr>
          <w:rFonts w:ascii="Times New Roman" w:hAnsi="Times New Roman" w:cs="Times New Roman"/>
          <w:spacing w:val="5"/>
        </w:rPr>
        <w:t>r</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spacing w:val="7"/>
        </w:rPr>
        <w:t>ci</w:t>
      </w:r>
      <w:r w:rsidRPr="00922FFB">
        <w:rPr>
          <w:rFonts w:ascii="Times New Roman" w:hAnsi="Times New Roman" w:cs="Times New Roman"/>
          <w:spacing w:val="6"/>
        </w:rPr>
        <w:t>p</w:t>
      </w:r>
      <w:r w:rsidRPr="00922FFB">
        <w:rPr>
          <w:rFonts w:ascii="Times New Roman" w:hAnsi="Times New Roman" w:cs="Times New Roman"/>
          <w:spacing w:val="7"/>
        </w:rPr>
        <w:t>le</w:t>
      </w:r>
      <w:r w:rsidRPr="00922FFB">
        <w:rPr>
          <w:rFonts w:ascii="Times New Roman" w:hAnsi="Times New Roman" w:cs="Times New Roman"/>
        </w:rPr>
        <w:t>s</w:t>
      </w:r>
      <w:r w:rsidRPr="00922FFB">
        <w:rPr>
          <w:rFonts w:ascii="Times New Roman" w:hAnsi="Times New Roman" w:cs="Times New Roman"/>
          <w:spacing w:val="3"/>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8"/>
        </w:rPr>
        <w:t xml:space="preserve"> r</w:t>
      </w:r>
      <w:r w:rsidRPr="00922FFB">
        <w:rPr>
          <w:rFonts w:ascii="Times New Roman" w:hAnsi="Times New Roman" w:cs="Times New Roman"/>
          <w:spacing w:val="6"/>
        </w:rPr>
        <w:t>u</w:t>
      </w:r>
      <w:r w:rsidRPr="00922FFB">
        <w:rPr>
          <w:rFonts w:ascii="Times New Roman" w:hAnsi="Times New Roman" w:cs="Times New Roman"/>
          <w:spacing w:val="7"/>
        </w:rPr>
        <w:t>le</w:t>
      </w:r>
      <w:r w:rsidRPr="00922FFB">
        <w:rPr>
          <w:rFonts w:ascii="Times New Roman" w:hAnsi="Times New Roman" w:cs="Times New Roman"/>
        </w:rPr>
        <w:t xml:space="preserve">s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6"/>
        </w:rPr>
        <w:t>h</w:t>
      </w:r>
      <w:r w:rsidRPr="00922FFB">
        <w:rPr>
          <w:rFonts w:ascii="Times New Roman" w:hAnsi="Times New Roman" w:cs="Times New Roman"/>
          <w:spacing w:val="8"/>
        </w:rPr>
        <w:t>u</w:t>
      </w:r>
      <w:r w:rsidRPr="00922FFB">
        <w:rPr>
          <w:rFonts w:ascii="Times New Roman" w:hAnsi="Times New Roman" w:cs="Times New Roman"/>
          <w:spacing w:val="6"/>
        </w:rPr>
        <w:t>m</w:t>
      </w:r>
      <w:r w:rsidRPr="00922FFB">
        <w:rPr>
          <w:rFonts w:ascii="Times New Roman" w:hAnsi="Times New Roman" w:cs="Times New Roman"/>
          <w:spacing w:val="10"/>
        </w:rPr>
        <w:t>a</w:t>
      </w:r>
      <w:r w:rsidRPr="00922FFB">
        <w:rPr>
          <w:rFonts w:ascii="Times New Roman" w:hAnsi="Times New Roman" w:cs="Times New Roman"/>
          <w:spacing w:val="6"/>
        </w:rPr>
        <w:t>n</w:t>
      </w:r>
      <w:r w:rsidRPr="00922FFB">
        <w:rPr>
          <w:rFonts w:ascii="Times New Roman" w:hAnsi="Times New Roman" w:cs="Times New Roman"/>
          <w:spacing w:val="7"/>
        </w:rPr>
        <w:t>it</w:t>
      </w:r>
      <w:r w:rsidRPr="00922FFB">
        <w:rPr>
          <w:rFonts w:ascii="Times New Roman" w:hAnsi="Times New Roman" w:cs="Times New Roman"/>
          <w:spacing w:val="5"/>
        </w:rPr>
        <w:t>ar</w:t>
      </w:r>
      <w:r w:rsidRPr="00922FFB">
        <w:rPr>
          <w:rFonts w:ascii="Times New Roman" w:hAnsi="Times New Roman" w:cs="Times New Roman"/>
          <w:spacing w:val="7"/>
        </w:rPr>
        <w:t>ia</w:t>
      </w:r>
      <w:r w:rsidRPr="00922FFB">
        <w:rPr>
          <w:rFonts w:ascii="Times New Roman" w:hAnsi="Times New Roman" w:cs="Times New Roman"/>
        </w:rPr>
        <w:t xml:space="preserve">n </w:t>
      </w:r>
      <w:r w:rsidRPr="00922FFB">
        <w:rPr>
          <w:rFonts w:ascii="Times New Roman" w:hAnsi="Times New Roman" w:cs="Times New Roman"/>
          <w:spacing w:val="7"/>
        </w:rPr>
        <w:t>l</w:t>
      </w:r>
      <w:r w:rsidRPr="00922FFB">
        <w:rPr>
          <w:rFonts w:ascii="Times New Roman" w:hAnsi="Times New Roman" w:cs="Times New Roman"/>
          <w:spacing w:val="10"/>
        </w:rPr>
        <w:t>a</w:t>
      </w:r>
      <w:r w:rsidRPr="00922FFB">
        <w:rPr>
          <w:rFonts w:ascii="Times New Roman" w:hAnsi="Times New Roman" w:cs="Times New Roman"/>
          <w:spacing w:val="-9"/>
        </w:rPr>
        <w:t>w</w:t>
      </w:r>
      <w:r w:rsidRPr="00922FFB">
        <w:rPr>
          <w:rFonts w:ascii="Times New Roman" w:hAnsi="Times New Roman" w:cs="Times New Roman"/>
        </w:rPr>
        <w:t>,</w:t>
      </w:r>
    </w:p>
    <w:p w:rsidR="00922FFB" w:rsidRPr="00922FFB" w:rsidRDefault="00922FFB" w:rsidP="00DC49D2">
      <w:pPr>
        <w:widowControl w:val="0"/>
        <w:spacing w:after="120" w:line="20" w:lineRule="atLeast"/>
        <w:ind w:firstLine="346"/>
        <w:jc w:val="both"/>
        <w:rPr>
          <w:rFonts w:ascii="Times New Roman" w:hAnsi="Times New Roman" w:cs="Times New Roman"/>
          <w:b/>
          <w:bCs/>
          <w:color w:val="00B050"/>
          <w:spacing w:val="7"/>
        </w:rPr>
      </w:pPr>
      <w:r w:rsidRPr="00922FFB">
        <w:rPr>
          <w:rFonts w:ascii="Times New Roman" w:hAnsi="Times New Roman" w:cs="Times New Roman"/>
          <w:b/>
          <w:bCs/>
          <w:i/>
          <w:iCs/>
          <w:color w:val="FF0000"/>
        </w:rPr>
        <w:t>PP5 bis Declaring</w:t>
      </w:r>
      <w:r w:rsidRPr="00922FFB">
        <w:rPr>
          <w:rFonts w:ascii="Times New Roman" w:hAnsi="Times New Roman" w:cs="Times New Roman"/>
          <w:b/>
          <w:bCs/>
          <w:color w:val="FF0000"/>
        </w:rPr>
        <w:t xml:space="preserve"> also</w:t>
      </w:r>
      <w:r w:rsidRPr="00922FFB">
        <w:rPr>
          <w:rFonts w:ascii="Times New Roman" w:hAnsi="Times New Roman" w:cs="Times New Roman"/>
        </w:rPr>
        <w:t xml:space="preserve"> </w:t>
      </w:r>
      <w:r w:rsidRPr="00922FFB">
        <w:rPr>
          <w:rFonts w:ascii="Times New Roman" w:hAnsi="Times New Roman" w:cs="Times New Roman"/>
          <w:b/>
          <w:bCs/>
          <w:color w:val="FF0000"/>
          <w:spacing w:val="7"/>
        </w:rPr>
        <w:t xml:space="preserve">that the use of nuclear weapon will be a crime against humanity, contrary to the spirit, letters and aims of the United Nations and therefore is prohibited, pending the total elimination of all nuclear weapons,  </w:t>
      </w:r>
      <w:r w:rsidRPr="00922FFB">
        <w:rPr>
          <w:rFonts w:ascii="Times New Roman" w:hAnsi="Times New Roman" w:cs="Times New Roman"/>
          <w:b/>
          <w:bCs/>
          <w:color w:val="00B050"/>
          <w:spacing w:val="7"/>
        </w:rPr>
        <w:t>[ Based on the General Assembly resolutions 33/71 B of 14 December 1978, 35/152 D of 12 December 1980 and 36/92 I of 9 December 1981]</w:t>
      </w:r>
    </w:p>
    <w:p w:rsidR="00922FFB" w:rsidRPr="00922FFB" w:rsidRDefault="00922FFB" w:rsidP="00DC49D2">
      <w:pPr>
        <w:widowControl w:val="0"/>
        <w:spacing w:after="120" w:line="20" w:lineRule="atLeast"/>
        <w:ind w:firstLine="346"/>
        <w:jc w:val="both"/>
        <w:rPr>
          <w:rFonts w:ascii="Times New Roman" w:hAnsi="Times New Roman" w:cs="Times New Roman"/>
          <w:b/>
          <w:bCs/>
          <w:color w:val="FF0000"/>
          <w:spacing w:val="5"/>
          <w:rtl/>
        </w:rPr>
      </w:pPr>
      <w:r w:rsidRPr="00922FFB">
        <w:rPr>
          <w:rFonts w:ascii="Times New Roman" w:hAnsi="Times New Roman" w:cs="Times New Roman"/>
          <w:i/>
          <w:spacing w:val="7"/>
        </w:rPr>
        <w:t>PP 7 Dete</w:t>
      </w:r>
      <w:r w:rsidRPr="00922FFB">
        <w:rPr>
          <w:rFonts w:ascii="Times New Roman" w:hAnsi="Times New Roman" w:cs="Times New Roman"/>
          <w:i/>
          <w:spacing w:val="6"/>
        </w:rPr>
        <w:t>r</w:t>
      </w:r>
      <w:r w:rsidRPr="00922FFB">
        <w:rPr>
          <w:rFonts w:ascii="Times New Roman" w:hAnsi="Times New Roman" w:cs="Times New Roman"/>
          <w:i/>
          <w:spacing w:val="7"/>
        </w:rPr>
        <w:t>m</w:t>
      </w:r>
      <w:r w:rsidRPr="00922FFB">
        <w:rPr>
          <w:rFonts w:ascii="Times New Roman" w:hAnsi="Times New Roman" w:cs="Times New Roman"/>
          <w:i/>
          <w:spacing w:val="6"/>
        </w:rPr>
        <w:t>i</w:t>
      </w:r>
      <w:r w:rsidRPr="00922FFB">
        <w:rPr>
          <w:rFonts w:ascii="Times New Roman" w:hAnsi="Times New Roman" w:cs="Times New Roman"/>
          <w:i/>
          <w:spacing w:val="8"/>
        </w:rPr>
        <w:t>n</w:t>
      </w:r>
      <w:r w:rsidRPr="00922FFB">
        <w:rPr>
          <w:rFonts w:ascii="Times New Roman" w:hAnsi="Times New Roman" w:cs="Times New Roman"/>
          <w:i/>
          <w:spacing w:val="7"/>
        </w:rPr>
        <w:t>e</w:t>
      </w:r>
      <w:r w:rsidRPr="00922FFB">
        <w:rPr>
          <w:rFonts w:ascii="Times New Roman" w:hAnsi="Times New Roman" w:cs="Times New Roman"/>
          <w:i/>
        </w:rPr>
        <w:t>d</w:t>
      </w:r>
      <w:r w:rsidRPr="00922FFB">
        <w:rPr>
          <w:rFonts w:ascii="Times New Roman" w:hAnsi="Times New Roman" w:cs="Times New Roman"/>
          <w:i/>
          <w:spacing w:val="3"/>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7"/>
        </w:rPr>
        <w:t>t</w:t>
      </w:r>
      <w:r w:rsidRPr="00922FFB">
        <w:rPr>
          <w:rFonts w:ascii="Times New Roman" w:hAnsi="Times New Roman" w:cs="Times New Roman"/>
          <w:spacing w:val="5"/>
        </w:rPr>
        <w:t>r</w:t>
      </w:r>
      <w:r w:rsidRPr="00922FFB">
        <w:rPr>
          <w:rFonts w:ascii="Times New Roman" w:hAnsi="Times New Roman" w:cs="Times New Roman"/>
          <w:spacing w:val="7"/>
        </w:rPr>
        <w:t>i</w:t>
      </w:r>
      <w:r w:rsidRPr="00922FFB">
        <w:rPr>
          <w:rFonts w:ascii="Times New Roman" w:hAnsi="Times New Roman" w:cs="Times New Roman"/>
          <w:spacing w:val="8"/>
        </w:rPr>
        <w:t>b</w:t>
      </w:r>
      <w:r w:rsidRPr="00922FFB">
        <w:rPr>
          <w:rFonts w:ascii="Times New Roman" w:hAnsi="Times New Roman" w:cs="Times New Roman"/>
          <w:spacing w:val="6"/>
        </w:rPr>
        <w:t>u</w:t>
      </w:r>
      <w:r w:rsidRPr="00922FFB">
        <w:rPr>
          <w:rFonts w:ascii="Times New Roman" w:hAnsi="Times New Roman" w:cs="Times New Roman"/>
          <w:spacing w:val="4"/>
        </w:rPr>
        <w:t>t</w:t>
      </w:r>
      <w:r w:rsidRPr="00922FFB">
        <w:rPr>
          <w:rFonts w:ascii="Times New Roman" w:hAnsi="Times New Roman" w:cs="Times New Roman"/>
        </w:rPr>
        <w:t>e</w:t>
      </w:r>
      <w:r w:rsidRPr="00922FFB">
        <w:rPr>
          <w:rFonts w:ascii="Times New Roman" w:hAnsi="Times New Roman" w:cs="Times New Roman"/>
          <w:spacing w:val="4"/>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8"/>
        </w:rPr>
        <w:t xml:space="preserve"> r</w:t>
      </w:r>
      <w:r w:rsidRPr="00922FFB">
        <w:rPr>
          <w:rFonts w:ascii="Times New Roman" w:hAnsi="Times New Roman" w:cs="Times New Roman"/>
          <w:spacing w:val="7"/>
        </w:rPr>
        <w:t>e</w:t>
      </w:r>
      <w:r w:rsidRPr="00922FFB">
        <w:rPr>
          <w:rFonts w:ascii="Times New Roman" w:hAnsi="Times New Roman" w:cs="Times New Roman"/>
          <w:spacing w:val="5"/>
        </w:rPr>
        <w:t>a</w:t>
      </w:r>
      <w:r w:rsidRPr="00922FFB">
        <w:rPr>
          <w:rFonts w:ascii="Times New Roman" w:hAnsi="Times New Roman" w:cs="Times New Roman"/>
          <w:spacing w:val="7"/>
        </w:rPr>
        <w:t>l</w:t>
      </w:r>
      <w:r w:rsidRPr="00922FFB">
        <w:rPr>
          <w:rFonts w:ascii="Times New Roman" w:hAnsi="Times New Roman" w:cs="Times New Roman"/>
          <w:spacing w:val="4"/>
        </w:rPr>
        <w:t>i</w:t>
      </w:r>
      <w:r w:rsidRPr="00922FFB">
        <w:rPr>
          <w:rFonts w:ascii="Times New Roman" w:hAnsi="Times New Roman" w:cs="Times New Roman"/>
          <w:spacing w:val="7"/>
        </w:rPr>
        <w:t>za</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3"/>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8"/>
        </w:rPr>
        <w:t>p</w:t>
      </w:r>
      <w:r w:rsidRPr="00922FFB">
        <w:rPr>
          <w:rFonts w:ascii="Times New Roman" w:hAnsi="Times New Roman" w:cs="Times New Roman"/>
          <w:spacing w:val="6"/>
        </w:rPr>
        <w:t>u</w:t>
      </w:r>
      <w:r w:rsidRPr="00922FFB">
        <w:rPr>
          <w:rFonts w:ascii="Times New Roman" w:hAnsi="Times New Roman" w:cs="Times New Roman"/>
          <w:spacing w:val="5"/>
        </w:rPr>
        <w:t>r</w:t>
      </w:r>
      <w:r w:rsidRPr="00922FFB">
        <w:rPr>
          <w:rFonts w:ascii="Times New Roman" w:hAnsi="Times New Roman" w:cs="Times New Roman"/>
          <w:spacing w:val="8"/>
        </w:rPr>
        <w:t>po</w:t>
      </w:r>
      <w:r w:rsidRPr="00922FFB">
        <w:rPr>
          <w:rFonts w:ascii="Times New Roman" w:hAnsi="Times New Roman" w:cs="Times New Roman"/>
          <w:spacing w:val="6"/>
        </w:rPr>
        <w:t>s</w:t>
      </w:r>
      <w:r w:rsidRPr="00922FFB">
        <w:rPr>
          <w:rFonts w:ascii="Times New Roman" w:hAnsi="Times New Roman" w:cs="Times New Roman"/>
          <w:spacing w:val="7"/>
        </w:rPr>
        <w:t>e</w:t>
      </w:r>
      <w:r w:rsidRPr="00922FFB">
        <w:rPr>
          <w:rFonts w:ascii="Times New Roman" w:hAnsi="Times New Roman" w:cs="Times New Roman"/>
        </w:rPr>
        <w:t>s</w:t>
      </w:r>
      <w:r w:rsidRPr="00922FFB">
        <w:rPr>
          <w:rFonts w:ascii="Times New Roman" w:hAnsi="Times New Roman" w:cs="Times New Roman"/>
          <w:spacing w:val="4"/>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8"/>
        </w:rPr>
        <w:t xml:space="preserve"> p</w:t>
      </w:r>
      <w:r w:rsidRPr="00922FFB">
        <w:rPr>
          <w:rFonts w:ascii="Times New Roman" w:hAnsi="Times New Roman" w:cs="Times New Roman"/>
          <w:spacing w:val="5"/>
        </w:rPr>
        <w:t>r</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spacing w:val="7"/>
        </w:rPr>
        <w:t>ci</w:t>
      </w:r>
      <w:r w:rsidRPr="00922FFB">
        <w:rPr>
          <w:rFonts w:ascii="Times New Roman" w:hAnsi="Times New Roman" w:cs="Times New Roman"/>
          <w:spacing w:val="6"/>
        </w:rPr>
        <w:t>p</w:t>
      </w:r>
      <w:r w:rsidRPr="00922FFB">
        <w:rPr>
          <w:rFonts w:ascii="Times New Roman" w:hAnsi="Times New Roman" w:cs="Times New Roman"/>
          <w:spacing w:val="7"/>
        </w:rPr>
        <w:t>le</w:t>
      </w:r>
      <w:r w:rsidRPr="00922FFB">
        <w:rPr>
          <w:rFonts w:ascii="Times New Roman" w:hAnsi="Times New Roman" w:cs="Times New Roman"/>
        </w:rPr>
        <w:t>s</w:t>
      </w:r>
      <w:r w:rsidRPr="00922FFB">
        <w:rPr>
          <w:rFonts w:ascii="Times New Roman" w:hAnsi="Times New Roman" w:cs="Times New Roman"/>
          <w:spacing w:val="3"/>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6"/>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 xml:space="preserve">e </w:t>
      </w:r>
      <w:r w:rsidRPr="00922FFB">
        <w:rPr>
          <w:rFonts w:ascii="Times New Roman" w:hAnsi="Times New Roman" w:cs="Times New Roman"/>
          <w:spacing w:val="6"/>
        </w:rPr>
        <w:t>Ch</w:t>
      </w:r>
      <w:r w:rsidRPr="00922FFB">
        <w:rPr>
          <w:rFonts w:ascii="Times New Roman" w:hAnsi="Times New Roman" w:cs="Times New Roman"/>
          <w:spacing w:val="7"/>
        </w:rPr>
        <w:t>a</w:t>
      </w:r>
      <w:r w:rsidRPr="00922FFB">
        <w:rPr>
          <w:rFonts w:ascii="Times New Roman" w:hAnsi="Times New Roman" w:cs="Times New Roman"/>
          <w:spacing w:val="8"/>
        </w:rPr>
        <w:t>r</w:t>
      </w:r>
      <w:r w:rsidRPr="00922FFB">
        <w:rPr>
          <w:rFonts w:ascii="Times New Roman" w:hAnsi="Times New Roman" w:cs="Times New Roman"/>
          <w:spacing w:val="7"/>
        </w:rPr>
        <w:t>t</w:t>
      </w:r>
      <w:r w:rsidRPr="00922FFB">
        <w:rPr>
          <w:rFonts w:ascii="Times New Roman" w:hAnsi="Times New Roman" w:cs="Times New Roman"/>
          <w:spacing w:val="5"/>
        </w:rPr>
        <w:t>e</w:t>
      </w:r>
      <w:r w:rsidRPr="00922FFB">
        <w:rPr>
          <w:rFonts w:ascii="Times New Roman" w:hAnsi="Times New Roman" w:cs="Times New Roman"/>
        </w:rPr>
        <w:t>r</w:t>
      </w:r>
      <w:r w:rsidRPr="00922FFB">
        <w:rPr>
          <w:rFonts w:ascii="Times New Roman" w:hAnsi="Times New Roman" w:cs="Times New Roman"/>
          <w:spacing w:val="7"/>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6"/>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3"/>
        </w:rPr>
        <w:t xml:space="preserve"> </w:t>
      </w:r>
      <w:r w:rsidRPr="00922FFB">
        <w:rPr>
          <w:rFonts w:ascii="Times New Roman" w:hAnsi="Times New Roman" w:cs="Times New Roman"/>
          <w:spacing w:val="7"/>
        </w:rPr>
        <w:t>U</w:t>
      </w:r>
      <w:r w:rsidRPr="00922FFB">
        <w:rPr>
          <w:rFonts w:ascii="Times New Roman" w:hAnsi="Times New Roman" w:cs="Times New Roman"/>
          <w:spacing w:val="6"/>
        </w:rPr>
        <w:t>n</w:t>
      </w:r>
      <w:r w:rsidRPr="00922FFB">
        <w:rPr>
          <w:rFonts w:ascii="Times New Roman" w:hAnsi="Times New Roman" w:cs="Times New Roman"/>
          <w:spacing w:val="7"/>
        </w:rPr>
        <w:t>it</w:t>
      </w:r>
      <w:r w:rsidRPr="00922FFB">
        <w:rPr>
          <w:rFonts w:ascii="Times New Roman" w:hAnsi="Times New Roman" w:cs="Times New Roman"/>
          <w:spacing w:val="5"/>
        </w:rPr>
        <w:t>e</w:t>
      </w:r>
      <w:r w:rsidRPr="00922FFB">
        <w:rPr>
          <w:rFonts w:ascii="Times New Roman" w:hAnsi="Times New Roman" w:cs="Times New Roman"/>
        </w:rPr>
        <w:t>d</w:t>
      </w:r>
      <w:r w:rsidRPr="00922FFB">
        <w:rPr>
          <w:rFonts w:ascii="Times New Roman" w:hAnsi="Times New Roman" w:cs="Times New Roman"/>
          <w:spacing w:val="8"/>
        </w:rPr>
        <w:t xml:space="preserve"> </w:t>
      </w:r>
      <w:r w:rsidRPr="00922FFB">
        <w:rPr>
          <w:rFonts w:ascii="Times New Roman" w:hAnsi="Times New Roman" w:cs="Times New Roman"/>
          <w:spacing w:val="7"/>
        </w:rPr>
        <w:t>Nat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spacing w:val="6"/>
        </w:rPr>
        <w:t>ns</w:t>
      </w:r>
      <w:r w:rsidRPr="00922FFB">
        <w:rPr>
          <w:rFonts w:ascii="Times New Roman" w:hAnsi="Times New Roman" w:cs="Times New Roman"/>
        </w:rPr>
        <w:t xml:space="preserve">, </w:t>
      </w:r>
      <w:r w:rsidRPr="00922FFB">
        <w:rPr>
          <w:rFonts w:ascii="Times New Roman" w:hAnsi="Times New Roman" w:cs="Times New Roman"/>
          <w:b/>
          <w:bCs/>
          <w:color w:val="FF0000"/>
          <w:spacing w:val="5"/>
        </w:rPr>
        <w:t>in particular “to maintain international peace and security, and to that end, to take effective collective measures for the prevention and removal of threats to the peace”, and “refrain in their international relations from the threat or use of force against the territorial integrity or political independence of any state, or in any other manner inconsistent with the Purposes of the United Nations,”</w:t>
      </w:r>
    </w:p>
    <w:p w:rsidR="00922FFB" w:rsidRPr="00922FFB" w:rsidRDefault="00922FFB" w:rsidP="00DC49D2">
      <w:pPr>
        <w:widowControl w:val="0"/>
        <w:spacing w:after="120" w:line="20" w:lineRule="atLeast"/>
        <w:ind w:firstLine="346"/>
        <w:jc w:val="both"/>
        <w:rPr>
          <w:rFonts w:ascii="Times New Roman" w:hAnsi="Times New Roman" w:cs="Times New Roman"/>
        </w:rPr>
      </w:pPr>
      <w:r w:rsidRPr="00922FFB">
        <w:rPr>
          <w:rFonts w:ascii="Times New Roman" w:hAnsi="Times New Roman" w:cs="Times New Roman"/>
          <w:i/>
          <w:spacing w:val="8"/>
        </w:rPr>
        <w:t xml:space="preserve">PP 8 </w:t>
      </w:r>
      <w:r w:rsidRPr="00922FFB">
        <w:rPr>
          <w:rFonts w:ascii="Times New Roman" w:hAnsi="Times New Roman" w:cs="Times New Roman"/>
          <w:i/>
          <w:strike/>
          <w:spacing w:val="8"/>
          <w:highlight w:val="yellow"/>
        </w:rPr>
        <w:t>B</w:t>
      </w:r>
      <w:r w:rsidRPr="00922FFB">
        <w:rPr>
          <w:rFonts w:ascii="Times New Roman" w:hAnsi="Times New Roman" w:cs="Times New Roman"/>
          <w:i/>
          <w:strike/>
          <w:spacing w:val="5"/>
          <w:highlight w:val="yellow"/>
        </w:rPr>
        <w:t>e</w:t>
      </w:r>
      <w:r w:rsidRPr="00922FFB">
        <w:rPr>
          <w:rFonts w:ascii="Times New Roman" w:hAnsi="Times New Roman" w:cs="Times New Roman"/>
          <w:i/>
          <w:strike/>
          <w:spacing w:val="8"/>
          <w:highlight w:val="yellow"/>
        </w:rPr>
        <w:t>a</w:t>
      </w:r>
      <w:r w:rsidRPr="00922FFB">
        <w:rPr>
          <w:rFonts w:ascii="Times New Roman" w:hAnsi="Times New Roman" w:cs="Times New Roman"/>
          <w:i/>
          <w:strike/>
          <w:spacing w:val="6"/>
          <w:highlight w:val="yellow"/>
        </w:rPr>
        <w:t>r</w:t>
      </w:r>
      <w:r w:rsidRPr="00922FFB">
        <w:rPr>
          <w:rFonts w:ascii="Times New Roman" w:hAnsi="Times New Roman" w:cs="Times New Roman"/>
          <w:i/>
          <w:strike/>
          <w:spacing w:val="4"/>
          <w:highlight w:val="yellow"/>
        </w:rPr>
        <w:t>i</w:t>
      </w:r>
      <w:r w:rsidRPr="00922FFB">
        <w:rPr>
          <w:rFonts w:ascii="Times New Roman" w:hAnsi="Times New Roman" w:cs="Times New Roman"/>
          <w:i/>
          <w:strike/>
          <w:spacing w:val="8"/>
          <w:highlight w:val="yellow"/>
        </w:rPr>
        <w:t>n</w:t>
      </w:r>
      <w:r w:rsidRPr="00922FFB">
        <w:rPr>
          <w:rFonts w:ascii="Times New Roman" w:hAnsi="Times New Roman" w:cs="Times New Roman"/>
          <w:i/>
          <w:strike/>
          <w:highlight w:val="yellow"/>
        </w:rPr>
        <w:t>g</w:t>
      </w:r>
      <w:r w:rsidRPr="00922FFB">
        <w:rPr>
          <w:rFonts w:ascii="Times New Roman" w:hAnsi="Times New Roman" w:cs="Times New Roman"/>
          <w:i/>
          <w:strike/>
          <w:spacing w:val="9"/>
          <w:highlight w:val="yellow"/>
        </w:rPr>
        <w:t xml:space="preserve"> </w:t>
      </w:r>
      <w:r w:rsidRPr="00922FFB">
        <w:rPr>
          <w:rFonts w:ascii="Times New Roman" w:hAnsi="Times New Roman" w:cs="Times New Roman"/>
          <w:i/>
          <w:strike/>
          <w:spacing w:val="4"/>
          <w:highlight w:val="yellow"/>
        </w:rPr>
        <w:t>i</w:t>
      </w:r>
      <w:r w:rsidRPr="00922FFB">
        <w:rPr>
          <w:rFonts w:ascii="Times New Roman" w:hAnsi="Times New Roman" w:cs="Times New Roman"/>
          <w:i/>
          <w:strike/>
          <w:highlight w:val="yellow"/>
        </w:rPr>
        <w:t>n</w:t>
      </w:r>
      <w:r w:rsidRPr="00922FFB">
        <w:rPr>
          <w:rFonts w:ascii="Times New Roman" w:hAnsi="Times New Roman" w:cs="Times New Roman"/>
          <w:i/>
          <w:strike/>
          <w:spacing w:val="11"/>
          <w:highlight w:val="yellow"/>
        </w:rPr>
        <w:t xml:space="preserve"> </w:t>
      </w:r>
      <w:r w:rsidRPr="00922FFB">
        <w:rPr>
          <w:rFonts w:ascii="Times New Roman" w:hAnsi="Times New Roman" w:cs="Times New Roman"/>
          <w:i/>
          <w:strike/>
          <w:spacing w:val="7"/>
          <w:highlight w:val="yellow"/>
        </w:rPr>
        <w:t>mi</w:t>
      </w:r>
      <w:r w:rsidRPr="00922FFB">
        <w:rPr>
          <w:rFonts w:ascii="Times New Roman" w:hAnsi="Times New Roman" w:cs="Times New Roman"/>
          <w:i/>
          <w:strike/>
          <w:spacing w:val="8"/>
          <w:highlight w:val="yellow"/>
        </w:rPr>
        <w:t>n</w:t>
      </w:r>
      <w:r w:rsidRPr="00922FFB">
        <w:rPr>
          <w:rFonts w:ascii="Times New Roman" w:hAnsi="Times New Roman" w:cs="Times New Roman"/>
          <w:i/>
          <w:strike/>
          <w:highlight w:val="yellow"/>
        </w:rPr>
        <w:t>d</w:t>
      </w:r>
      <w:r w:rsidRPr="00922FFB">
        <w:rPr>
          <w:rFonts w:ascii="Times New Roman" w:hAnsi="Times New Roman" w:cs="Times New Roman"/>
          <w:i/>
          <w:spacing w:val="9"/>
        </w:rPr>
        <w:t xml:space="preserve"> </w:t>
      </w:r>
      <w:r w:rsidRPr="00922FFB">
        <w:rPr>
          <w:rFonts w:ascii="Times New Roman" w:hAnsi="Times New Roman" w:cs="Times New Roman"/>
          <w:b/>
          <w:bCs/>
          <w:i/>
          <w:color w:val="FF0000"/>
          <w:spacing w:val="9"/>
        </w:rPr>
        <w:t>Recognizing</w:t>
      </w:r>
      <w:r w:rsidRPr="00922FFB">
        <w:rPr>
          <w:rFonts w:ascii="Times New Roman" w:hAnsi="Times New Roman" w:cs="Times New Roman"/>
          <w:i/>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7"/>
        </w:rPr>
        <w:t>a</w:t>
      </w:r>
      <w:r w:rsidRPr="00922FFB">
        <w:rPr>
          <w:rFonts w:ascii="Times New Roman" w:hAnsi="Times New Roman" w:cs="Times New Roman"/>
        </w:rPr>
        <w:t>t</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b/>
          <w:bCs/>
          <w:color w:val="FF0000"/>
          <w:spacing w:val="10"/>
        </w:rPr>
        <w:t>complete and effective</w:t>
      </w:r>
      <w:r w:rsidRPr="00922FFB">
        <w:rPr>
          <w:rFonts w:ascii="Times New Roman" w:hAnsi="Times New Roman" w:cs="Times New Roman"/>
          <w:spacing w:val="10"/>
        </w:rPr>
        <w:t xml:space="preserve"> </w:t>
      </w:r>
      <w:r w:rsidRPr="00922FFB">
        <w:rPr>
          <w:rFonts w:ascii="Times New Roman" w:hAnsi="Times New Roman" w:cs="Times New Roman"/>
          <w:spacing w:val="6"/>
        </w:rPr>
        <w:t>p</w:t>
      </w:r>
      <w:r w:rsidRPr="00922FFB">
        <w:rPr>
          <w:rFonts w:ascii="Times New Roman" w:hAnsi="Times New Roman" w:cs="Times New Roman"/>
          <w:spacing w:val="5"/>
        </w:rPr>
        <w:t>r</w:t>
      </w:r>
      <w:r w:rsidRPr="00922FFB">
        <w:rPr>
          <w:rFonts w:ascii="Times New Roman" w:hAnsi="Times New Roman" w:cs="Times New Roman"/>
          <w:spacing w:val="8"/>
        </w:rPr>
        <w:t>o</w:t>
      </w:r>
      <w:r w:rsidRPr="00922FFB">
        <w:rPr>
          <w:rFonts w:ascii="Times New Roman" w:hAnsi="Times New Roman" w:cs="Times New Roman"/>
          <w:spacing w:val="6"/>
        </w:rPr>
        <w:t>h</w:t>
      </w:r>
      <w:r w:rsidRPr="00922FFB">
        <w:rPr>
          <w:rFonts w:ascii="Times New Roman" w:hAnsi="Times New Roman" w:cs="Times New Roman"/>
          <w:spacing w:val="7"/>
        </w:rPr>
        <w:t>i</w:t>
      </w:r>
      <w:r w:rsidRPr="00922FFB">
        <w:rPr>
          <w:rFonts w:ascii="Times New Roman" w:hAnsi="Times New Roman" w:cs="Times New Roman"/>
          <w:spacing w:val="6"/>
        </w:rPr>
        <w:t>b</w:t>
      </w:r>
      <w:r w:rsidRPr="00922FFB">
        <w:rPr>
          <w:rFonts w:ascii="Times New Roman" w:hAnsi="Times New Roman" w:cs="Times New Roman"/>
          <w:spacing w:val="7"/>
        </w:rPr>
        <w:t>i</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2"/>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6"/>
        </w:rPr>
        <w:t>nu</w:t>
      </w:r>
      <w:r w:rsidRPr="00922FFB">
        <w:rPr>
          <w:rFonts w:ascii="Times New Roman" w:hAnsi="Times New Roman" w:cs="Times New Roman"/>
          <w:spacing w:val="7"/>
        </w:rPr>
        <w:t>cle</w:t>
      </w:r>
      <w:r w:rsidRPr="00922FFB">
        <w:rPr>
          <w:rFonts w:ascii="Times New Roman" w:hAnsi="Times New Roman" w:cs="Times New Roman"/>
          <w:spacing w:val="5"/>
        </w:rPr>
        <w:t>a</w:t>
      </w:r>
      <w:r w:rsidRPr="00922FFB">
        <w:rPr>
          <w:rFonts w:ascii="Times New Roman" w:hAnsi="Times New Roman" w:cs="Times New Roman"/>
        </w:rPr>
        <w:t>r</w:t>
      </w:r>
      <w:r w:rsidRPr="00922FFB">
        <w:rPr>
          <w:rFonts w:ascii="Times New Roman" w:hAnsi="Times New Roman" w:cs="Times New Roman"/>
          <w:spacing w:val="12"/>
        </w:rPr>
        <w:t xml:space="preserve"> </w:t>
      </w:r>
      <w:r w:rsidRPr="00922FFB">
        <w:rPr>
          <w:rFonts w:ascii="Times New Roman" w:hAnsi="Times New Roman" w:cs="Times New Roman"/>
          <w:spacing w:val="2"/>
        </w:rPr>
        <w:t>w</w:t>
      </w:r>
      <w:r w:rsidRPr="00922FFB">
        <w:rPr>
          <w:rFonts w:ascii="Times New Roman" w:hAnsi="Times New Roman" w:cs="Times New Roman"/>
          <w:spacing w:val="7"/>
        </w:rPr>
        <w:t>ea</w:t>
      </w:r>
      <w:r w:rsidRPr="00922FFB">
        <w:rPr>
          <w:rFonts w:ascii="Times New Roman" w:hAnsi="Times New Roman" w:cs="Times New Roman"/>
          <w:spacing w:val="8"/>
        </w:rPr>
        <w:t>po</w:t>
      </w:r>
      <w:r w:rsidRPr="00922FFB">
        <w:rPr>
          <w:rFonts w:ascii="Times New Roman" w:hAnsi="Times New Roman" w:cs="Times New Roman"/>
          <w:spacing w:val="6"/>
        </w:rPr>
        <w:t>n</w:t>
      </w:r>
      <w:r w:rsidRPr="00922FFB">
        <w:rPr>
          <w:rFonts w:ascii="Times New Roman" w:hAnsi="Times New Roman" w:cs="Times New Roman"/>
        </w:rPr>
        <w:t xml:space="preserve">s </w:t>
      </w:r>
      <w:r w:rsidRPr="00922FFB">
        <w:rPr>
          <w:rFonts w:ascii="Times New Roman" w:hAnsi="Times New Roman" w:cs="Times New Roman"/>
          <w:spacing w:val="5"/>
        </w:rPr>
        <w:t>w</w:t>
      </w:r>
      <w:r w:rsidRPr="00922FFB">
        <w:rPr>
          <w:rFonts w:ascii="Times New Roman" w:hAnsi="Times New Roman" w:cs="Times New Roman"/>
          <w:spacing w:val="11"/>
        </w:rPr>
        <w:t>o</w:t>
      </w:r>
      <w:r w:rsidRPr="00922FFB">
        <w:rPr>
          <w:rFonts w:ascii="Times New Roman" w:hAnsi="Times New Roman" w:cs="Times New Roman"/>
          <w:spacing w:val="6"/>
        </w:rPr>
        <w:t>u</w:t>
      </w:r>
      <w:r w:rsidRPr="00922FFB">
        <w:rPr>
          <w:rFonts w:ascii="Times New Roman" w:hAnsi="Times New Roman" w:cs="Times New Roman"/>
          <w:spacing w:val="7"/>
        </w:rPr>
        <w:t>l</w:t>
      </w:r>
      <w:r w:rsidRPr="00922FFB">
        <w:rPr>
          <w:rFonts w:ascii="Times New Roman" w:hAnsi="Times New Roman" w:cs="Times New Roman"/>
        </w:rPr>
        <w:t>d</w:t>
      </w:r>
      <w:r w:rsidRPr="00922FFB">
        <w:rPr>
          <w:rFonts w:ascii="Times New Roman" w:hAnsi="Times New Roman" w:cs="Times New Roman"/>
          <w:spacing w:val="6"/>
        </w:rPr>
        <w:t xml:space="preserve"> </w:t>
      </w:r>
      <w:r w:rsidRPr="00922FFB">
        <w:rPr>
          <w:rFonts w:ascii="Times New Roman" w:hAnsi="Times New Roman" w:cs="Times New Roman"/>
          <w:spacing w:val="8"/>
        </w:rPr>
        <w:t>b</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n</w:t>
      </w:r>
      <w:r w:rsidRPr="00922FFB">
        <w:rPr>
          <w:rFonts w:ascii="Times New Roman" w:hAnsi="Times New Roman" w:cs="Times New Roman"/>
          <w:strike/>
          <w:spacing w:val="9"/>
          <w:highlight w:val="yellow"/>
        </w:rPr>
        <w:t xml:space="preserve"> i</w:t>
      </w:r>
      <w:r w:rsidRPr="00922FFB">
        <w:rPr>
          <w:rFonts w:ascii="Times New Roman" w:hAnsi="Times New Roman" w:cs="Times New Roman"/>
          <w:strike/>
          <w:spacing w:val="3"/>
          <w:highlight w:val="yellow"/>
        </w:rPr>
        <w:t>m</w:t>
      </w:r>
      <w:r w:rsidRPr="00922FFB">
        <w:rPr>
          <w:rFonts w:ascii="Times New Roman" w:hAnsi="Times New Roman" w:cs="Times New Roman"/>
          <w:strike/>
          <w:spacing w:val="8"/>
          <w:highlight w:val="yellow"/>
        </w:rPr>
        <w:t>por</w:t>
      </w:r>
      <w:r w:rsidRPr="00922FFB">
        <w:rPr>
          <w:rFonts w:ascii="Times New Roman" w:hAnsi="Times New Roman" w:cs="Times New Roman"/>
          <w:strike/>
          <w:spacing w:val="4"/>
          <w:highlight w:val="yellow"/>
        </w:rPr>
        <w:t>t</w:t>
      </w:r>
      <w:r w:rsidRPr="00922FFB">
        <w:rPr>
          <w:rFonts w:ascii="Times New Roman" w:hAnsi="Times New Roman" w:cs="Times New Roman"/>
          <w:strike/>
          <w:spacing w:val="7"/>
          <w:highlight w:val="yellow"/>
        </w:rPr>
        <w:t>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 xml:space="preserve">t </w:t>
      </w:r>
      <w:r w:rsidRPr="00922FFB">
        <w:rPr>
          <w:rFonts w:ascii="Times New Roman" w:hAnsi="Times New Roman" w:cs="Times New Roman"/>
          <w:strike/>
          <w:spacing w:val="5"/>
          <w:highlight w:val="yellow"/>
        </w:rPr>
        <w:t>c</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t</w:t>
      </w:r>
      <w:r w:rsidRPr="00922FFB">
        <w:rPr>
          <w:rFonts w:ascii="Times New Roman" w:hAnsi="Times New Roman" w:cs="Times New Roman"/>
          <w:strike/>
          <w:spacing w:val="5"/>
          <w:highlight w:val="yellow"/>
        </w:rPr>
        <w:t>r</w:t>
      </w:r>
      <w:r w:rsidRPr="00922FFB">
        <w:rPr>
          <w:rFonts w:ascii="Times New Roman" w:hAnsi="Times New Roman" w:cs="Times New Roman"/>
          <w:strike/>
          <w:spacing w:val="7"/>
          <w:highlight w:val="yellow"/>
        </w:rPr>
        <w:t>i</w:t>
      </w:r>
      <w:r w:rsidRPr="00922FFB">
        <w:rPr>
          <w:rFonts w:ascii="Times New Roman" w:hAnsi="Times New Roman" w:cs="Times New Roman"/>
          <w:strike/>
          <w:spacing w:val="8"/>
          <w:highlight w:val="yellow"/>
        </w:rPr>
        <w:t>b</w:t>
      </w:r>
      <w:r w:rsidRPr="00922FFB">
        <w:rPr>
          <w:rFonts w:ascii="Times New Roman" w:hAnsi="Times New Roman" w:cs="Times New Roman"/>
          <w:strike/>
          <w:spacing w:val="6"/>
          <w:highlight w:val="yellow"/>
        </w:rPr>
        <w:t>u</w:t>
      </w:r>
      <w:r w:rsidRPr="00922FFB">
        <w:rPr>
          <w:rFonts w:ascii="Times New Roman" w:hAnsi="Times New Roman" w:cs="Times New Roman"/>
          <w:strike/>
          <w:spacing w:val="4"/>
          <w:highlight w:val="yellow"/>
        </w:rPr>
        <w:t>t</w:t>
      </w:r>
      <w:r w:rsidRPr="00922FFB">
        <w:rPr>
          <w:rFonts w:ascii="Times New Roman" w:hAnsi="Times New Roman" w:cs="Times New Roman"/>
          <w:strike/>
          <w:spacing w:val="7"/>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n</w:t>
      </w:r>
      <w:r w:rsidRPr="00922FFB">
        <w:rPr>
          <w:rFonts w:ascii="Times New Roman" w:hAnsi="Times New Roman" w:cs="Times New Roman"/>
          <w:spacing w:val="1"/>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11"/>
          <w:highlight w:val="yellow"/>
        </w:rPr>
        <w:t>o</w:t>
      </w:r>
      <w:r w:rsidRPr="00922FFB">
        <w:rPr>
          <w:rFonts w:ascii="Times New Roman" w:hAnsi="Times New Roman" w:cs="Times New Roman"/>
          <w:strike/>
          <w:spacing w:val="2"/>
          <w:highlight w:val="yellow"/>
        </w:rPr>
        <w:t>w</w:t>
      </w:r>
      <w:r w:rsidRPr="00922FFB">
        <w:rPr>
          <w:rFonts w:ascii="Times New Roman" w:hAnsi="Times New Roman" w:cs="Times New Roman"/>
          <w:strike/>
          <w:spacing w:val="7"/>
          <w:highlight w:val="yellow"/>
        </w:rPr>
        <w:t>a</w:t>
      </w:r>
      <w:r w:rsidRPr="00922FFB">
        <w:rPr>
          <w:rFonts w:ascii="Times New Roman" w:hAnsi="Times New Roman" w:cs="Times New Roman"/>
          <w:strike/>
          <w:spacing w:val="8"/>
          <w:highlight w:val="yellow"/>
        </w:rPr>
        <w:t>rd</w:t>
      </w:r>
      <w:r w:rsidRPr="00922FFB">
        <w:rPr>
          <w:rFonts w:ascii="Times New Roman" w:hAnsi="Times New Roman" w:cs="Times New Roman"/>
          <w:strike/>
          <w:highlight w:val="yellow"/>
        </w:rPr>
        <w:t>s</w:t>
      </w:r>
      <w:r w:rsidRPr="00922FFB">
        <w:rPr>
          <w:rFonts w:ascii="Times New Roman" w:hAnsi="Times New Roman" w:cs="Times New Roman"/>
          <w:b/>
          <w:bCs/>
          <w:color w:val="FF0000"/>
          <w:spacing w:val="1"/>
        </w:rPr>
        <w:t xml:space="preserve"> a necessary step</w:t>
      </w:r>
      <w:r w:rsidRPr="00922FFB">
        <w:rPr>
          <w:rFonts w:ascii="Times New Roman" w:hAnsi="Times New Roman" w:cs="Times New Roman"/>
          <w:spacing w:val="1"/>
        </w:rPr>
        <w:t xml:space="preserve"> </w:t>
      </w:r>
      <w:r w:rsidRPr="00922FFB">
        <w:rPr>
          <w:rFonts w:ascii="Times New Roman" w:hAnsi="Times New Roman" w:cs="Times New Roman"/>
          <w:b/>
          <w:bCs/>
          <w:color w:val="FF0000"/>
          <w:spacing w:val="5"/>
        </w:rPr>
        <w:t>in</w:t>
      </w:r>
      <w:r w:rsidRPr="00922FFB">
        <w:rPr>
          <w:rFonts w:ascii="Times New Roman" w:hAnsi="Times New Roman" w:cs="Times New Roman"/>
          <w:spacing w:val="5"/>
        </w:rPr>
        <w:t xml:space="preserve"> </w:t>
      </w:r>
      <w:r w:rsidRPr="00922FFB">
        <w:rPr>
          <w:rFonts w:ascii="Times New Roman" w:hAnsi="Times New Roman" w:cs="Times New Roman"/>
          <w:b/>
          <w:bCs/>
          <w:color w:val="FF0000"/>
        </w:rPr>
        <w:t>achieving</w:t>
      </w:r>
      <w:r w:rsidRPr="00922FFB">
        <w:rPr>
          <w:rFonts w:ascii="Times New Roman" w:hAnsi="Times New Roman" w:cs="Times New Roman"/>
          <w:spacing w:val="5"/>
        </w:rPr>
        <w:t xml:space="preserve"> c</w:t>
      </w:r>
      <w:r w:rsidRPr="00922FFB">
        <w:rPr>
          <w:rFonts w:ascii="Times New Roman" w:hAnsi="Times New Roman" w:cs="Times New Roman"/>
          <w:spacing w:val="11"/>
        </w:rPr>
        <w:t>o</w:t>
      </w:r>
      <w:r w:rsidRPr="00922FFB">
        <w:rPr>
          <w:rFonts w:ascii="Times New Roman" w:hAnsi="Times New Roman" w:cs="Times New Roman"/>
          <w:spacing w:val="3"/>
        </w:rPr>
        <w:t>m</w:t>
      </w:r>
      <w:r w:rsidRPr="00922FFB">
        <w:rPr>
          <w:rFonts w:ascii="Times New Roman" w:hAnsi="Times New Roman" w:cs="Times New Roman"/>
          <w:spacing w:val="8"/>
        </w:rPr>
        <w:t>pr</w:t>
      </w:r>
      <w:r w:rsidRPr="00922FFB">
        <w:rPr>
          <w:rFonts w:ascii="Times New Roman" w:hAnsi="Times New Roman" w:cs="Times New Roman"/>
          <w:spacing w:val="7"/>
        </w:rPr>
        <w:t>e</w:t>
      </w:r>
      <w:r w:rsidRPr="00922FFB">
        <w:rPr>
          <w:rFonts w:ascii="Times New Roman" w:hAnsi="Times New Roman" w:cs="Times New Roman"/>
          <w:spacing w:val="6"/>
        </w:rPr>
        <w:t>h</w:t>
      </w:r>
      <w:r w:rsidRPr="00922FFB">
        <w:rPr>
          <w:rFonts w:ascii="Times New Roman" w:hAnsi="Times New Roman" w:cs="Times New Roman"/>
          <w:spacing w:val="7"/>
        </w:rPr>
        <w:t>e</w:t>
      </w:r>
      <w:r w:rsidRPr="00922FFB">
        <w:rPr>
          <w:rFonts w:ascii="Times New Roman" w:hAnsi="Times New Roman" w:cs="Times New Roman"/>
          <w:spacing w:val="6"/>
        </w:rPr>
        <w:t>ns</w:t>
      </w:r>
      <w:r w:rsidRPr="00922FFB">
        <w:rPr>
          <w:rFonts w:ascii="Times New Roman" w:hAnsi="Times New Roman" w:cs="Times New Roman"/>
          <w:spacing w:val="7"/>
        </w:rPr>
        <w:t>i</w:t>
      </w:r>
      <w:r w:rsidRPr="00922FFB">
        <w:rPr>
          <w:rFonts w:ascii="Times New Roman" w:hAnsi="Times New Roman" w:cs="Times New Roman"/>
          <w:spacing w:val="6"/>
        </w:rPr>
        <w:t>v</w:t>
      </w:r>
      <w:r w:rsidRPr="00922FFB">
        <w:rPr>
          <w:rFonts w:ascii="Times New Roman" w:hAnsi="Times New Roman" w:cs="Times New Roman"/>
        </w:rPr>
        <w:t>e</w:t>
      </w:r>
      <w:r w:rsidRPr="00922FFB">
        <w:rPr>
          <w:rFonts w:ascii="Times New Roman" w:hAnsi="Times New Roman" w:cs="Times New Roman"/>
          <w:spacing w:val="3"/>
        </w:rPr>
        <w:t xml:space="preserve"> </w:t>
      </w:r>
      <w:r w:rsidRPr="00922FFB">
        <w:rPr>
          <w:rFonts w:ascii="Times New Roman" w:hAnsi="Times New Roman" w:cs="Times New Roman"/>
          <w:spacing w:val="6"/>
        </w:rPr>
        <w:t>nu</w:t>
      </w:r>
      <w:r w:rsidRPr="00922FFB">
        <w:rPr>
          <w:rFonts w:ascii="Times New Roman" w:hAnsi="Times New Roman" w:cs="Times New Roman"/>
          <w:spacing w:val="7"/>
        </w:rPr>
        <w:t>cl</w:t>
      </w:r>
      <w:r w:rsidRPr="00922FFB">
        <w:rPr>
          <w:rFonts w:ascii="Times New Roman" w:hAnsi="Times New Roman" w:cs="Times New Roman"/>
          <w:spacing w:val="5"/>
        </w:rPr>
        <w:t>e</w:t>
      </w:r>
      <w:r w:rsidRPr="00922FFB">
        <w:rPr>
          <w:rFonts w:ascii="Times New Roman" w:hAnsi="Times New Roman" w:cs="Times New Roman"/>
          <w:spacing w:val="7"/>
        </w:rPr>
        <w:t>a</w:t>
      </w:r>
      <w:r w:rsidRPr="00922FFB">
        <w:rPr>
          <w:rFonts w:ascii="Times New Roman" w:hAnsi="Times New Roman" w:cs="Times New Roman"/>
        </w:rPr>
        <w:t>r</w:t>
      </w:r>
      <w:r w:rsidRPr="00922FFB">
        <w:rPr>
          <w:rFonts w:ascii="Times New Roman" w:hAnsi="Times New Roman" w:cs="Times New Roman"/>
          <w:spacing w:val="4"/>
        </w:rPr>
        <w:t xml:space="preserve"> </w:t>
      </w:r>
      <w:r w:rsidRPr="00922FFB">
        <w:rPr>
          <w:rFonts w:ascii="Times New Roman" w:hAnsi="Times New Roman" w:cs="Times New Roman"/>
          <w:spacing w:val="8"/>
        </w:rPr>
        <w:t>d</w:t>
      </w:r>
      <w:r w:rsidRPr="00922FFB">
        <w:rPr>
          <w:rFonts w:ascii="Times New Roman" w:hAnsi="Times New Roman" w:cs="Times New Roman"/>
          <w:spacing w:val="7"/>
        </w:rPr>
        <w:t>i</w:t>
      </w:r>
      <w:r w:rsidRPr="00922FFB">
        <w:rPr>
          <w:rFonts w:ascii="Times New Roman" w:hAnsi="Times New Roman" w:cs="Times New Roman"/>
          <w:spacing w:val="6"/>
        </w:rPr>
        <w:t>s</w:t>
      </w:r>
      <w:r w:rsidRPr="00922FFB">
        <w:rPr>
          <w:rFonts w:ascii="Times New Roman" w:hAnsi="Times New Roman" w:cs="Times New Roman"/>
          <w:spacing w:val="5"/>
        </w:rPr>
        <w:t>a</w:t>
      </w:r>
      <w:r w:rsidRPr="00922FFB">
        <w:rPr>
          <w:rFonts w:ascii="Times New Roman" w:hAnsi="Times New Roman" w:cs="Times New Roman"/>
          <w:spacing w:val="10"/>
        </w:rPr>
        <w:t>r</w:t>
      </w:r>
      <w:r w:rsidRPr="00922FFB">
        <w:rPr>
          <w:rFonts w:ascii="Times New Roman" w:hAnsi="Times New Roman" w:cs="Times New Roman"/>
          <w:spacing w:val="3"/>
        </w:rPr>
        <w:t>m</w:t>
      </w:r>
      <w:r w:rsidRPr="00922FFB">
        <w:rPr>
          <w:rFonts w:ascii="Times New Roman" w:hAnsi="Times New Roman" w:cs="Times New Roman"/>
          <w:spacing w:val="10"/>
        </w:rPr>
        <w:t>a</w:t>
      </w:r>
      <w:r w:rsidRPr="00922FFB">
        <w:rPr>
          <w:rFonts w:ascii="Times New Roman" w:hAnsi="Times New Roman" w:cs="Times New Roman"/>
          <w:spacing w:val="6"/>
        </w:rPr>
        <w:t>m</w:t>
      </w:r>
      <w:r w:rsidRPr="00922FFB">
        <w:rPr>
          <w:rFonts w:ascii="Times New Roman" w:hAnsi="Times New Roman" w:cs="Times New Roman"/>
          <w:spacing w:val="10"/>
        </w:rPr>
        <w:t>e</w:t>
      </w:r>
      <w:r w:rsidRPr="00922FFB">
        <w:rPr>
          <w:rFonts w:ascii="Times New Roman" w:hAnsi="Times New Roman" w:cs="Times New Roman"/>
          <w:spacing w:val="6"/>
        </w:rPr>
        <w:t>n</w:t>
      </w:r>
      <w:r w:rsidRPr="00922FFB">
        <w:rPr>
          <w:rFonts w:ascii="Times New Roman" w:hAnsi="Times New Roman" w:cs="Times New Roman"/>
          <w:spacing w:val="4"/>
        </w:rPr>
        <w:t xml:space="preserve">t </w:t>
      </w:r>
      <w:r w:rsidRPr="00922FFB">
        <w:rPr>
          <w:rFonts w:ascii="Times New Roman" w:hAnsi="Times New Roman" w:cs="Times New Roman"/>
          <w:b/>
          <w:bCs/>
          <w:color w:val="FF0000"/>
          <w:spacing w:val="4"/>
        </w:rPr>
        <w:t>and maintaining a world free of nuclear weapons</w:t>
      </w:r>
      <w:r w:rsidRPr="00922FFB">
        <w:rPr>
          <w:rFonts w:ascii="Times New Roman" w:hAnsi="Times New Roman" w:cs="Times New Roman"/>
        </w:rPr>
        <w:t>,</w:t>
      </w:r>
    </w:p>
    <w:p w:rsidR="00922FFB" w:rsidRPr="00922FFB" w:rsidRDefault="00922FFB" w:rsidP="00DC49D2">
      <w:pPr>
        <w:widowControl w:val="0"/>
        <w:spacing w:after="120" w:line="20" w:lineRule="atLeast"/>
        <w:ind w:firstLine="346"/>
        <w:jc w:val="both"/>
        <w:rPr>
          <w:rFonts w:ascii="Times New Roman" w:hAnsi="Times New Roman" w:cs="Times New Roman"/>
          <w:strike/>
        </w:rPr>
      </w:pPr>
      <w:r w:rsidRPr="00922FFB">
        <w:rPr>
          <w:rFonts w:ascii="Times New Roman" w:hAnsi="Times New Roman" w:cs="Times New Roman"/>
          <w:i/>
          <w:spacing w:val="6"/>
        </w:rPr>
        <w:t>PP9 S</w:t>
      </w:r>
      <w:r w:rsidRPr="00922FFB">
        <w:rPr>
          <w:rFonts w:ascii="Times New Roman" w:hAnsi="Times New Roman" w:cs="Times New Roman"/>
          <w:i/>
          <w:spacing w:val="7"/>
        </w:rPr>
        <w:t>t</w:t>
      </w:r>
      <w:r w:rsidRPr="00922FFB">
        <w:rPr>
          <w:rFonts w:ascii="Times New Roman" w:hAnsi="Times New Roman" w:cs="Times New Roman"/>
          <w:i/>
          <w:spacing w:val="-1"/>
        </w:rPr>
        <w:t>r</w:t>
      </w:r>
      <w:r w:rsidRPr="00922FFB">
        <w:rPr>
          <w:rFonts w:ascii="Times New Roman" w:hAnsi="Times New Roman" w:cs="Times New Roman"/>
          <w:i/>
          <w:spacing w:val="7"/>
        </w:rPr>
        <w:t>e</w:t>
      </w:r>
      <w:r w:rsidRPr="00922FFB">
        <w:rPr>
          <w:rFonts w:ascii="Times New Roman" w:hAnsi="Times New Roman" w:cs="Times New Roman"/>
          <w:i/>
          <w:spacing w:val="6"/>
        </w:rPr>
        <w:t>s</w:t>
      </w:r>
      <w:r w:rsidRPr="00922FFB">
        <w:rPr>
          <w:rFonts w:ascii="Times New Roman" w:hAnsi="Times New Roman" w:cs="Times New Roman"/>
          <w:i/>
          <w:spacing w:val="4"/>
        </w:rPr>
        <w:t>s</w:t>
      </w:r>
      <w:r w:rsidRPr="00922FFB">
        <w:rPr>
          <w:rFonts w:ascii="Times New Roman" w:hAnsi="Times New Roman" w:cs="Times New Roman"/>
          <w:i/>
          <w:spacing w:val="7"/>
        </w:rPr>
        <w:t>i</w:t>
      </w:r>
      <w:r w:rsidRPr="00922FFB">
        <w:rPr>
          <w:rFonts w:ascii="Times New Roman" w:hAnsi="Times New Roman" w:cs="Times New Roman"/>
          <w:i/>
          <w:spacing w:val="6"/>
        </w:rPr>
        <w:t>n</w:t>
      </w:r>
      <w:r w:rsidRPr="00922FFB">
        <w:rPr>
          <w:rFonts w:ascii="Times New Roman" w:hAnsi="Times New Roman" w:cs="Times New Roman"/>
          <w:i/>
        </w:rPr>
        <w:t>g</w:t>
      </w:r>
      <w:r w:rsidRPr="00922FFB">
        <w:rPr>
          <w:rFonts w:ascii="Times New Roman" w:hAnsi="Times New Roman" w:cs="Times New Roman"/>
          <w:i/>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6"/>
        </w:rPr>
        <w:t>u</w:t>
      </w:r>
      <w:r w:rsidRPr="00922FFB">
        <w:rPr>
          <w:rFonts w:ascii="Times New Roman" w:hAnsi="Times New Roman" w:cs="Times New Roman"/>
          <w:spacing w:val="5"/>
        </w:rPr>
        <w:t>r</w:t>
      </w:r>
      <w:r w:rsidRPr="00922FFB">
        <w:rPr>
          <w:rFonts w:ascii="Times New Roman" w:hAnsi="Times New Roman" w:cs="Times New Roman"/>
          <w:spacing w:val="6"/>
        </w:rPr>
        <w:t>g</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rPr>
        <w:t>t</w:t>
      </w:r>
      <w:r w:rsidRPr="00922FFB">
        <w:rPr>
          <w:rFonts w:ascii="Times New Roman" w:hAnsi="Times New Roman" w:cs="Times New Roman"/>
          <w:spacing w:val="7"/>
        </w:rPr>
        <w:t xml:space="preserve"> </w:t>
      </w:r>
      <w:r w:rsidRPr="00922FFB">
        <w:rPr>
          <w:rFonts w:ascii="Times New Roman" w:hAnsi="Times New Roman" w:cs="Times New Roman"/>
          <w:spacing w:val="6"/>
        </w:rPr>
        <w:t>n</w:t>
      </w:r>
      <w:r w:rsidRPr="00922FFB">
        <w:rPr>
          <w:rFonts w:ascii="Times New Roman" w:hAnsi="Times New Roman" w:cs="Times New Roman"/>
          <w:spacing w:val="7"/>
        </w:rPr>
        <w:t>ee</w:t>
      </w:r>
      <w:r w:rsidRPr="00922FFB">
        <w:rPr>
          <w:rFonts w:ascii="Times New Roman" w:hAnsi="Times New Roman" w:cs="Times New Roman"/>
        </w:rPr>
        <w:t>d</w:t>
      </w:r>
      <w:r w:rsidRPr="00922FFB">
        <w:rPr>
          <w:rFonts w:ascii="Times New Roman" w:hAnsi="Times New Roman" w:cs="Times New Roman"/>
          <w:spacing w:val="11"/>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b/>
          <w:bCs/>
          <w:color w:val="FF0000"/>
          <w:spacing w:val="11"/>
        </w:rPr>
        <w:t>take</w:t>
      </w:r>
      <w:r w:rsidRPr="00922FFB">
        <w:rPr>
          <w:rFonts w:ascii="Times New Roman" w:hAnsi="Times New Roman" w:cs="Times New Roman"/>
          <w:spacing w:val="11"/>
        </w:rPr>
        <w:t xml:space="preserve"> </w:t>
      </w:r>
      <w:r w:rsidRPr="00922FFB">
        <w:rPr>
          <w:rFonts w:ascii="Times New Roman" w:hAnsi="Times New Roman" w:cs="Times New Roman"/>
          <w:strike/>
          <w:spacing w:val="7"/>
          <w:highlight w:val="yellow"/>
        </w:rPr>
        <w:t>ac</w:t>
      </w:r>
      <w:r w:rsidRPr="00922FFB">
        <w:rPr>
          <w:rFonts w:ascii="Times New Roman" w:hAnsi="Times New Roman" w:cs="Times New Roman"/>
          <w:strike/>
          <w:spacing w:val="6"/>
          <w:highlight w:val="yellow"/>
        </w:rPr>
        <w:t>h</w:t>
      </w:r>
      <w:r w:rsidRPr="00922FFB">
        <w:rPr>
          <w:rFonts w:ascii="Times New Roman" w:hAnsi="Times New Roman" w:cs="Times New Roman"/>
          <w:strike/>
          <w:spacing w:val="4"/>
          <w:highlight w:val="yellow"/>
        </w:rPr>
        <w:t>i</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v</w:t>
      </w:r>
      <w:r w:rsidRPr="00922FFB">
        <w:rPr>
          <w:rFonts w:ascii="Times New Roman" w:hAnsi="Times New Roman" w:cs="Times New Roman"/>
          <w:strike/>
          <w:highlight w:val="yellow"/>
        </w:rPr>
        <w:t>e</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5"/>
          <w:highlight w:val="yellow"/>
        </w:rPr>
        <w:t>f</w:t>
      </w:r>
      <w:r w:rsidRPr="00922FFB">
        <w:rPr>
          <w:rFonts w:ascii="Times New Roman" w:hAnsi="Times New Roman" w:cs="Times New Roman"/>
          <w:strike/>
          <w:spacing w:val="6"/>
          <w:highlight w:val="yellow"/>
        </w:rPr>
        <w:t>u</w:t>
      </w:r>
      <w:r w:rsidRPr="00922FFB">
        <w:rPr>
          <w:rFonts w:ascii="Times New Roman" w:hAnsi="Times New Roman" w:cs="Times New Roman"/>
          <w:strike/>
          <w:spacing w:val="5"/>
          <w:highlight w:val="yellow"/>
        </w:rPr>
        <w:t>r</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spacing w:val="7"/>
          <w:highlight w:val="yellow"/>
        </w:rPr>
        <w:t>e</w:t>
      </w:r>
      <w:r w:rsidRPr="00922FFB">
        <w:rPr>
          <w:rFonts w:ascii="Times New Roman" w:hAnsi="Times New Roman" w:cs="Times New Roman"/>
          <w:strike/>
          <w:highlight w:val="yellow"/>
        </w:rPr>
        <w:t>r</w:t>
      </w:r>
      <w:r w:rsidRPr="00922FFB">
        <w:rPr>
          <w:rFonts w:ascii="Times New Roman" w:hAnsi="Times New Roman" w:cs="Times New Roman"/>
          <w:spacing w:val="8"/>
        </w:rPr>
        <w:t xml:space="preserve"> </w:t>
      </w:r>
      <w:r w:rsidRPr="00922FFB">
        <w:rPr>
          <w:rFonts w:ascii="Times New Roman" w:hAnsi="Times New Roman" w:cs="Times New Roman"/>
          <w:spacing w:val="5"/>
        </w:rPr>
        <w:t>e</w:t>
      </w:r>
      <w:r w:rsidRPr="00922FFB">
        <w:rPr>
          <w:rFonts w:ascii="Times New Roman" w:hAnsi="Times New Roman" w:cs="Times New Roman"/>
          <w:spacing w:val="3"/>
        </w:rPr>
        <w:t>f</w:t>
      </w:r>
      <w:r w:rsidRPr="00922FFB">
        <w:rPr>
          <w:rFonts w:ascii="Times New Roman" w:hAnsi="Times New Roman" w:cs="Times New Roman"/>
          <w:spacing w:val="5"/>
        </w:rPr>
        <w:t>f</w:t>
      </w:r>
      <w:r w:rsidRPr="00922FFB">
        <w:rPr>
          <w:rFonts w:ascii="Times New Roman" w:hAnsi="Times New Roman" w:cs="Times New Roman"/>
          <w:spacing w:val="7"/>
        </w:rPr>
        <w:t>ec</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6"/>
        </w:rPr>
        <w:t>v</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3"/>
        </w:rPr>
        <w:t>m</w:t>
      </w:r>
      <w:r w:rsidRPr="00922FFB">
        <w:rPr>
          <w:rFonts w:ascii="Times New Roman" w:hAnsi="Times New Roman" w:cs="Times New Roman"/>
          <w:spacing w:val="10"/>
        </w:rPr>
        <w:t>e</w:t>
      </w:r>
      <w:r w:rsidRPr="00922FFB">
        <w:rPr>
          <w:rFonts w:ascii="Times New Roman" w:hAnsi="Times New Roman" w:cs="Times New Roman"/>
          <w:spacing w:val="7"/>
        </w:rPr>
        <w:t>a</w:t>
      </w:r>
      <w:r w:rsidRPr="00922FFB">
        <w:rPr>
          <w:rFonts w:ascii="Times New Roman" w:hAnsi="Times New Roman" w:cs="Times New Roman"/>
          <w:spacing w:val="6"/>
        </w:rPr>
        <w:t>su</w:t>
      </w:r>
      <w:r w:rsidRPr="00922FFB">
        <w:rPr>
          <w:rFonts w:ascii="Times New Roman" w:hAnsi="Times New Roman" w:cs="Times New Roman"/>
          <w:spacing w:val="5"/>
        </w:rPr>
        <w:t>r</w:t>
      </w:r>
      <w:r w:rsidRPr="00922FFB">
        <w:rPr>
          <w:rFonts w:ascii="Times New Roman" w:hAnsi="Times New Roman" w:cs="Times New Roman"/>
          <w:spacing w:val="7"/>
        </w:rPr>
        <w:t>e</w:t>
      </w:r>
      <w:r w:rsidRPr="00922FFB">
        <w:rPr>
          <w:rFonts w:ascii="Times New Roman" w:hAnsi="Times New Roman" w:cs="Times New Roman"/>
        </w:rPr>
        <w:t>s</w:t>
      </w:r>
      <w:r w:rsidRPr="00922FFB">
        <w:rPr>
          <w:rFonts w:ascii="Times New Roman" w:hAnsi="Times New Roman" w:cs="Times New Roman"/>
          <w:spacing w:val="4"/>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pacing w:val="8"/>
        </w:rPr>
        <w:t xml:space="preserve"> </w:t>
      </w:r>
      <w:r w:rsidRPr="00922FFB">
        <w:rPr>
          <w:rFonts w:ascii="Times New Roman" w:hAnsi="Times New Roman" w:cs="Times New Roman"/>
          <w:b/>
          <w:bCs/>
          <w:color w:val="FF0000"/>
          <w:spacing w:val="8"/>
        </w:rPr>
        <w:t>to achieve</w:t>
      </w:r>
      <w:r w:rsidRPr="00922FFB">
        <w:rPr>
          <w:rFonts w:ascii="Times New Roman" w:hAnsi="Times New Roman" w:cs="Times New Roman"/>
          <w:spacing w:val="8"/>
        </w:rPr>
        <w:t xml:space="preserve"> </w:t>
      </w:r>
      <w:r w:rsidRPr="00922FFB">
        <w:rPr>
          <w:rFonts w:ascii="Times New Roman" w:hAnsi="Times New Roman" w:cs="Times New Roman"/>
          <w:spacing w:val="6"/>
        </w:rPr>
        <w:t>nu</w:t>
      </w:r>
      <w:r w:rsidRPr="00922FFB">
        <w:rPr>
          <w:rFonts w:ascii="Times New Roman" w:hAnsi="Times New Roman" w:cs="Times New Roman"/>
          <w:spacing w:val="7"/>
        </w:rPr>
        <w:t>clea</w:t>
      </w:r>
      <w:r w:rsidRPr="00922FFB">
        <w:rPr>
          <w:rFonts w:ascii="Times New Roman" w:hAnsi="Times New Roman" w:cs="Times New Roman"/>
        </w:rPr>
        <w:t xml:space="preserve">r </w:t>
      </w:r>
      <w:r w:rsidRPr="00922FFB">
        <w:rPr>
          <w:rFonts w:ascii="Times New Roman" w:hAnsi="Times New Roman" w:cs="Times New Roman"/>
          <w:spacing w:val="6"/>
        </w:rPr>
        <w:t>d</w:t>
      </w:r>
      <w:r w:rsidRPr="00922FFB">
        <w:rPr>
          <w:rFonts w:ascii="Times New Roman" w:hAnsi="Times New Roman" w:cs="Times New Roman"/>
          <w:spacing w:val="7"/>
        </w:rPr>
        <w:t>i</w:t>
      </w:r>
      <w:r w:rsidRPr="00922FFB">
        <w:rPr>
          <w:rFonts w:ascii="Times New Roman" w:hAnsi="Times New Roman" w:cs="Times New Roman"/>
          <w:spacing w:val="6"/>
        </w:rPr>
        <w:t>s</w:t>
      </w:r>
      <w:r w:rsidRPr="00922FFB">
        <w:rPr>
          <w:rFonts w:ascii="Times New Roman" w:hAnsi="Times New Roman" w:cs="Times New Roman"/>
          <w:spacing w:val="5"/>
        </w:rPr>
        <w:t>a</w:t>
      </w:r>
      <w:r w:rsidRPr="00922FFB">
        <w:rPr>
          <w:rFonts w:ascii="Times New Roman" w:hAnsi="Times New Roman" w:cs="Times New Roman"/>
          <w:spacing w:val="10"/>
        </w:rPr>
        <w:t>r</w:t>
      </w:r>
      <w:r w:rsidRPr="00922FFB">
        <w:rPr>
          <w:rFonts w:ascii="Times New Roman" w:hAnsi="Times New Roman" w:cs="Times New Roman"/>
          <w:spacing w:val="3"/>
        </w:rPr>
        <w:t>m</w:t>
      </w:r>
      <w:r w:rsidRPr="00922FFB">
        <w:rPr>
          <w:rFonts w:ascii="Times New Roman" w:hAnsi="Times New Roman" w:cs="Times New Roman"/>
          <w:spacing w:val="12"/>
        </w:rPr>
        <w:t>a</w:t>
      </w:r>
      <w:r w:rsidRPr="00922FFB">
        <w:rPr>
          <w:rFonts w:ascii="Times New Roman" w:hAnsi="Times New Roman" w:cs="Times New Roman"/>
          <w:spacing w:val="3"/>
        </w:rPr>
        <w:t>m</w:t>
      </w:r>
      <w:r w:rsidRPr="00922FFB">
        <w:rPr>
          <w:rFonts w:ascii="Times New Roman" w:hAnsi="Times New Roman" w:cs="Times New Roman"/>
          <w:spacing w:val="10"/>
        </w:rPr>
        <w:t>e</w:t>
      </w:r>
      <w:r w:rsidRPr="00922FFB">
        <w:rPr>
          <w:rFonts w:ascii="Times New Roman" w:hAnsi="Times New Roman" w:cs="Times New Roman"/>
          <w:spacing w:val="6"/>
        </w:rPr>
        <w:t>n</w:t>
      </w:r>
      <w:r w:rsidRPr="00922FFB">
        <w:rPr>
          <w:rFonts w:ascii="Times New Roman" w:hAnsi="Times New Roman" w:cs="Times New Roman"/>
        </w:rPr>
        <w:t>t</w:t>
      </w:r>
      <w:r w:rsidRPr="00922FFB">
        <w:rPr>
          <w:rFonts w:ascii="Times New Roman" w:hAnsi="Times New Roman" w:cs="Times New Roman"/>
          <w:strike/>
          <w:spacing w:val="2"/>
        </w:rPr>
        <w:t xml:space="preserve"> </w:t>
      </w:r>
      <w:r w:rsidRPr="00922FFB">
        <w:rPr>
          <w:rFonts w:ascii="Times New Roman" w:hAnsi="Times New Roman" w:cs="Times New Roman"/>
          <w:strike/>
          <w:spacing w:val="7"/>
          <w:highlight w:val="yellow"/>
        </w:rPr>
        <w:t>i</w:t>
      </w:r>
      <w:r w:rsidRPr="00922FFB">
        <w:rPr>
          <w:rFonts w:ascii="Times New Roman" w:hAnsi="Times New Roman" w:cs="Times New Roman"/>
          <w:strike/>
          <w:highlight w:val="yellow"/>
        </w:rPr>
        <w:t>n</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spacing w:val="5"/>
          <w:highlight w:val="yellow"/>
        </w:rPr>
        <w:t>r</w:t>
      </w:r>
      <w:r w:rsidRPr="00922FFB">
        <w:rPr>
          <w:rFonts w:ascii="Times New Roman" w:hAnsi="Times New Roman" w:cs="Times New Roman"/>
          <w:strike/>
          <w:spacing w:val="8"/>
          <w:highlight w:val="yellow"/>
        </w:rPr>
        <w:t>d</w:t>
      </w:r>
      <w:r w:rsidRPr="00922FFB">
        <w:rPr>
          <w:rFonts w:ascii="Times New Roman" w:hAnsi="Times New Roman" w:cs="Times New Roman"/>
          <w:strike/>
          <w:spacing w:val="5"/>
          <w:highlight w:val="yellow"/>
        </w:rPr>
        <w:t>e</w:t>
      </w:r>
      <w:r w:rsidRPr="00922FFB">
        <w:rPr>
          <w:rFonts w:ascii="Times New Roman" w:hAnsi="Times New Roman" w:cs="Times New Roman"/>
          <w:strike/>
          <w:highlight w:val="yellow"/>
        </w:rPr>
        <w:t>r</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4"/>
          <w:highlight w:val="yellow"/>
        </w:rPr>
        <w:t>t</w:t>
      </w:r>
      <w:r w:rsidRPr="00922FFB">
        <w:rPr>
          <w:rFonts w:ascii="Times New Roman" w:hAnsi="Times New Roman" w:cs="Times New Roman"/>
          <w:strike/>
          <w:highlight w:val="yellow"/>
        </w:rPr>
        <w:t>o</w:t>
      </w:r>
      <w:r w:rsidRPr="00922FFB">
        <w:rPr>
          <w:rFonts w:ascii="Times New Roman" w:hAnsi="Times New Roman" w:cs="Times New Roman"/>
          <w:strike/>
          <w:spacing w:val="11"/>
          <w:highlight w:val="yellow"/>
        </w:rPr>
        <w:t xml:space="preserve"> </w:t>
      </w:r>
      <w:r w:rsidRPr="00922FFB">
        <w:rPr>
          <w:rFonts w:ascii="Times New Roman" w:hAnsi="Times New Roman" w:cs="Times New Roman"/>
          <w:strike/>
          <w:spacing w:val="5"/>
          <w:highlight w:val="yellow"/>
        </w:rPr>
        <w:t>f</w:t>
      </w:r>
      <w:r w:rsidRPr="00922FFB">
        <w:rPr>
          <w:rFonts w:ascii="Times New Roman" w:hAnsi="Times New Roman" w:cs="Times New Roman"/>
          <w:strike/>
          <w:spacing w:val="7"/>
          <w:highlight w:val="yellow"/>
        </w:rPr>
        <w:t>aci</w:t>
      </w:r>
      <w:r w:rsidRPr="00922FFB">
        <w:rPr>
          <w:rFonts w:ascii="Times New Roman" w:hAnsi="Times New Roman" w:cs="Times New Roman"/>
          <w:strike/>
          <w:spacing w:val="4"/>
          <w:highlight w:val="yellow"/>
        </w:rPr>
        <w:t>l</w:t>
      </w:r>
      <w:r w:rsidRPr="00922FFB">
        <w:rPr>
          <w:rFonts w:ascii="Times New Roman" w:hAnsi="Times New Roman" w:cs="Times New Roman"/>
          <w:strike/>
          <w:spacing w:val="7"/>
          <w:highlight w:val="yellow"/>
        </w:rPr>
        <w:t>i</w:t>
      </w:r>
      <w:r w:rsidRPr="00922FFB">
        <w:rPr>
          <w:rFonts w:ascii="Times New Roman" w:hAnsi="Times New Roman" w:cs="Times New Roman"/>
          <w:strike/>
          <w:spacing w:val="4"/>
          <w:highlight w:val="yellow"/>
        </w:rPr>
        <w:t>t</w:t>
      </w:r>
      <w:r w:rsidRPr="00922FFB">
        <w:rPr>
          <w:rFonts w:ascii="Times New Roman" w:hAnsi="Times New Roman" w:cs="Times New Roman"/>
          <w:strike/>
          <w:spacing w:val="7"/>
          <w:highlight w:val="yellow"/>
        </w:rPr>
        <w:t>at</w:t>
      </w:r>
      <w:r w:rsidRPr="00922FFB">
        <w:rPr>
          <w:rFonts w:ascii="Times New Roman" w:hAnsi="Times New Roman" w:cs="Times New Roman"/>
          <w:strike/>
          <w:highlight w:val="yellow"/>
        </w:rPr>
        <w:t>e</w:t>
      </w:r>
      <w:r w:rsidRPr="00922FFB">
        <w:rPr>
          <w:rFonts w:ascii="Times New Roman" w:hAnsi="Times New Roman" w:cs="Times New Roman"/>
          <w:strike/>
          <w:spacing w:val="3"/>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7"/>
          <w:highlight w:val="yellow"/>
        </w:rPr>
        <w:t>e</w:t>
      </w:r>
      <w:r w:rsidRPr="00922FFB">
        <w:rPr>
          <w:rFonts w:ascii="Times New Roman" w:hAnsi="Times New Roman" w:cs="Times New Roman"/>
          <w:strike/>
          <w:spacing w:val="4"/>
          <w:highlight w:val="yellow"/>
        </w:rPr>
        <w:t>l</w:t>
      </w:r>
      <w:r w:rsidRPr="00922FFB">
        <w:rPr>
          <w:rFonts w:ascii="Times New Roman" w:hAnsi="Times New Roman" w:cs="Times New Roman"/>
          <w:strike/>
          <w:spacing w:val="9"/>
          <w:highlight w:val="yellow"/>
        </w:rPr>
        <w:t>i</w:t>
      </w:r>
      <w:r w:rsidRPr="00922FFB">
        <w:rPr>
          <w:rFonts w:ascii="Times New Roman" w:hAnsi="Times New Roman" w:cs="Times New Roman"/>
          <w:strike/>
          <w:spacing w:val="3"/>
          <w:highlight w:val="yellow"/>
        </w:rPr>
        <w:t>m</w:t>
      </w:r>
      <w:r w:rsidRPr="00922FFB">
        <w:rPr>
          <w:rFonts w:ascii="Times New Roman" w:hAnsi="Times New Roman" w:cs="Times New Roman"/>
          <w:strike/>
          <w:spacing w:val="9"/>
          <w:highlight w:val="yellow"/>
        </w:rPr>
        <w:t>i</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at</w:t>
      </w:r>
      <w:r w:rsidRPr="00922FFB">
        <w:rPr>
          <w:rFonts w:ascii="Times New Roman" w:hAnsi="Times New Roman" w:cs="Times New Roman"/>
          <w:strike/>
          <w:spacing w:val="4"/>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n</w:t>
      </w:r>
      <w:r w:rsidRPr="00922FFB">
        <w:rPr>
          <w:rFonts w:ascii="Times New Roman" w:hAnsi="Times New Roman" w:cs="Times New Roman"/>
          <w:strike/>
          <w:spacing w:val="4"/>
          <w:highlight w:val="yellow"/>
        </w:rPr>
        <w:t xml:space="preserve"> </w:t>
      </w:r>
      <w:r w:rsidRPr="00922FFB">
        <w:rPr>
          <w:rFonts w:ascii="Times New Roman" w:hAnsi="Times New Roman" w:cs="Times New Roman"/>
          <w:strike/>
          <w:spacing w:val="3"/>
          <w:highlight w:val="yellow"/>
        </w:rPr>
        <w:t>f</w:t>
      </w:r>
      <w:r w:rsidRPr="00922FFB">
        <w:rPr>
          <w:rFonts w:ascii="Times New Roman" w:hAnsi="Times New Roman" w:cs="Times New Roman"/>
          <w:strike/>
          <w:spacing w:val="8"/>
          <w:highlight w:val="yellow"/>
        </w:rPr>
        <w:t>r</w:t>
      </w:r>
      <w:r w:rsidRPr="00922FFB">
        <w:rPr>
          <w:rFonts w:ascii="Times New Roman" w:hAnsi="Times New Roman" w:cs="Times New Roman"/>
          <w:strike/>
          <w:spacing w:val="11"/>
          <w:highlight w:val="yellow"/>
        </w:rPr>
        <w:t>o</w:t>
      </w:r>
      <w:r w:rsidRPr="00922FFB">
        <w:rPr>
          <w:rFonts w:ascii="Times New Roman" w:hAnsi="Times New Roman" w:cs="Times New Roman"/>
          <w:strike/>
          <w:highlight w:val="yellow"/>
        </w:rPr>
        <w:t>m</w:t>
      </w:r>
      <w:r w:rsidRPr="00922FFB">
        <w:rPr>
          <w:rFonts w:ascii="Times New Roman" w:hAnsi="Times New Roman" w:cs="Times New Roman"/>
          <w:strike/>
          <w:spacing w:val="7"/>
          <w:highlight w:val="yellow"/>
        </w:rPr>
        <w:t xml:space="preserve"> </w:t>
      </w:r>
      <w:r w:rsidRPr="00922FFB">
        <w:rPr>
          <w:rFonts w:ascii="Times New Roman" w:hAnsi="Times New Roman" w:cs="Times New Roman"/>
          <w:strike/>
          <w:spacing w:val="8"/>
          <w:highlight w:val="yellow"/>
        </w:rPr>
        <w:t>n</w:t>
      </w:r>
      <w:r w:rsidRPr="00922FFB">
        <w:rPr>
          <w:rFonts w:ascii="Times New Roman" w:hAnsi="Times New Roman" w:cs="Times New Roman"/>
          <w:strike/>
          <w:spacing w:val="5"/>
          <w:highlight w:val="yellow"/>
        </w:rPr>
        <w:t>a</w:t>
      </w:r>
      <w:r w:rsidRPr="00922FFB">
        <w:rPr>
          <w:rFonts w:ascii="Times New Roman" w:hAnsi="Times New Roman" w:cs="Times New Roman"/>
          <w:strike/>
          <w:spacing w:val="7"/>
          <w:highlight w:val="yellow"/>
        </w:rPr>
        <w:t>t</w:t>
      </w:r>
      <w:r w:rsidRPr="00922FFB">
        <w:rPr>
          <w:rFonts w:ascii="Times New Roman" w:hAnsi="Times New Roman" w:cs="Times New Roman"/>
          <w:strike/>
          <w:spacing w:val="4"/>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l</w:t>
      </w:r>
      <w:r w:rsidRPr="00922FFB">
        <w:rPr>
          <w:rFonts w:ascii="Times New Roman" w:hAnsi="Times New Roman" w:cs="Times New Roman"/>
          <w:strike/>
          <w:spacing w:val="6"/>
          <w:highlight w:val="yellow"/>
        </w:rPr>
        <w:t xml:space="preserve"> </w:t>
      </w:r>
      <w:r w:rsidRPr="00922FFB">
        <w:rPr>
          <w:rFonts w:ascii="Times New Roman" w:hAnsi="Times New Roman" w:cs="Times New Roman"/>
          <w:strike/>
          <w:spacing w:val="5"/>
          <w:highlight w:val="yellow"/>
        </w:rPr>
        <w:t>a</w:t>
      </w:r>
      <w:r w:rsidRPr="00922FFB">
        <w:rPr>
          <w:rFonts w:ascii="Times New Roman" w:hAnsi="Times New Roman" w:cs="Times New Roman"/>
          <w:strike/>
          <w:spacing w:val="8"/>
          <w:highlight w:val="yellow"/>
        </w:rPr>
        <w:t>r</w:t>
      </w:r>
      <w:r w:rsidRPr="00922FFB">
        <w:rPr>
          <w:rFonts w:ascii="Times New Roman" w:hAnsi="Times New Roman" w:cs="Times New Roman"/>
          <w:strike/>
          <w:spacing w:val="6"/>
          <w:highlight w:val="yellow"/>
        </w:rPr>
        <w:t>s</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al</w:t>
      </w:r>
      <w:r w:rsidRPr="00922FFB">
        <w:rPr>
          <w:rFonts w:ascii="Times New Roman" w:hAnsi="Times New Roman" w:cs="Times New Roman"/>
          <w:strike/>
          <w:highlight w:val="yellow"/>
        </w:rPr>
        <w:t>s</w:t>
      </w:r>
      <w:r w:rsidRPr="00922FFB">
        <w:rPr>
          <w:rFonts w:ascii="Times New Roman" w:hAnsi="Times New Roman" w:cs="Times New Roman"/>
          <w:strike/>
          <w:spacing w:val="5"/>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6"/>
          <w:highlight w:val="yellow"/>
        </w:rPr>
        <w:t>nu</w:t>
      </w:r>
      <w:r w:rsidRPr="00922FFB">
        <w:rPr>
          <w:rFonts w:ascii="Times New Roman" w:hAnsi="Times New Roman" w:cs="Times New Roman"/>
          <w:strike/>
          <w:spacing w:val="7"/>
          <w:highlight w:val="yellow"/>
        </w:rPr>
        <w:t>cle</w:t>
      </w:r>
      <w:r w:rsidRPr="00922FFB">
        <w:rPr>
          <w:rFonts w:ascii="Times New Roman" w:hAnsi="Times New Roman" w:cs="Times New Roman"/>
          <w:strike/>
          <w:spacing w:val="5"/>
          <w:highlight w:val="yellow"/>
        </w:rPr>
        <w:t>a</w:t>
      </w:r>
      <w:r w:rsidRPr="00922FFB">
        <w:rPr>
          <w:rFonts w:ascii="Times New Roman" w:hAnsi="Times New Roman" w:cs="Times New Roman"/>
          <w:strike/>
          <w:highlight w:val="yellow"/>
        </w:rPr>
        <w:t xml:space="preserve">r </w:t>
      </w:r>
      <w:r w:rsidRPr="00922FFB">
        <w:rPr>
          <w:rFonts w:ascii="Times New Roman" w:hAnsi="Times New Roman" w:cs="Times New Roman"/>
          <w:strike/>
          <w:spacing w:val="5"/>
          <w:highlight w:val="yellow"/>
        </w:rPr>
        <w:t>w</w:t>
      </w:r>
      <w:r w:rsidRPr="00922FFB">
        <w:rPr>
          <w:rFonts w:ascii="Times New Roman" w:hAnsi="Times New Roman" w:cs="Times New Roman"/>
          <w:strike/>
          <w:spacing w:val="7"/>
          <w:highlight w:val="yellow"/>
        </w:rPr>
        <w:t>ea</w:t>
      </w:r>
      <w:r w:rsidRPr="00922FFB">
        <w:rPr>
          <w:rFonts w:ascii="Times New Roman" w:hAnsi="Times New Roman" w:cs="Times New Roman"/>
          <w:strike/>
          <w:spacing w:val="8"/>
          <w:highlight w:val="yellow"/>
        </w:rPr>
        <w:t>po</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s</w:t>
      </w:r>
      <w:r w:rsidRPr="00922FFB">
        <w:rPr>
          <w:rFonts w:ascii="Times New Roman" w:hAnsi="Times New Roman" w:cs="Times New Roman"/>
          <w:strike/>
          <w:spacing w:val="7"/>
          <w:highlight w:val="yellow"/>
        </w:rPr>
        <w:t xml:space="preserve"> 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d</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5"/>
          <w:highlight w:val="yellow"/>
        </w:rPr>
        <w:t xml:space="preserve"> </w:t>
      </w:r>
      <w:r w:rsidRPr="00922FFB">
        <w:rPr>
          <w:rFonts w:ascii="Times New Roman" w:hAnsi="Times New Roman" w:cs="Times New Roman"/>
          <w:strike/>
          <w:spacing w:val="3"/>
          <w:highlight w:val="yellow"/>
        </w:rPr>
        <w:t>m</w:t>
      </w:r>
      <w:r w:rsidRPr="00922FFB">
        <w:rPr>
          <w:rFonts w:ascii="Times New Roman" w:hAnsi="Times New Roman" w:cs="Times New Roman"/>
          <w:strike/>
          <w:spacing w:val="7"/>
          <w:highlight w:val="yellow"/>
        </w:rPr>
        <w:t>ea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s</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spacing w:val="7"/>
          <w:highlight w:val="yellow"/>
        </w:rPr>
        <w:t>e</w:t>
      </w:r>
      <w:r w:rsidRPr="00922FFB">
        <w:rPr>
          <w:rFonts w:ascii="Times New Roman" w:hAnsi="Times New Roman" w:cs="Times New Roman"/>
          <w:strike/>
          <w:spacing w:val="4"/>
          <w:highlight w:val="yellow"/>
        </w:rPr>
        <w:t>i</w:t>
      </w:r>
      <w:r w:rsidRPr="00922FFB">
        <w:rPr>
          <w:rFonts w:ascii="Times New Roman" w:hAnsi="Times New Roman" w:cs="Times New Roman"/>
          <w:strike/>
          <w:highlight w:val="yellow"/>
        </w:rPr>
        <w:t>r</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6"/>
          <w:highlight w:val="yellow"/>
        </w:rPr>
        <w:t>d</w:t>
      </w:r>
      <w:r w:rsidRPr="00922FFB">
        <w:rPr>
          <w:rFonts w:ascii="Times New Roman" w:hAnsi="Times New Roman" w:cs="Times New Roman"/>
          <w:strike/>
          <w:spacing w:val="7"/>
          <w:highlight w:val="yellow"/>
        </w:rPr>
        <w:t>eli</w:t>
      </w:r>
      <w:r w:rsidRPr="00922FFB">
        <w:rPr>
          <w:rFonts w:ascii="Times New Roman" w:hAnsi="Times New Roman" w:cs="Times New Roman"/>
          <w:strike/>
          <w:spacing w:val="6"/>
          <w:highlight w:val="yellow"/>
        </w:rPr>
        <w:t>v</w:t>
      </w:r>
      <w:r w:rsidRPr="00922FFB">
        <w:rPr>
          <w:rFonts w:ascii="Times New Roman" w:hAnsi="Times New Roman" w:cs="Times New Roman"/>
          <w:strike/>
          <w:spacing w:val="5"/>
          <w:highlight w:val="yellow"/>
        </w:rPr>
        <w:t>e</w:t>
      </w:r>
      <w:r w:rsidRPr="00922FFB">
        <w:rPr>
          <w:rFonts w:ascii="Times New Roman" w:hAnsi="Times New Roman" w:cs="Times New Roman"/>
          <w:strike/>
          <w:spacing w:val="10"/>
          <w:highlight w:val="yellow"/>
        </w:rPr>
        <w:t>r</w:t>
      </w:r>
      <w:r w:rsidRPr="00922FFB">
        <w:rPr>
          <w:rFonts w:ascii="Times New Roman" w:hAnsi="Times New Roman" w:cs="Times New Roman"/>
          <w:strike/>
          <w:spacing w:val="12"/>
          <w:highlight w:val="yellow"/>
        </w:rPr>
        <w:t>y</w:t>
      </w:r>
      <w:r w:rsidRPr="00922FFB">
        <w:rPr>
          <w:rFonts w:ascii="Times New Roman" w:hAnsi="Times New Roman" w:cs="Times New Roman"/>
        </w:rPr>
        <w:t>,</w:t>
      </w:r>
      <w:r w:rsidRPr="00922FFB">
        <w:rPr>
          <w:rFonts w:ascii="Times New Roman" w:hAnsi="Times New Roman" w:cs="Times New Roman"/>
          <w:strike/>
        </w:rPr>
        <w:t xml:space="preserve"> </w:t>
      </w:r>
    </w:p>
    <w:p w:rsidR="00922FFB" w:rsidRPr="00922FFB" w:rsidRDefault="00922FFB" w:rsidP="00DC49D2">
      <w:pPr>
        <w:widowControl w:val="0"/>
        <w:spacing w:after="120" w:line="20" w:lineRule="atLeast"/>
        <w:ind w:firstLine="346"/>
        <w:jc w:val="both"/>
        <w:rPr>
          <w:rFonts w:ascii="Times New Roman" w:hAnsi="Times New Roman" w:cs="Times New Roman"/>
          <w:strike/>
        </w:rPr>
      </w:pPr>
      <w:r w:rsidRPr="00922FFB">
        <w:rPr>
          <w:rFonts w:ascii="Times New Roman" w:hAnsi="Times New Roman" w:cs="Times New Roman"/>
          <w:i/>
          <w:strike/>
          <w:spacing w:val="7"/>
          <w:highlight w:val="yellow"/>
        </w:rPr>
        <w:t>PP10 Dete</w:t>
      </w:r>
      <w:r w:rsidRPr="00922FFB">
        <w:rPr>
          <w:rFonts w:ascii="Times New Roman" w:hAnsi="Times New Roman" w:cs="Times New Roman"/>
          <w:i/>
          <w:strike/>
          <w:spacing w:val="6"/>
          <w:highlight w:val="yellow"/>
        </w:rPr>
        <w:t>r</w:t>
      </w:r>
      <w:r w:rsidRPr="00922FFB">
        <w:rPr>
          <w:rFonts w:ascii="Times New Roman" w:hAnsi="Times New Roman" w:cs="Times New Roman"/>
          <w:i/>
          <w:strike/>
          <w:spacing w:val="7"/>
          <w:highlight w:val="yellow"/>
        </w:rPr>
        <w:t>m</w:t>
      </w:r>
      <w:r w:rsidRPr="00922FFB">
        <w:rPr>
          <w:rFonts w:ascii="Times New Roman" w:hAnsi="Times New Roman" w:cs="Times New Roman"/>
          <w:i/>
          <w:strike/>
          <w:spacing w:val="4"/>
          <w:highlight w:val="yellow"/>
        </w:rPr>
        <w:t>i</w:t>
      </w:r>
      <w:r w:rsidRPr="00922FFB">
        <w:rPr>
          <w:rFonts w:ascii="Times New Roman" w:hAnsi="Times New Roman" w:cs="Times New Roman"/>
          <w:i/>
          <w:strike/>
          <w:spacing w:val="8"/>
          <w:highlight w:val="yellow"/>
        </w:rPr>
        <w:t>n</w:t>
      </w:r>
      <w:r w:rsidRPr="00922FFB">
        <w:rPr>
          <w:rFonts w:ascii="Times New Roman" w:hAnsi="Times New Roman" w:cs="Times New Roman"/>
          <w:i/>
          <w:strike/>
          <w:spacing w:val="7"/>
          <w:highlight w:val="yellow"/>
        </w:rPr>
        <w:t>e</w:t>
      </w:r>
      <w:r w:rsidRPr="00922FFB">
        <w:rPr>
          <w:rFonts w:ascii="Times New Roman" w:hAnsi="Times New Roman" w:cs="Times New Roman"/>
          <w:i/>
          <w:strike/>
          <w:highlight w:val="yellow"/>
        </w:rPr>
        <w:t>d</w:t>
      </w:r>
      <w:r w:rsidRPr="00922FFB">
        <w:rPr>
          <w:rFonts w:ascii="Times New Roman" w:hAnsi="Times New Roman" w:cs="Times New Roman"/>
          <w:i/>
          <w:strike/>
          <w:spacing w:val="4"/>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highlight w:val="yellow"/>
        </w:rPr>
        <w:t>o</w:t>
      </w:r>
      <w:r w:rsidRPr="00922FFB">
        <w:rPr>
          <w:rFonts w:ascii="Times New Roman" w:hAnsi="Times New Roman" w:cs="Times New Roman"/>
          <w:strike/>
          <w:spacing w:val="11"/>
          <w:highlight w:val="yellow"/>
        </w:rPr>
        <w:t xml:space="preserve"> </w:t>
      </w:r>
      <w:r w:rsidRPr="00922FFB">
        <w:rPr>
          <w:rFonts w:ascii="Times New Roman" w:hAnsi="Times New Roman" w:cs="Times New Roman"/>
          <w:strike/>
          <w:spacing w:val="5"/>
          <w:highlight w:val="yellow"/>
        </w:rPr>
        <w:t>a</w:t>
      </w:r>
      <w:r w:rsidRPr="00922FFB">
        <w:rPr>
          <w:rFonts w:ascii="Times New Roman" w:hAnsi="Times New Roman" w:cs="Times New Roman"/>
          <w:strike/>
          <w:spacing w:val="7"/>
          <w:highlight w:val="yellow"/>
        </w:rPr>
        <w:t>c</w:t>
      </w:r>
      <w:r w:rsidRPr="00922FFB">
        <w:rPr>
          <w:rFonts w:ascii="Times New Roman" w:hAnsi="Times New Roman" w:cs="Times New Roman"/>
          <w:strike/>
          <w:highlight w:val="yellow"/>
        </w:rPr>
        <w:t>t</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4"/>
          <w:highlight w:val="yellow"/>
        </w:rPr>
        <w:t>t</w:t>
      </w:r>
      <w:r w:rsidRPr="00922FFB">
        <w:rPr>
          <w:rFonts w:ascii="Times New Roman" w:hAnsi="Times New Roman" w:cs="Times New Roman"/>
          <w:strike/>
          <w:spacing w:val="11"/>
          <w:highlight w:val="yellow"/>
        </w:rPr>
        <w:t>o</w:t>
      </w:r>
      <w:r w:rsidRPr="00922FFB">
        <w:rPr>
          <w:rFonts w:ascii="Times New Roman" w:hAnsi="Times New Roman" w:cs="Times New Roman"/>
          <w:strike/>
          <w:spacing w:val="2"/>
          <w:highlight w:val="yellow"/>
        </w:rPr>
        <w:t>w</w:t>
      </w:r>
      <w:r w:rsidRPr="00922FFB">
        <w:rPr>
          <w:rFonts w:ascii="Times New Roman" w:hAnsi="Times New Roman" w:cs="Times New Roman"/>
          <w:strike/>
          <w:spacing w:val="7"/>
          <w:highlight w:val="yellow"/>
        </w:rPr>
        <w:t>a</w:t>
      </w:r>
      <w:r w:rsidRPr="00922FFB">
        <w:rPr>
          <w:rFonts w:ascii="Times New Roman" w:hAnsi="Times New Roman" w:cs="Times New Roman"/>
          <w:strike/>
          <w:spacing w:val="8"/>
          <w:highlight w:val="yellow"/>
        </w:rPr>
        <w:t>r</w:t>
      </w:r>
      <w:r w:rsidRPr="00922FFB">
        <w:rPr>
          <w:rFonts w:ascii="Times New Roman" w:hAnsi="Times New Roman" w:cs="Times New Roman"/>
          <w:strike/>
          <w:spacing w:val="12"/>
          <w:highlight w:val="yellow"/>
        </w:rPr>
        <w:t>d</w:t>
      </w:r>
      <w:r w:rsidRPr="00922FFB">
        <w:rPr>
          <w:rFonts w:ascii="Times New Roman" w:hAnsi="Times New Roman" w:cs="Times New Roman"/>
          <w:strike/>
          <w:highlight w:val="yellow"/>
        </w:rPr>
        <w:t>s</w:t>
      </w:r>
      <w:r w:rsidRPr="00922FFB">
        <w:rPr>
          <w:rFonts w:ascii="Times New Roman" w:hAnsi="Times New Roman" w:cs="Times New Roman"/>
          <w:strike/>
          <w:spacing w:val="6"/>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t</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nd</w:t>
      </w:r>
      <w:r w:rsidRPr="00922FFB">
        <w:rPr>
          <w:rFonts w:ascii="Times New Roman" w:hAnsi="Times New Roman" w:cs="Times New Roman"/>
          <w:strike/>
          <w:highlight w:val="yellow"/>
        </w:rPr>
        <w:t>,</w:t>
      </w:r>
      <w:r w:rsidRPr="00922FFB">
        <w:rPr>
          <w:rFonts w:ascii="Times New Roman" w:hAnsi="Times New Roman" w:cs="Times New Roman"/>
          <w:strike/>
        </w:rPr>
        <w:t xml:space="preserve"> </w:t>
      </w:r>
    </w:p>
    <w:p w:rsidR="00922FFB" w:rsidRPr="00922FFB" w:rsidRDefault="00922FFB" w:rsidP="00DC49D2">
      <w:pPr>
        <w:widowControl w:val="0"/>
        <w:spacing w:after="120" w:line="20" w:lineRule="atLeast"/>
        <w:ind w:firstLine="346"/>
        <w:jc w:val="both"/>
        <w:rPr>
          <w:rFonts w:ascii="Times New Roman" w:hAnsi="Times New Roman" w:cs="Times New Roman"/>
        </w:rPr>
      </w:pPr>
      <w:r w:rsidRPr="00922FFB">
        <w:rPr>
          <w:rFonts w:ascii="Times New Roman" w:hAnsi="Times New Roman" w:cs="Times New Roman"/>
          <w:i/>
          <w:spacing w:val="7"/>
        </w:rPr>
        <w:t>PP11 Dete</w:t>
      </w:r>
      <w:r w:rsidRPr="00922FFB">
        <w:rPr>
          <w:rFonts w:ascii="Times New Roman" w:hAnsi="Times New Roman" w:cs="Times New Roman"/>
          <w:i/>
          <w:spacing w:val="6"/>
        </w:rPr>
        <w:t>r</w:t>
      </w:r>
      <w:r w:rsidRPr="00922FFB">
        <w:rPr>
          <w:rFonts w:ascii="Times New Roman" w:hAnsi="Times New Roman" w:cs="Times New Roman"/>
          <w:i/>
          <w:spacing w:val="8"/>
        </w:rPr>
        <w:t>m</w:t>
      </w:r>
      <w:r w:rsidRPr="00922FFB">
        <w:rPr>
          <w:rFonts w:ascii="Times New Roman" w:hAnsi="Times New Roman" w:cs="Times New Roman"/>
          <w:i/>
          <w:spacing w:val="4"/>
        </w:rPr>
        <w:t>i</w:t>
      </w:r>
      <w:r w:rsidRPr="00922FFB">
        <w:rPr>
          <w:rFonts w:ascii="Times New Roman" w:hAnsi="Times New Roman" w:cs="Times New Roman"/>
          <w:i/>
          <w:spacing w:val="8"/>
        </w:rPr>
        <w:t>n</w:t>
      </w:r>
      <w:r w:rsidRPr="00922FFB">
        <w:rPr>
          <w:rFonts w:ascii="Times New Roman" w:hAnsi="Times New Roman" w:cs="Times New Roman"/>
          <w:i/>
          <w:spacing w:val="7"/>
        </w:rPr>
        <w:t>e</w:t>
      </w:r>
      <w:r w:rsidRPr="00922FFB">
        <w:rPr>
          <w:rFonts w:ascii="Times New Roman" w:hAnsi="Times New Roman" w:cs="Times New Roman"/>
          <w:i/>
        </w:rPr>
        <w:t>d</w:t>
      </w:r>
      <w:r w:rsidRPr="00922FFB">
        <w:rPr>
          <w:rFonts w:ascii="Times New Roman" w:hAnsi="Times New Roman" w:cs="Times New Roman"/>
          <w:i/>
          <w:spacing w:val="3"/>
        </w:rPr>
        <w:t xml:space="preserve"> </w:t>
      </w:r>
      <w:r w:rsidRPr="00922FFB">
        <w:rPr>
          <w:rFonts w:ascii="Times New Roman" w:hAnsi="Times New Roman" w:cs="Times New Roman"/>
          <w:i/>
          <w:strike/>
          <w:spacing w:val="8"/>
          <w:highlight w:val="yellow"/>
        </w:rPr>
        <w:t>a</w:t>
      </w:r>
      <w:r w:rsidRPr="00922FFB">
        <w:rPr>
          <w:rFonts w:ascii="Times New Roman" w:hAnsi="Times New Roman" w:cs="Times New Roman"/>
          <w:i/>
          <w:strike/>
          <w:spacing w:val="7"/>
          <w:highlight w:val="yellow"/>
        </w:rPr>
        <w:t>l</w:t>
      </w:r>
      <w:r w:rsidRPr="00922FFB">
        <w:rPr>
          <w:rFonts w:ascii="Times New Roman" w:hAnsi="Times New Roman" w:cs="Times New Roman"/>
          <w:i/>
          <w:strike/>
          <w:spacing w:val="4"/>
          <w:highlight w:val="yellow"/>
        </w:rPr>
        <w:t>s</w:t>
      </w:r>
      <w:r w:rsidRPr="00922FFB">
        <w:rPr>
          <w:rFonts w:ascii="Times New Roman" w:hAnsi="Times New Roman" w:cs="Times New Roman"/>
          <w:i/>
          <w:strike/>
          <w:highlight w:val="yellow"/>
        </w:rPr>
        <w:t>o</w:t>
      </w:r>
      <w:r w:rsidRPr="00922FFB">
        <w:rPr>
          <w:rFonts w:ascii="Times New Roman" w:hAnsi="Times New Roman" w:cs="Times New Roman"/>
          <w:i/>
          <w:spacing w:val="12"/>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9"/>
        </w:rPr>
        <w:t xml:space="preserve"> </w:t>
      </w:r>
      <w:r w:rsidRPr="00922FFB">
        <w:rPr>
          <w:rFonts w:ascii="Times New Roman" w:hAnsi="Times New Roman" w:cs="Times New Roman"/>
          <w:spacing w:val="7"/>
        </w:rPr>
        <w:t>ac</w:t>
      </w:r>
      <w:r w:rsidRPr="00922FFB">
        <w:rPr>
          <w:rFonts w:ascii="Times New Roman" w:hAnsi="Times New Roman" w:cs="Times New Roman"/>
        </w:rPr>
        <w:t>t</w:t>
      </w:r>
      <w:r w:rsidRPr="00922FFB">
        <w:rPr>
          <w:rFonts w:ascii="Times New Roman" w:hAnsi="Times New Roman" w:cs="Times New Roman"/>
          <w:spacing w:val="12"/>
        </w:rPr>
        <w:t xml:space="preserve"> </w:t>
      </w:r>
      <w:r w:rsidRPr="00922FFB">
        <w:rPr>
          <w:rFonts w:ascii="Times New Roman" w:hAnsi="Times New Roman" w:cs="Times New Roman"/>
          <w:spacing w:val="2"/>
        </w:rPr>
        <w:t>w</w:t>
      </w:r>
      <w:r w:rsidRPr="00922FFB">
        <w:rPr>
          <w:rFonts w:ascii="Times New Roman" w:hAnsi="Times New Roman" w:cs="Times New Roman"/>
          <w:spacing w:val="7"/>
        </w:rPr>
        <w:t>it</w:t>
      </w:r>
      <w:r w:rsidRPr="00922FFB">
        <w:rPr>
          <w:rFonts w:ascii="Times New Roman" w:hAnsi="Times New Roman" w:cs="Times New Roman"/>
        </w:rPr>
        <w:t>h</w:t>
      </w:r>
      <w:r w:rsidRPr="00922FFB">
        <w:rPr>
          <w:rFonts w:ascii="Times New Roman" w:hAnsi="Times New Roman" w:cs="Times New Roman"/>
          <w:spacing w:val="9"/>
        </w:rPr>
        <w:t xml:space="preserve"> </w:t>
      </w:r>
      <w:r w:rsidRPr="00922FFB">
        <w:rPr>
          <w:rFonts w:ascii="Times New Roman" w:hAnsi="Times New Roman" w:cs="Times New Roman"/>
        </w:rPr>
        <w:t>a</w:t>
      </w:r>
      <w:r w:rsidRPr="00922FFB">
        <w:rPr>
          <w:rFonts w:ascii="Times New Roman" w:hAnsi="Times New Roman" w:cs="Times New Roman"/>
          <w:spacing w:val="11"/>
        </w:rPr>
        <w:t xml:space="preserve"> </w:t>
      </w:r>
      <w:r w:rsidRPr="00922FFB">
        <w:rPr>
          <w:rFonts w:ascii="Times New Roman" w:hAnsi="Times New Roman" w:cs="Times New Roman"/>
          <w:spacing w:val="6"/>
        </w:rPr>
        <w:t>v</w:t>
      </w:r>
      <w:r w:rsidRPr="00922FFB">
        <w:rPr>
          <w:rFonts w:ascii="Times New Roman" w:hAnsi="Times New Roman" w:cs="Times New Roman"/>
          <w:spacing w:val="7"/>
        </w:rPr>
        <w:t>i</w:t>
      </w:r>
      <w:r w:rsidRPr="00922FFB">
        <w:rPr>
          <w:rFonts w:ascii="Times New Roman" w:hAnsi="Times New Roman" w:cs="Times New Roman"/>
          <w:spacing w:val="10"/>
        </w:rPr>
        <w:t>e</w:t>
      </w:r>
      <w:r w:rsidRPr="00922FFB">
        <w:rPr>
          <w:rFonts w:ascii="Times New Roman" w:hAnsi="Times New Roman" w:cs="Times New Roman"/>
        </w:rPr>
        <w:t>w</w:t>
      </w:r>
      <w:r w:rsidRPr="00922FFB">
        <w:rPr>
          <w:rFonts w:ascii="Times New Roman" w:hAnsi="Times New Roman" w:cs="Times New Roman"/>
          <w:spacing w:val="6"/>
        </w:rPr>
        <w:t xml:space="preserve"> </w:t>
      </w:r>
      <w:r w:rsidRPr="00922FFB">
        <w:rPr>
          <w:rFonts w:ascii="Times New Roman" w:hAnsi="Times New Roman" w:cs="Times New Roman"/>
          <w:spacing w:val="4"/>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7"/>
        </w:rPr>
        <w:t>ac</w:t>
      </w:r>
      <w:r w:rsidRPr="00922FFB">
        <w:rPr>
          <w:rFonts w:ascii="Times New Roman" w:hAnsi="Times New Roman" w:cs="Times New Roman"/>
          <w:spacing w:val="6"/>
        </w:rPr>
        <w:t>h</w:t>
      </w:r>
      <w:r w:rsidRPr="00922FFB">
        <w:rPr>
          <w:rFonts w:ascii="Times New Roman" w:hAnsi="Times New Roman" w:cs="Times New Roman"/>
          <w:spacing w:val="7"/>
        </w:rPr>
        <w:t>ie</w:t>
      </w:r>
      <w:r w:rsidRPr="00922FFB">
        <w:rPr>
          <w:rFonts w:ascii="Times New Roman" w:hAnsi="Times New Roman" w:cs="Times New Roman"/>
          <w:spacing w:val="6"/>
        </w:rPr>
        <w:t>v</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5"/>
        </w:rPr>
        <w:t xml:space="preserve"> </w:t>
      </w:r>
      <w:r w:rsidRPr="00922FFB">
        <w:rPr>
          <w:rFonts w:ascii="Times New Roman" w:hAnsi="Times New Roman" w:cs="Times New Roman"/>
          <w:spacing w:val="7"/>
        </w:rPr>
        <w:t>e</w:t>
      </w:r>
      <w:r w:rsidRPr="00922FFB">
        <w:rPr>
          <w:rFonts w:ascii="Times New Roman" w:hAnsi="Times New Roman" w:cs="Times New Roman"/>
          <w:spacing w:val="3"/>
        </w:rPr>
        <w:t>f</w:t>
      </w:r>
      <w:r w:rsidRPr="00922FFB">
        <w:rPr>
          <w:rFonts w:ascii="Times New Roman" w:hAnsi="Times New Roman" w:cs="Times New Roman"/>
          <w:spacing w:val="5"/>
        </w:rPr>
        <w:t>fe</w:t>
      </w:r>
      <w:r w:rsidRPr="00922FFB">
        <w:rPr>
          <w:rFonts w:ascii="Times New Roman" w:hAnsi="Times New Roman" w:cs="Times New Roman"/>
          <w:spacing w:val="7"/>
        </w:rPr>
        <w:t>c</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8"/>
        </w:rPr>
        <w:t>v</w:t>
      </w:r>
      <w:r w:rsidRPr="00922FFB">
        <w:rPr>
          <w:rFonts w:ascii="Times New Roman" w:hAnsi="Times New Roman" w:cs="Times New Roman"/>
        </w:rPr>
        <w:t>e</w:t>
      </w:r>
      <w:r w:rsidRPr="00922FFB">
        <w:rPr>
          <w:rFonts w:ascii="Times New Roman" w:hAnsi="Times New Roman" w:cs="Times New Roman"/>
          <w:spacing w:val="3"/>
        </w:rPr>
        <w:t xml:space="preserve"> </w:t>
      </w:r>
      <w:r w:rsidRPr="00922FFB">
        <w:rPr>
          <w:rFonts w:ascii="Times New Roman" w:hAnsi="Times New Roman" w:cs="Times New Roman"/>
          <w:strike/>
          <w:spacing w:val="8"/>
          <w:highlight w:val="yellow"/>
        </w:rPr>
        <w:t>p</w:t>
      </w:r>
      <w:r w:rsidRPr="00922FFB">
        <w:rPr>
          <w:rFonts w:ascii="Times New Roman" w:hAnsi="Times New Roman" w:cs="Times New Roman"/>
          <w:strike/>
          <w:spacing w:val="5"/>
          <w:highlight w:val="yellow"/>
        </w:rPr>
        <w:t>r</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g</w:t>
      </w:r>
      <w:r w:rsidRPr="00922FFB">
        <w:rPr>
          <w:rFonts w:ascii="Times New Roman" w:hAnsi="Times New Roman" w:cs="Times New Roman"/>
          <w:strike/>
          <w:spacing w:val="8"/>
          <w:highlight w:val="yellow"/>
        </w:rPr>
        <w:t>r</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s</w:t>
      </w:r>
      <w:r w:rsidRPr="00922FFB">
        <w:rPr>
          <w:rFonts w:ascii="Times New Roman" w:hAnsi="Times New Roman" w:cs="Times New Roman"/>
          <w:strike/>
          <w:highlight w:val="yellow"/>
        </w:rPr>
        <w:t>s</w:t>
      </w:r>
      <w:r w:rsidRPr="00922FFB">
        <w:rPr>
          <w:rFonts w:ascii="Times New Roman" w:hAnsi="Times New Roman" w:cs="Times New Roman"/>
          <w:strike/>
          <w:spacing w:val="2"/>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11"/>
          <w:highlight w:val="yellow"/>
        </w:rPr>
        <w:t>o</w:t>
      </w:r>
      <w:r w:rsidRPr="00922FFB">
        <w:rPr>
          <w:rFonts w:ascii="Times New Roman" w:hAnsi="Times New Roman" w:cs="Times New Roman"/>
          <w:strike/>
          <w:spacing w:val="2"/>
          <w:highlight w:val="yellow"/>
        </w:rPr>
        <w:t>w</w:t>
      </w:r>
      <w:r w:rsidRPr="00922FFB">
        <w:rPr>
          <w:rFonts w:ascii="Times New Roman" w:hAnsi="Times New Roman" w:cs="Times New Roman"/>
          <w:strike/>
          <w:spacing w:val="7"/>
          <w:highlight w:val="yellow"/>
        </w:rPr>
        <w:t>a</w:t>
      </w:r>
      <w:r w:rsidRPr="00922FFB">
        <w:rPr>
          <w:rFonts w:ascii="Times New Roman" w:hAnsi="Times New Roman" w:cs="Times New Roman"/>
          <w:strike/>
          <w:spacing w:val="8"/>
          <w:highlight w:val="yellow"/>
        </w:rPr>
        <w:t>rd</w:t>
      </w:r>
      <w:r w:rsidRPr="00922FFB">
        <w:rPr>
          <w:rFonts w:ascii="Times New Roman" w:hAnsi="Times New Roman" w:cs="Times New Roman"/>
          <w:strike/>
          <w:highlight w:val="yellow"/>
        </w:rPr>
        <w:t>s</w:t>
      </w:r>
      <w:r w:rsidRPr="00922FFB">
        <w:rPr>
          <w:rFonts w:ascii="Times New Roman" w:hAnsi="Times New Roman" w:cs="Times New Roman"/>
          <w:b/>
          <w:bCs/>
          <w:color w:val="FF0000"/>
          <w:spacing w:val="5"/>
        </w:rPr>
        <w:t xml:space="preserve"> prohibition of nuclear weapons</w:t>
      </w:r>
      <w:r w:rsidRPr="00922FFB">
        <w:rPr>
          <w:rFonts w:ascii="Times New Roman" w:hAnsi="Times New Roman" w:cs="Times New Roman"/>
          <w:spacing w:val="5"/>
        </w:rPr>
        <w:t xml:space="preserve"> </w:t>
      </w:r>
      <w:r w:rsidRPr="00922FFB">
        <w:rPr>
          <w:rFonts w:ascii="Times New Roman" w:hAnsi="Times New Roman" w:cs="Times New Roman"/>
          <w:strike/>
          <w:spacing w:val="6"/>
          <w:highlight w:val="yellow"/>
        </w:rPr>
        <w:t>g</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e</w:t>
      </w:r>
      <w:r w:rsidRPr="00922FFB">
        <w:rPr>
          <w:rFonts w:ascii="Times New Roman" w:hAnsi="Times New Roman" w:cs="Times New Roman"/>
          <w:strike/>
          <w:spacing w:val="8"/>
          <w:highlight w:val="yellow"/>
        </w:rPr>
        <w:t>r</w:t>
      </w:r>
      <w:r w:rsidRPr="00922FFB">
        <w:rPr>
          <w:rFonts w:ascii="Times New Roman" w:hAnsi="Times New Roman" w:cs="Times New Roman"/>
          <w:strike/>
          <w:spacing w:val="5"/>
          <w:highlight w:val="yellow"/>
        </w:rPr>
        <w:t>a</w:t>
      </w:r>
      <w:r w:rsidRPr="00922FFB">
        <w:rPr>
          <w:rFonts w:ascii="Times New Roman" w:hAnsi="Times New Roman" w:cs="Times New Roman"/>
          <w:strike/>
          <w:highlight w:val="yellow"/>
        </w:rPr>
        <w:t xml:space="preserve">l </w:t>
      </w:r>
      <w:r w:rsidRPr="00922FFB">
        <w:rPr>
          <w:rFonts w:ascii="Times New Roman" w:hAnsi="Times New Roman" w:cs="Times New Roman"/>
          <w:strike/>
          <w:spacing w:val="7"/>
          <w:highlight w:val="yellow"/>
        </w:rPr>
        <w:t>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d</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5"/>
          <w:highlight w:val="yellow"/>
        </w:rPr>
        <w:t>c</w:t>
      </w:r>
      <w:r w:rsidRPr="00922FFB">
        <w:rPr>
          <w:rFonts w:ascii="Times New Roman" w:hAnsi="Times New Roman" w:cs="Times New Roman"/>
          <w:strike/>
          <w:spacing w:val="11"/>
          <w:highlight w:val="yellow"/>
        </w:rPr>
        <w:t>o</w:t>
      </w:r>
      <w:r w:rsidRPr="00922FFB">
        <w:rPr>
          <w:rFonts w:ascii="Times New Roman" w:hAnsi="Times New Roman" w:cs="Times New Roman"/>
          <w:strike/>
          <w:spacing w:val="3"/>
          <w:highlight w:val="yellow"/>
        </w:rPr>
        <w:t>m</w:t>
      </w:r>
      <w:r w:rsidRPr="00922FFB">
        <w:rPr>
          <w:rFonts w:ascii="Times New Roman" w:hAnsi="Times New Roman" w:cs="Times New Roman"/>
          <w:strike/>
          <w:spacing w:val="8"/>
          <w:highlight w:val="yellow"/>
        </w:rPr>
        <w:t>p</w:t>
      </w:r>
      <w:r w:rsidRPr="00922FFB">
        <w:rPr>
          <w:rFonts w:ascii="Times New Roman" w:hAnsi="Times New Roman" w:cs="Times New Roman"/>
          <w:strike/>
          <w:spacing w:val="7"/>
          <w:highlight w:val="yellow"/>
        </w:rPr>
        <w:t>let</w:t>
      </w:r>
      <w:r w:rsidRPr="00922FFB">
        <w:rPr>
          <w:rFonts w:ascii="Times New Roman" w:hAnsi="Times New Roman" w:cs="Times New Roman"/>
          <w:strike/>
          <w:highlight w:val="yellow"/>
        </w:rPr>
        <w:t>e</w:t>
      </w:r>
      <w:r w:rsidRPr="00922FFB">
        <w:rPr>
          <w:rFonts w:ascii="Times New Roman" w:hAnsi="Times New Roman" w:cs="Times New Roman"/>
          <w:strike/>
          <w:spacing w:val="3"/>
          <w:highlight w:val="yellow"/>
        </w:rPr>
        <w:t xml:space="preserve"> </w:t>
      </w:r>
      <w:r w:rsidRPr="00922FFB">
        <w:rPr>
          <w:rFonts w:ascii="Times New Roman" w:hAnsi="Times New Roman" w:cs="Times New Roman"/>
          <w:strike/>
          <w:spacing w:val="8"/>
          <w:highlight w:val="yellow"/>
        </w:rPr>
        <w:t>d</w:t>
      </w:r>
      <w:r w:rsidRPr="00922FFB">
        <w:rPr>
          <w:rFonts w:ascii="Times New Roman" w:hAnsi="Times New Roman" w:cs="Times New Roman"/>
          <w:strike/>
          <w:spacing w:val="7"/>
          <w:highlight w:val="yellow"/>
        </w:rPr>
        <w:t>i</w:t>
      </w:r>
      <w:r w:rsidRPr="00922FFB">
        <w:rPr>
          <w:rFonts w:ascii="Times New Roman" w:hAnsi="Times New Roman" w:cs="Times New Roman"/>
          <w:strike/>
          <w:spacing w:val="6"/>
          <w:highlight w:val="yellow"/>
        </w:rPr>
        <w:t>s</w:t>
      </w:r>
      <w:r w:rsidRPr="00922FFB">
        <w:rPr>
          <w:rFonts w:ascii="Times New Roman" w:hAnsi="Times New Roman" w:cs="Times New Roman"/>
          <w:strike/>
          <w:spacing w:val="5"/>
          <w:highlight w:val="yellow"/>
        </w:rPr>
        <w:t>a</w:t>
      </w:r>
      <w:r w:rsidRPr="00922FFB">
        <w:rPr>
          <w:rFonts w:ascii="Times New Roman" w:hAnsi="Times New Roman" w:cs="Times New Roman"/>
          <w:strike/>
          <w:spacing w:val="10"/>
          <w:highlight w:val="yellow"/>
        </w:rPr>
        <w:t>r</w:t>
      </w:r>
      <w:r w:rsidRPr="00922FFB">
        <w:rPr>
          <w:rFonts w:ascii="Times New Roman" w:hAnsi="Times New Roman" w:cs="Times New Roman"/>
          <w:strike/>
          <w:spacing w:val="3"/>
          <w:highlight w:val="yellow"/>
        </w:rPr>
        <w:t>m</w:t>
      </w:r>
      <w:r w:rsidRPr="00922FFB">
        <w:rPr>
          <w:rFonts w:ascii="Times New Roman" w:hAnsi="Times New Roman" w:cs="Times New Roman"/>
          <w:strike/>
          <w:spacing w:val="12"/>
          <w:highlight w:val="yellow"/>
        </w:rPr>
        <w:t>a</w:t>
      </w:r>
      <w:r w:rsidRPr="00922FFB">
        <w:rPr>
          <w:rFonts w:ascii="Times New Roman" w:hAnsi="Times New Roman" w:cs="Times New Roman"/>
          <w:strike/>
          <w:spacing w:val="3"/>
          <w:highlight w:val="yellow"/>
        </w:rPr>
        <w:t>m</w:t>
      </w:r>
      <w:r w:rsidRPr="00922FFB">
        <w:rPr>
          <w:rFonts w:ascii="Times New Roman" w:hAnsi="Times New Roman" w:cs="Times New Roman"/>
          <w:strike/>
          <w:spacing w:val="10"/>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t</w:t>
      </w:r>
      <w:r w:rsidRPr="00922FFB">
        <w:rPr>
          <w:rFonts w:ascii="Times New Roman" w:hAnsi="Times New Roman" w:cs="Times New Roman"/>
          <w:strike/>
          <w:spacing w:val="2"/>
          <w:highlight w:val="yellow"/>
        </w:rPr>
        <w:t xml:space="preserve"> </w:t>
      </w:r>
      <w:r w:rsidRPr="00922FFB">
        <w:rPr>
          <w:rFonts w:ascii="Times New Roman" w:hAnsi="Times New Roman" w:cs="Times New Roman"/>
          <w:strike/>
          <w:spacing w:val="6"/>
          <w:highlight w:val="yellow"/>
        </w:rPr>
        <w:t>un</w:t>
      </w:r>
      <w:r w:rsidRPr="00922FFB">
        <w:rPr>
          <w:rFonts w:ascii="Times New Roman" w:hAnsi="Times New Roman" w:cs="Times New Roman"/>
          <w:strike/>
          <w:spacing w:val="8"/>
          <w:highlight w:val="yellow"/>
        </w:rPr>
        <w:t>d</w:t>
      </w:r>
      <w:r w:rsidRPr="00922FFB">
        <w:rPr>
          <w:rFonts w:ascii="Times New Roman" w:hAnsi="Times New Roman" w:cs="Times New Roman"/>
          <w:strike/>
          <w:spacing w:val="7"/>
          <w:highlight w:val="yellow"/>
        </w:rPr>
        <w:t>e</w:t>
      </w:r>
      <w:r w:rsidRPr="00922FFB">
        <w:rPr>
          <w:rFonts w:ascii="Times New Roman" w:hAnsi="Times New Roman" w:cs="Times New Roman"/>
          <w:strike/>
          <w:highlight w:val="yellow"/>
        </w:rPr>
        <w:t>r</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4"/>
          <w:highlight w:val="yellow"/>
        </w:rPr>
        <w:t>s</w:t>
      </w:r>
      <w:r w:rsidRPr="00922FFB">
        <w:rPr>
          <w:rFonts w:ascii="Times New Roman" w:hAnsi="Times New Roman" w:cs="Times New Roman"/>
          <w:strike/>
          <w:spacing w:val="7"/>
          <w:highlight w:val="yellow"/>
        </w:rPr>
        <w:t>t</w:t>
      </w:r>
      <w:r w:rsidRPr="00922FFB">
        <w:rPr>
          <w:rFonts w:ascii="Times New Roman" w:hAnsi="Times New Roman" w:cs="Times New Roman"/>
          <w:strike/>
          <w:spacing w:val="5"/>
          <w:highlight w:val="yellow"/>
        </w:rPr>
        <w:t>r</w:t>
      </w:r>
      <w:r w:rsidRPr="00922FFB">
        <w:rPr>
          <w:rFonts w:ascii="Times New Roman" w:hAnsi="Times New Roman" w:cs="Times New Roman"/>
          <w:strike/>
          <w:spacing w:val="7"/>
          <w:highlight w:val="yellow"/>
        </w:rPr>
        <w:t>i</w:t>
      </w:r>
      <w:r w:rsidRPr="00922FFB">
        <w:rPr>
          <w:rFonts w:ascii="Times New Roman" w:hAnsi="Times New Roman" w:cs="Times New Roman"/>
          <w:strike/>
          <w:spacing w:val="5"/>
          <w:highlight w:val="yellow"/>
        </w:rPr>
        <w:t>c</w:t>
      </w:r>
      <w:r w:rsidRPr="00922FFB">
        <w:rPr>
          <w:rFonts w:ascii="Times New Roman" w:hAnsi="Times New Roman" w:cs="Times New Roman"/>
          <w:strike/>
          <w:highlight w:val="yellow"/>
        </w:rPr>
        <w:t>t</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d</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7"/>
          <w:highlight w:val="yellow"/>
        </w:rPr>
        <w:t>e</w:t>
      </w:r>
      <w:r w:rsidRPr="00922FFB">
        <w:rPr>
          <w:rFonts w:ascii="Times New Roman" w:hAnsi="Times New Roman" w:cs="Times New Roman"/>
          <w:strike/>
          <w:spacing w:val="3"/>
          <w:highlight w:val="yellow"/>
        </w:rPr>
        <w:t>f</w:t>
      </w:r>
      <w:r w:rsidRPr="00922FFB">
        <w:rPr>
          <w:rFonts w:ascii="Times New Roman" w:hAnsi="Times New Roman" w:cs="Times New Roman"/>
          <w:strike/>
          <w:spacing w:val="5"/>
          <w:highlight w:val="yellow"/>
        </w:rPr>
        <w:t>f</w:t>
      </w:r>
      <w:r w:rsidRPr="00922FFB">
        <w:rPr>
          <w:rFonts w:ascii="Times New Roman" w:hAnsi="Times New Roman" w:cs="Times New Roman"/>
          <w:strike/>
          <w:spacing w:val="7"/>
          <w:highlight w:val="yellow"/>
        </w:rPr>
        <w:t>e</w:t>
      </w:r>
      <w:r w:rsidRPr="00922FFB">
        <w:rPr>
          <w:rFonts w:ascii="Times New Roman" w:hAnsi="Times New Roman" w:cs="Times New Roman"/>
          <w:strike/>
          <w:spacing w:val="5"/>
          <w:highlight w:val="yellow"/>
        </w:rPr>
        <w:t>c</w:t>
      </w:r>
      <w:r w:rsidRPr="00922FFB">
        <w:rPr>
          <w:rFonts w:ascii="Times New Roman" w:hAnsi="Times New Roman" w:cs="Times New Roman"/>
          <w:strike/>
          <w:spacing w:val="7"/>
          <w:highlight w:val="yellow"/>
        </w:rPr>
        <w:t>ti</w:t>
      </w:r>
      <w:r w:rsidRPr="00922FFB">
        <w:rPr>
          <w:rFonts w:ascii="Times New Roman" w:hAnsi="Times New Roman" w:cs="Times New Roman"/>
          <w:strike/>
          <w:spacing w:val="6"/>
          <w:highlight w:val="yellow"/>
        </w:rPr>
        <w:t>v</w:t>
      </w:r>
      <w:r w:rsidRPr="00922FFB">
        <w:rPr>
          <w:rFonts w:ascii="Times New Roman" w:hAnsi="Times New Roman" w:cs="Times New Roman"/>
          <w:strike/>
          <w:highlight w:val="yellow"/>
        </w:rPr>
        <w:t>e</w:t>
      </w:r>
      <w:r w:rsidRPr="00922FFB">
        <w:rPr>
          <w:rFonts w:ascii="Times New Roman" w:hAnsi="Times New Roman" w:cs="Times New Roman"/>
          <w:strike/>
          <w:spacing w:val="5"/>
          <w:highlight w:val="yellow"/>
        </w:rPr>
        <w:t xml:space="preserve"> </w:t>
      </w:r>
      <w:r w:rsidRPr="00922FFB">
        <w:rPr>
          <w:rFonts w:ascii="Times New Roman" w:hAnsi="Times New Roman" w:cs="Times New Roman"/>
          <w:strike/>
          <w:spacing w:val="7"/>
          <w:highlight w:val="yellow"/>
        </w:rPr>
        <w:t>i</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t</w:t>
      </w:r>
      <w:r w:rsidRPr="00922FFB">
        <w:rPr>
          <w:rFonts w:ascii="Times New Roman" w:hAnsi="Times New Roman" w:cs="Times New Roman"/>
          <w:strike/>
          <w:spacing w:val="5"/>
          <w:highlight w:val="yellow"/>
        </w:rPr>
        <w:t>e</w:t>
      </w:r>
      <w:r w:rsidRPr="00922FFB">
        <w:rPr>
          <w:rFonts w:ascii="Times New Roman" w:hAnsi="Times New Roman" w:cs="Times New Roman"/>
          <w:strike/>
          <w:spacing w:val="8"/>
          <w:highlight w:val="yellow"/>
        </w:rPr>
        <w:t>r</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w:t>
      </w:r>
      <w:r w:rsidRPr="00922FFB">
        <w:rPr>
          <w:rFonts w:ascii="Times New Roman" w:hAnsi="Times New Roman" w:cs="Times New Roman"/>
          <w:strike/>
          <w:spacing w:val="4"/>
          <w:highlight w:val="yellow"/>
        </w:rPr>
        <w:t>t</w:t>
      </w:r>
      <w:r w:rsidRPr="00922FFB">
        <w:rPr>
          <w:rFonts w:ascii="Times New Roman" w:hAnsi="Times New Roman" w:cs="Times New Roman"/>
          <w:strike/>
          <w:spacing w:val="7"/>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l</w:t>
      </w:r>
      <w:r w:rsidRPr="00922FFB">
        <w:rPr>
          <w:rFonts w:ascii="Times New Roman" w:hAnsi="Times New Roman" w:cs="Times New Roman"/>
          <w:strike/>
          <w:spacing w:val="2"/>
          <w:highlight w:val="yellow"/>
        </w:rPr>
        <w:t xml:space="preserve"> </w:t>
      </w:r>
      <w:r w:rsidRPr="00922FFB">
        <w:rPr>
          <w:rFonts w:ascii="Times New Roman" w:hAnsi="Times New Roman" w:cs="Times New Roman"/>
          <w:strike/>
          <w:spacing w:val="5"/>
          <w:highlight w:val="yellow"/>
        </w:rPr>
        <w:t>c</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strike/>
          <w:spacing w:val="4"/>
          <w:highlight w:val="yellow"/>
        </w:rPr>
        <w:t>t</w:t>
      </w:r>
      <w:r w:rsidRPr="00922FFB">
        <w:rPr>
          <w:rFonts w:ascii="Times New Roman" w:hAnsi="Times New Roman" w:cs="Times New Roman"/>
          <w:strike/>
          <w:spacing w:val="8"/>
          <w:highlight w:val="yellow"/>
        </w:rPr>
        <w:t>ro</w:t>
      </w:r>
      <w:r w:rsidRPr="00922FFB">
        <w:rPr>
          <w:rFonts w:ascii="Times New Roman" w:hAnsi="Times New Roman" w:cs="Times New Roman"/>
          <w:strike/>
          <w:spacing w:val="4"/>
          <w:highlight w:val="yellow"/>
        </w:rPr>
        <w:t>l</w:t>
      </w:r>
      <w:r w:rsidRPr="00922FFB">
        <w:rPr>
          <w:rFonts w:ascii="Times New Roman" w:hAnsi="Times New Roman" w:cs="Times New Roman"/>
        </w:rPr>
        <w:t xml:space="preserve">, </w:t>
      </w:r>
    </w:p>
    <w:p w:rsidR="00922FFB" w:rsidRPr="00922FFB" w:rsidRDefault="00922FFB" w:rsidP="00DC49D2">
      <w:pPr>
        <w:widowControl w:val="0"/>
        <w:spacing w:after="120" w:line="20" w:lineRule="atLeast"/>
        <w:ind w:firstLine="346"/>
        <w:jc w:val="both"/>
        <w:rPr>
          <w:rFonts w:ascii="Times New Roman" w:hAnsi="Times New Roman" w:cs="Times New Roman"/>
          <w:b/>
          <w:bCs/>
          <w:color w:val="FF0000"/>
        </w:rPr>
      </w:pPr>
      <w:r w:rsidRPr="00922FFB">
        <w:rPr>
          <w:rFonts w:ascii="Times New Roman" w:hAnsi="Times New Roman" w:cs="Times New Roman"/>
          <w:b/>
          <w:bCs/>
          <w:i/>
          <w:iCs/>
          <w:color w:val="FF0000"/>
        </w:rPr>
        <w:t>PP11 bis Convinced</w:t>
      </w:r>
      <w:r w:rsidRPr="00922FFB">
        <w:rPr>
          <w:rFonts w:ascii="Times New Roman" w:hAnsi="Times New Roman" w:cs="Times New Roman"/>
          <w:b/>
          <w:bCs/>
          <w:color w:val="FF0000"/>
          <w:sz w:val="30"/>
          <w:szCs w:val="30"/>
        </w:rPr>
        <w:t xml:space="preserve"> </w:t>
      </w:r>
      <w:r w:rsidRPr="00922FFB">
        <w:rPr>
          <w:rFonts w:ascii="Times New Roman" w:hAnsi="Times New Roman" w:cs="Times New Roman"/>
          <w:b/>
          <w:bCs/>
          <w:color w:val="FF0000"/>
        </w:rPr>
        <w:t>that the only absolute and effective guarantee against the use of nuclear weapons is their complete elimination</w:t>
      </w:r>
      <w:r w:rsidRPr="00922FFB">
        <w:rPr>
          <w:rFonts w:ascii="Times New Roman" w:hAnsi="Times New Roman" w:cs="Times New Roman"/>
          <w:b/>
          <w:bCs/>
          <w:color w:val="FF0000"/>
          <w:spacing w:val="8"/>
        </w:rPr>
        <w:t xml:space="preserve"> u</w:t>
      </w:r>
      <w:r w:rsidRPr="00922FFB">
        <w:rPr>
          <w:rFonts w:ascii="Times New Roman" w:hAnsi="Times New Roman" w:cs="Times New Roman"/>
          <w:b/>
          <w:bCs/>
          <w:color w:val="FF0000"/>
          <w:spacing w:val="6"/>
        </w:rPr>
        <w:t>n</w:t>
      </w:r>
      <w:r w:rsidRPr="00922FFB">
        <w:rPr>
          <w:rFonts w:ascii="Times New Roman" w:hAnsi="Times New Roman" w:cs="Times New Roman"/>
          <w:b/>
          <w:bCs/>
          <w:color w:val="FF0000"/>
          <w:spacing w:val="8"/>
        </w:rPr>
        <w:t>d</w:t>
      </w:r>
      <w:r w:rsidRPr="00922FFB">
        <w:rPr>
          <w:rFonts w:ascii="Times New Roman" w:hAnsi="Times New Roman" w:cs="Times New Roman"/>
          <w:b/>
          <w:bCs/>
          <w:color w:val="FF0000"/>
          <w:spacing w:val="5"/>
        </w:rPr>
        <w:t>e</w:t>
      </w:r>
      <w:r w:rsidRPr="00922FFB">
        <w:rPr>
          <w:rFonts w:ascii="Times New Roman" w:hAnsi="Times New Roman" w:cs="Times New Roman"/>
          <w:b/>
          <w:bCs/>
          <w:color w:val="FF0000"/>
        </w:rPr>
        <w:t>r</w:t>
      </w:r>
      <w:r w:rsidRPr="00922FFB">
        <w:rPr>
          <w:rFonts w:ascii="Times New Roman" w:hAnsi="Times New Roman" w:cs="Times New Roman"/>
          <w:b/>
          <w:bCs/>
          <w:color w:val="FF0000"/>
          <w:spacing w:val="8"/>
        </w:rPr>
        <w:t xml:space="preserve"> </w:t>
      </w:r>
      <w:r w:rsidRPr="00922FFB">
        <w:rPr>
          <w:rFonts w:ascii="Times New Roman" w:hAnsi="Times New Roman" w:cs="Times New Roman"/>
          <w:b/>
          <w:bCs/>
          <w:color w:val="FF0000"/>
          <w:spacing w:val="6"/>
        </w:rPr>
        <w:t>s</w:t>
      </w:r>
      <w:r w:rsidRPr="00922FFB">
        <w:rPr>
          <w:rFonts w:ascii="Times New Roman" w:hAnsi="Times New Roman" w:cs="Times New Roman"/>
          <w:b/>
          <w:bCs/>
          <w:color w:val="FF0000"/>
          <w:spacing w:val="4"/>
        </w:rPr>
        <w:t>t</w:t>
      </w:r>
      <w:r w:rsidRPr="00922FFB">
        <w:rPr>
          <w:rFonts w:ascii="Times New Roman" w:hAnsi="Times New Roman" w:cs="Times New Roman"/>
          <w:b/>
          <w:bCs/>
          <w:color w:val="FF0000"/>
          <w:spacing w:val="5"/>
        </w:rPr>
        <w:t>r</w:t>
      </w:r>
      <w:r w:rsidRPr="00922FFB">
        <w:rPr>
          <w:rFonts w:ascii="Times New Roman" w:hAnsi="Times New Roman" w:cs="Times New Roman"/>
          <w:b/>
          <w:bCs/>
          <w:color w:val="FF0000"/>
          <w:spacing w:val="7"/>
        </w:rPr>
        <w:t>i</w:t>
      </w:r>
      <w:r w:rsidRPr="00922FFB">
        <w:rPr>
          <w:rFonts w:ascii="Times New Roman" w:hAnsi="Times New Roman" w:cs="Times New Roman"/>
          <w:b/>
          <w:bCs/>
          <w:color w:val="FF0000"/>
          <w:spacing w:val="5"/>
        </w:rPr>
        <w:t>c</w:t>
      </w:r>
      <w:r w:rsidRPr="00922FFB">
        <w:rPr>
          <w:rFonts w:ascii="Times New Roman" w:hAnsi="Times New Roman" w:cs="Times New Roman"/>
          <w:b/>
          <w:bCs/>
          <w:color w:val="FF0000"/>
        </w:rPr>
        <w:t>t</w:t>
      </w:r>
      <w:r w:rsidRPr="00922FFB">
        <w:rPr>
          <w:rFonts w:ascii="Times New Roman" w:hAnsi="Times New Roman" w:cs="Times New Roman"/>
          <w:b/>
          <w:bCs/>
          <w:color w:val="FF0000"/>
          <w:spacing w:val="8"/>
        </w:rPr>
        <w:t xml:space="preserve"> </w:t>
      </w:r>
      <w:r w:rsidRPr="00922FFB">
        <w:rPr>
          <w:rFonts w:ascii="Times New Roman" w:hAnsi="Times New Roman" w:cs="Times New Roman"/>
          <w:b/>
          <w:bCs/>
          <w:color w:val="FF0000"/>
          <w:spacing w:val="7"/>
        </w:rPr>
        <w:t>a</w:t>
      </w:r>
      <w:r w:rsidRPr="00922FFB">
        <w:rPr>
          <w:rFonts w:ascii="Times New Roman" w:hAnsi="Times New Roman" w:cs="Times New Roman"/>
          <w:b/>
          <w:bCs/>
          <w:color w:val="FF0000"/>
          <w:spacing w:val="6"/>
        </w:rPr>
        <w:t>n</w:t>
      </w:r>
      <w:r w:rsidRPr="00922FFB">
        <w:rPr>
          <w:rFonts w:ascii="Times New Roman" w:hAnsi="Times New Roman" w:cs="Times New Roman"/>
          <w:b/>
          <w:bCs/>
          <w:color w:val="FF0000"/>
        </w:rPr>
        <w:t xml:space="preserve">d </w:t>
      </w:r>
      <w:r w:rsidRPr="00922FFB">
        <w:rPr>
          <w:rFonts w:ascii="Times New Roman" w:hAnsi="Times New Roman" w:cs="Times New Roman"/>
          <w:b/>
          <w:bCs/>
          <w:color w:val="FF0000"/>
          <w:spacing w:val="5"/>
        </w:rPr>
        <w:t>e</w:t>
      </w:r>
      <w:r w:rsidRPr="00922FFB">
        <w:rPr>
          <w:rFonts w:ascii="Times New Roman" w:hAnsi="Times New Roman" w:cs="Times New Roman"/>
          <w:b/>
          <w:bCs/>
          <w:color w:val="FF0000"/>
          <w:spacing w:val="3"/>
        </w:rPr>
        <w:t>f</w:t>
      </w:r>
      <w:r w:rsidRPr="00922FFB">
        <w:rPr>
          <w:rFonts w:ascii="Times New Roman" w:hAnsi="Times New Roman" w:cs="Times New Roman"/>
          <w:b/>
          <w:bCs/>
          <w:color w:val="FF0000"/>
          <w:spacing w:val="5"/>
        </w:rPr>
        <w:t>f</w:t>
      </w:r>
      <w:r w:rsidRPr="00922FFB">
        <w:rPr>
          <w:rFonts w:ascii="Times New Roman" w:hAnsi="Times New Roman" w:cs="Times New Roman"/>
          <w:b/>
          <w:bCs/>
          <w:color w:val="FF0000"/>
          <w:spacing w:val="7"/>
        </w:rPr>
        <w:t>ec</w:t>
      </w:r>
      <w:r w:rsidRPr="00922FFB">
        <w:rPr>
          <w:rFonts w:ascii="Times New Roman" w:hAnsi="Times New Roman" w:cs="Times New Roman"/>
          <w:b/>
          <w:bCs/>
          <w:color w:val="FF0000"/>
          <w:spacing w:val="4"/>
        </w:rPr>
        <w:t>t</w:t>
      </w:r>
      <w:r w:rsidRPr="00922FFB">
        <w:rPr>
          <w:rFonts w:ascii="Times New Roman" w:hAnsi="Times New Roman" w:cs="Times New Roman"/>
          <w:b/>
          <w:bCs/>
          <w:color w:val="FF0000"/>
          <w:spacing w:val="7"/>
        </w:rPr>
        <w:t>i</w:t>
      </w:r>
      <w:r w:rsidRPr="00922FFB">
        <w:rPr>
          <w:rFonts w:ascii="Times New Roman" w:hAnsi="Times New Roman" w:cs="Times New Roman"/>
          <w:b/>
          <w:bCs/>
          <w:color w:val="FF0000"/>
          <w:spacing w:val="6"/>
        </w:rPr>
        <w:t>v</w:t>
      </w:r>
      <w:r w:rsidRPr="00922FFB">
        <w:rPr>
          <w:rFonts w:ascii="Times New Roman" w:hAnsi="Times New Roman" w:cs="Times New Roman"/>
          <w:b/>
          <w:bCs/>
          <w:color w:val="FF0000"/>
        </w:rPr>
        <w:t>e</w:t>
      </w:r>
      <w:r w:rsidRPr="00922FFB">
        <w:rPr>
          <w:rFonts w:ascii="Times New Roman" w:hAnsi="Times New Roman" w:cs="Times New Roman"/>
          <w:b/>
          <w:bCs/>
          <w:color w:val="FF0000"/>
          <w:spacing w:val="5"/>
        </w:rPr>
        <w:t xml:space="preserve"> </w:t>
      </w:r>
      <w:r w:rsidRPr="00922FFB">
        <w:rPr>
          <w:rFonts w:ascii="Times New Roman" w:hAnsi="Times New Roman" w:cs="Times New Roman"/>
          <w:b/>
          <w:bCs/>
          <w:color w:val="FF0000"/>
          <w:spacing w:val="7"/>
        </w:rPr>
        <w:t>i</w:t>
      </w:r>
      <w:r w:rsidRPr="00922FFB">
        <w:rPr>
          <w:rFonts w:ascii="Times New Roman" w:hAnsi="Times New Roman" w:cs="Times New Roman"/>
          <w:b/>
          <w:bCs/>
          <w:color w:val="FF0000"/>
          <w:spacing w:val="6"/>
        </w:rPr>
        <w:t>n</w:t>
      </w:r>
      <w:r w:rsidRPr="00922FFB">
        <w:rPr>
          <w:rFonts w:ascii="Times New Roman" w:hAnsi="Times New Roman" w:cs="Times New Roman"/>
          <w:b/>
          <w:bCs/>
          <w:color w:val="FF0000"/>
          <w:spacing w:val="7"/>
        </w:rPr>
        <w:t>t</w:t>
      </w:r>
      <w:r w:rsidRPr="00922FFB">
        <w:rPr>
          <w:rFonts w:ascii="Times New Roman" w:hAnsi="Times New Roman" w:cs="Times New Roman"/>
          <w:b/>
          <w:bCs/>
          <w:color w:val="FF0000"/>
          <w:spacing w:val="5"/>
        </w:rPr>
        <w:t>e</w:t>
      </w:r>
      <w:r w:rsidRPr="00922FFB">
        <w:rPr>
          <w:rFonts w:ascii="Times New Roman" w:hAnsi="Times New Roman" w:cs="Times New Roman"/>
          <w:b/>
          <w:bCs/>
          <w:color w:val="FF0000"/>
          <w:spacing w:val="8"/>
        </w:rPr>
        <w:t>r</w:t>
      </w:r>
      <w:r w:rsidRPr="00922FFB">
        <w:rPr>
          <w:rFonts w:ascii="Times New Roman" w:hAnsi="Times New Roman" w:cs="Times New Roman"/>
          <w:b/>
          <w:bCs/>
          <w:color w:val="FF0000"/>
          <w:spacing w:val="6"/>
        </w:rPr>
        <w:t>n</w:t>
      </w:r>
      <w:r w:rsidRPr="00922FFB">
        <w:rPr>
          <w:rFonts w:ascii="Times New Roman" w:hAnsi="Times New Roman" w:cs="Times New Roman"/>
          <w:b/>
          <w:bCs/>
          <w:color w:val="FF0000"/>
          <w:spacing w:val="7"/>
        </w:rPr>
        <w:t>at</w:t>
      </w:r>
      <w:r w:rsidRPr="00922FFB">
        <w:rPr>
          <w:rFonts w:ascii="Times New Roman" w:hAnsi="Times New Roman" w:cs="Times New Roman"/>
          <w:b/>
          <w:bCs/>
          <w:color w:val="FF0000"/>
          <w:spacing w:val="4"/>
        </w:rPr>
        <w:t>i</w:t>
      </w:r>
      <w:r w:rsidRPr="00922FFB">
        <w:rPr>
          <w:rFonts w:ascii="Times New Roman" w:hAnsi="Times New Roman" w:cs="Times New Roman"/>
          <w:b/>
          <w:bCs/>
          <w:color w:val="FF0000"/>
          <w:spacing w:val="8"/>
        </w:rPr>
        <w:t>o</w:t>
      </w:r>
      <w:r w:rsidRPr="00922FFB">
        <w:rPr>
          <w:rFonts w:ascii="Times New Roman" w:hAnsi="Times New Roman" w:cs="Times New Roman"/>
          <w:b/>
          <w:bCs/>
          <w:color w:val="FF0000"/>
          <w:spacing w:val="6"/>
        </w:rPr>
        <w:t>n</w:t>
      </w:r>
      <w:r w:rsidRPr="00922FFB">
        <w:rPr>
          <w:rFonts w:ascii="Times New Roman" w:hAnsi="Times New Roman" w:cs="Times New Roman"/>
          <w:b/>
          <w:bCs/>
          <w:color w:val="FF0000"/>
          <w:spacing w:val="7"/>
        </w:rPr>
        <w:t>a</w:t>
      </w:r>
      <w:r w:rsidRPr="00922FFB">
        <w:rPr>
          <w:rFonts w:ascii="Times New Roman" w:hAnsi="Times New Roman" w:cs="Times New Roman"/>
          <w:b/>
          <w:bCs/>
          <w:color w:val="FF0000"/>
        </w:rPr>
        <w:t>l</w:t>
      </w:r>
      <w:r w:rsidRPr="00922FFB">
        <w:rPr>
          <w:rFonts w:ascii="Times New Roman" w:hAnsi="Times New Roman" w:cs="Times New Roman"/>
          <w:b/>
          <w:bCs/>
          <w:color w:val="FF0000"/>
          <w:spacing w:val="2"/>
        </w:rPr>
        <w:t xml:space="preserve"> </w:t>
      </w:r>
      <w:r w:rsidRPr="00922FFB">
        <w:rPr>
          <w:rFonts w:ascii="Times New Roman" w:hAnsi="Times New Roman" w:cs="Times New Roman"/>
          <w:b/>
          <w:bCs/>
          <w:color w:val="FF0000"/>
          <w:spacing w:val="5"/>
        </w:rPr>
        <w:t>c</w:t>
      </w:r>
      <w:r w:rsidRPr="00922FFB">
        <w:rPr>
          <w:rFonts w:ascii="Times New Roman" w:hAnsi="Times New Roman" w:cs="Times New Roman"/>
          <w:b/>
          <w:bCs/>
          <w:color w:val="FF0000"/>
          <w:spacing w:val="8"/>
        </w:rPr>
        <w:t>o</w:t>
      </w:r>
      <w:r w:rsidRPr="00922FFB">
        <w:rPr>
          <w:rFonts w:ascii="Times New Roman" w:hAnsi="Times New Roman" w:cs="Times New Roman"/>
          <w:b/>
          <w:bCs/>
          <w:color w:val="FF0000"/>
          <w:spacing w:val="6"/>
        </w:rPr>
        <w:t>n</w:t>
      </w:r>
      <w:r w:rsidRPr="00922FFB">
        <w:rPr>
          <w:rFonts w:ascii="Times New Roman" w:hAnsi="Times New Roman" w:cs="Times New Roman"/>
          <w:b/>
          <w:bCs/>
          <w:color w:val="FF0000"/>
          <w:spacing w:val="7"/>
        </w:rPr>
        <w:t>t</w:t>
      </w:r>
      <w:r w:rsidRPr="00922FFB">
        <w:rPr>
          <w:rFonts w:ascii="Times New Roman" w:hAnsi="Times New Roman" w:cs="Times New Roman"/>
          <w:b/>
          <w:bCs/>
          <w:color w:val="FF0000"/>
          <w:spacing w:val="8"/>
        </w:rPr>
        <w:t>r</w:t>
      </w:r>
      <w:r w:rsidRPr="00922FFB">
        <w:rPr>
          <w:rFonts w:ascii="Times New Roman" w:hAnsi="Times New Roman" w:cs="Times New Roman"/>
          <w:b/>
          <w:bCs/>
          <w:color w:val="FF0000"/>
          <w:spacing w:val="6"/>
        </w:rPr>
        <w:t>o</w:t>
      </w:r>
      <w:r w:rsidRPr="00922FFB">
        <w:rPr>
          <w:rFonts w:ascii="Times New Roman" w:hAnsi="Times New Roman" w:cs="Times New Roman"/>
          <w:b/>
          <w:bCs/>
          <w:color w:val="FF0000"/>
          <w:spacing w:val="4"/>
        </w:rPr>
        <w:t>l,</w:t>
      </w:r>
      <w:r w:rsidRPr="00922FFB">
        <w:rPr>
          <w:rFonts w:ascii="Times New Roman" w:hAnsi="Times New Roman" w:cs="Times New Roman"/>
          <w:b/>
          <w:bCs/>
          <w:color w:val="FF0000"/>
        </w:rPr>
        <w:t xml:space="preserve"> </w:t>
      </w:r>
    </w:p>
    <w:p w:rsidR="00922FFB" w:rsidRPr="00922FFB" w:rsidRDefault="00922FFB" w:rsidP="00DC49D2">
      <w:pPr>
        <w:widowControl w:val="0"/>
        <w:spacing w:after="120" w:line="20" w:lineRule="atLeast"/>
        <w:ind w:firstLine="346"/>
        <w:jc w:val="both"/>
        <w:rPr>
          <w:rFonts w:ascii="Times New Roman" w:hAnsi="Times New Roman" w:cs="Times New Roman"/>
          <w:b/>
          <w:bCs/>
          <w:color w:val="FF0000"/>
        </w:rPr>
      </w:pPr>
      <w:r w:rsidRPr="00922FFB">
        <w:rPr>
          <w:rFonts w:ascii="Times New Roman" w:hAnsi="Times New Roman" w:cs="Times New Roman"/>
          <w:b/>
          <w:bCs/>
          <w:i/>
          <w:iCs/>
          <w:color w:val="FF0000"/>
        </w:rPr>
        <w:t>PP11 ter Recognizing</w:t>
      </w:r>
      <w:r w:rsidRPr="00922FFB">
        <w:rPr>
          <w:rFonts w:ascii="Times New Roman" w:hAnsi="Times New Roman" w:cs="Times New Roman"/>
          <w:b/>
          <w:bCs/>
          <w:color w:val="FF0000"/>
        </w:rPr>
        <w:t xml:space="preserve"> the need for seeking effective measures to exclude completely </w:t>
      </w:r>
      <w:r w:rsidRPr="00922FFB">
        <w:rPr>
          <w:rFonts w:ascii="Times New Roman" w:hAnsi="Times New Roman" w:cs="Times New Roman"/>
          <w:b/>
          <w:bCs/>
          <w:color w:val="FF0000"/>
        </w:rPr>
        <w:lastRenderedPageBreak/>
        <w:t xml:space="preserve">the possibility of the use of nuclear weapons through their total elimination in a verifiable, irreversible and transparent manner and </w:t>
      </w:r>
      <w:r w:rsidRPr="00922FFB">
        <w:rPr>
          <w:rFonts w:ascii="Times New Roman" w:hAnsi="Times New Roman" w:cs="Times New Roman"/>
          <w:b/>
          <w:bCs/>
          <w:i/>
          <w:iCs/>
          <w:color w:val="FF0000"/>
        </w:rPr>
        <w:t xml:space="preserve">declaring </w:t>
      </w:r>
      <w:r w:rsidRPr="00922FFB">
        <w:rPr>
          <w:rFonts w:ascii="Times New Roman" w:hAnsi="Times New Roman" w:cs="Times New Roman"/>
          <w:b/>
          <w:bCs/>
          <w:color w:val="FF0000"/>
        </w:rPr>
        <w:t xml:space="preserve">their intention to continue negotiations to this end, </w:t>
      </w:r>
    </w:p>
    <w:p w:rsidR="00922FFB" w:rsidRPr="00922FFB" w:rsidRDefault="00922FFB" w:rsidP="00DC49D2">
      <w:pPr>
        <w:widowControl w:val="0"/>
        <w:spacing w:after="120" w:line="20" w:lineRule="atLeast"/>
        <w:ind w:firstLine="346"/>
        <w:jc w:val="both"/>
        <w:rPr>
          <w:rFonts w:ascii="Times New Roman" w:hAnsi="Times New Roman" w:cs="Times New Roman"/>
        </w:rPr>
      </w:pPr>
      <w:r w:rsidRPr="00922FFB">
        <w:rPr>
          <w:rFonts w:ascii="Times New Roman" w:hAnsi="Times New Roman" w:cs="Times New Roman"/>
          <w:i/>
          <w:spacing w:val="8"/>
        </w:rPr>
        <w:t>PP12 A</w:t>
      </w:r>
      <w:r w:rsidRPr="00922FFB">
        <w:rPr>
          <w:rFonts w:ascii="Times New Roman" w:hAnsi="Times New Roman" w:cs="Times New Roman"/>
          <w:i/>
          <w:spacing w:val="4"/>
        </w:rPr>
        <w:t>f</w:t>
      </w:r>
      <w:r w:rsidRPr="00922FFB">
        <w:rPr>
          <w:rFonts w:ascii="Times New Roman" w:hAnsi="Times New Roman" w:cs="Times New Roman"/>
          <w:i/>
          <w:spacing w:val="7"/>
        </w:rPr>
        <w:t>fi</w:t>
      </w:r>
      <w:r w:rsidRPr="00922FFB">
        <w:rPr>
          <w:rFonts w:ascii="Times New Roman" w:hAnsi="Times New Roman" w:cs="Times New Roman"/>
          <w:i/>
          <w:spacing w:val="6"/>
        </w:rPr>
        <w:t>r</w:t>
      </w:r>
      <w:r w:rsidRPr="00922FFB">
        <w:rPr>
          <w:rFonts w:ascii="Times New Roman" w:hAnsi="Times New Roman" w:cs="Times New Roman"/>
          <w:i/>
          <w:spacing w:val="7"/>
        </w:rPr>
        <w:t>m</w:t>
      </w:r>
      <w:r w:rsidRPr="00922FFB">
        <w:rPr>
          <w:rFonts w:ascii="Times New Roman" w:hAnsi="Times New Roman" w:cs="Times New Roman"/>
          <w:i/>
          <w:spacing w:val="4"/>
        </w:rPr>
        <w:t>i</w:t>
      </w:r>
      <w:r w:rsidRPr="00922FFB">
        <w:rPr>
          <w:rFonts w:ascii="Times New Roman" w:hAnsi="Times New Roman" w:cs="Times New Roman"/>
          <w:i/>
          <w:spacing w:val="8"/>
        </w:rPr>
        <w:t>n</w:t>
      </w:r>
      <w:r w:rsidRPr="00922FFB">
        <w:rPr>
          <w:rFonts w:ascii="Times New Roman" w:hAnsi="Times New Roman" w:cs="Times New Roman"/>
          <w:i/>
        </w:rPr>
        <w:t>g</w:t>
      </w:r>
      <w:r w:rsidRPr="00922FFB">
        <w:rPr>
          <w:rFonts w:ascii="Times New Roman" w:hAnsi="Times New Roman" w:cs="Times New Roman"/>
          <w:i/>
          <w:spacing w:val="5"/>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7"/>
        </w:rPr>
        <w:t>a</w:t>
      </w:r>
      <w:r w:rsidRPr="00922FFB">
        <w:rPr>
          <w:rFonts w:ascii="Times New Roman" w:hAnsi="Times New Roman" w:cs="Times New Roman"/>
        </w:rPr>
        <w:t>t</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5"/>
        </w:rPr>
        <w:t>e</w:t>
      </w:r>
      <w:r w:rsidRPr="00922FFB">
        <w:rPr>
          <w:rFonts w:ascii="Times New Roman" w:hAnsi="Times New Roman" w:cs="Times New Roman"/>
          <w:spacing w:val="8"/>
        </w:rPr>
        <w:t>r</w:t>
      </w:r>
      <w:r w:rsidRPr="00922FFB">
        <w:rPr>
          <w:rFonts w:ascii="Times New Roman" w:hAnsi="Times New Roman" w:cs="Times New Roman"/>
        </w:rPr>
        <w:t>e</w:t>
      </w:r>
      <w:r w:rsidRPr="00922FFB">
        <w:rPr>
          <w:rFonts w:ascii="Times New Roman" w:hAnsi="Times New Roman" w:cs="Times New Roman"/>
          <w:spacing w:val="8"/>
        </w:rPr>
        <w:t xml:space="preserve"> </w:t>
      </w:r>
      <w:r w:rsidRPr="00922FFB">
        <w:rPr>
          <w:rFonts w:ascii="Times New Roman" w:hAnsi="Times New Roman" w:cs="Times New Roman"/>
          <w:spacing w:val="7"/>
        </w:rPr>
        <w:t>e</w:t>
      </w:r>
      <w:r w:rsidRPr="00922FFB">
        <w:rPr>
          <w:rFonts w:ascii="Times New Roman" w:hAnsi="Times New Roman" w:cs="Times New Roman"/>
          <w:spacing w:val="6"/>
        </w:rPr>
        <w:t>x</w:t>
      </w:r>
      <w:r w:rsidRPr="00922FFB">
        <w:rPr>
          <w:rFonts w:ascii="Times New Roman" w:hAnsi="Times New Roman" w:cs="Times New Roman"/>
          <w:spacing w:val="7"/>
        </w:rPr>
        <w:t>i</w:t>
      </w:r>
      <w:r w:rsidRPr="00922FFB">
        <w:rPr>
          <w:rFonts w:ascii="Times New Roman" w:hAnsi="Times New Roman" w:cs="Times New Roman"/>
          <w:spacing w:val="6"/>
        </w:rPr>
        <w:t>s</w:t>
      </w:r>
      <w:r w:rsidRPr="00922FFB">
        <w:rPr>
          <w:rFonts w:ascii="Times New Roman" w:hAnsi="Times New Roman" w:cs="Times New Roman"/>
          <w:spacing w:val="7"/>
        </w:rPr>
        <w:t>t</w:t>
      </w:r>
      <w:r w:rsidRPr="00922FFB">
        <w:rPr>
          <w:rFonts w:ascii="Times New Roman" w:hAnsi="Times New Roman" w:cs="Times New Roman"/>
        </w:rPr>
        <w:t>s</w:t>
      </w:r>
      <w:r w:rsidRPr="00922FFB">
        <w:rPr>
          <w:rFonts w:ascii="Times New Roman" w:hAnsi="Times New Roman" w:cs="Times New Roman"/>
          <w:spacing w:val="6"/>
        </w:rPr>
        <w:t xml:space="preserve"> </w:t>
      </w:r>
      <w:r w:rsidRPr="00922FFB">
        <w:rPr>
          <w:rFonts w:ascii="Times New Roman" w:hAnsi="Times New Roman" w:cs="Times New Roman"/>
          <w:spacing w:val="7"/>
        </w:rPr>
        <w:t>a</w:t>
      </w:r>
      <w:r w:rsidRPr="00922FFB">
        <w:rPr>
          <w:rFonts w:ascii="Times New Roman" w:hAnsi="Times New Roman" w:cs="Times New Roman"/>
        </w:rPr>
        <w:t>n</w:t>
      </w:r>
      <w:r w:rsidRPr="00922FFB">
        <w:rPr>
          <w:rFonts w:ascii="Times New Roman" w:hAnsi="Times New Roman" w:cs="Times New Roman"/>
          <w:spacing w:val="9"/>
        </w:rPr>
        <w:t xml:space="preserve"> </w:t>
      </w:r>
      <w:r w:rsidRPr="00922FFB">
        <w:rPr>
          <w:rFonts w:ascii="Times New Roman" w:hAnsi="Times New Roman" w:cs="Times New Roman"/>
          <w:spacing w:val="8"/>
        </w:rPr>
        <w:t>o</w:t>
      </w:r>
      <w:r w:rsidRPr="00922FFB">
        <w:rPr>
          <w:rFonts w:ascii="Times New Roman" w:hAnsi="Times New Roman" w:cs="Times New Roman"/>
          <w:spacing w:val="6"/>
        </w:rPr>
        <w:t>b</w:t>
      </w:r>
      <w:r w:rsidRPr="00922FFB">
        <w:rPr>
          <w:rFonts w:ascii="Times New Roman" w:hAnsi="Times New Roman" w:cs="Times New Roman"/>
          <w:spacing w:val="7"/>
        </w:rPr>
        <w:t>li</w:t>
      </w:r>
      <w:r w:rsidRPr="00922FFB">
        <w:rPr>
          <w:rFonts w:ascii="Times New Roman" w:hAnsi="Times New Roman" w:cs="Times New Roman"/>
          <w:spacing w:val="6"/>
        </w:rPr>
        <w:t>g</w:t>
      </w:r>
      <w:r w:rsidRPr="00922FFB">
        <w:rPr>
          <w:rFonts w:ascii="Times New Roman" w:hAnsi="Times New Roman" w:cs="Times New Roman"/>
          <w:spacing w:val="7"/>
        </w:rPr>
        <w:t>a</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3"/>
        </w:rPr>
        <w:t xml:space="preserve"> </w:t>
      </w:r>
      <w:r w:rsidRPr="00922FFB">
        <w:rPr>
          <w:rFonts w:ascii="Times New Roman" w:hAnsi="Times New Roman" w:cs="Times New Roman"/>
          <w:spacing w:val="4"/>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8"/>
        </w:rPr>
        <w:t>p</w:t>
      </w:r>
      <w:r w:rsidRPr="00922FFB">
        <w:rPr>
          <w:rFonts w:ascii="Times New Roman" w:hAnsi="Times New Roman" w:cs="Times New Roman"/>
          <w:spacing w:val="6"/>
        </w:rPr>
        <w:t>u</w:t>
      </w:r>
      <w:r w:rsidRPr="00922FFB">
        <w:rPr>
          <w:rFonts w:ascii="Times New Roman" w:hAnsi="Times New Roman" w:cs="Times New Roman"/>
          <w:spacing w:val="8"/>
        </w:rPr>
        <w:t>r</w:t>
      </w:r>
      <w:r w:rsidRPr="00922FFB">
        <w:rPr>
          <w:rFonts w:ascii="Times New Roman" w:hAnsi="Times New Roman" w:cs="Times New Roman"/>
          <w:spacing w:val="6"/>
        </w:rPr>
        <w:t>su</w:t>
      </w:r>
      <w:r w:rsidRPr="00922FFB">
        <w:rPr>
          <w:rFonts w:ascii="Times New Roman" w:hAnsi="Times New Roman" w:cs="Times New Roman"/>
        </w:rPr>
        <w:t>e</w:t>
      </w:r>
      <w:r w:rsidRPr="00922FFB">
        <w:rPr>
          <w:rFonts w:ascii="Times New Roman" w:hAnsi="Times New Roman" w:cs="Times New Roman"/>
          <w:spacing w:val="7"/>
        </w:rPr>
        <w:t xml:space="preserve"> i</w:t>
      </w:r>
      <w:r w:rsidRPr="00922FFB">
        <w:rPr>
          <w:rFonts w:ascii="Times New Roman" w:hAnsi="Times New Roman" w:cs="Times New Roman"/>
        </w:rPr>
        <w:t>n</w:t>
      </w:r>
      <w:r w:rsidRPr="00922FFB">
        <w:rPr>
          <w:rFonts w:ascii="Times New Roman" w:hAnsi="Times New Roman" w:cs="Times New Roman"/>
          <w:spacing w:val="11"/>
        </w:rPr>
        <w:t xml:space="preserve"> </w:t>
      </w:r>
      <w:r w:rsidRPr="00922FFB">
        <w:rPr>
          <w:rFonts w:ascii="Times New Roman" w:hAnsi="Times New Roman" w:cs="Times New Roman"/>
          <w:spacing w:val="6"/>
        </w:rPr>
        <w:t>g</w:t>
      </w:r>
      <w:r w:rsidRPr="00922FFB">
        <w:rPr>
          <w:rFonts w:ascii="Times New Roman" w:hAnsi="Times New Roman" w:cs="Times New Roman"/>
          <w:spacing w:val="8"/>
        </w:rPr>
        <w:t>o</w:t>
      </w:r>
      <w:r w:rsidRPr="00922FFB">
        <w:rPr>
          <w:rFonts w:ascii="Times New Roman" w:hAnsi="Times New Roman" w:cs="Times New Roman"/>
          <w:spacing w:val="6"/>
        </w:rPr>
        <w:t>o</w:t>
      </w:r>
      <w:r w:rsidRPr="00922FFB">
        <w:rPr>
          <w:rFonts w:ascii="Times New Roman" w:hAnsi="Times New Roman" w:cs="Times New Roman"/>
        </w:rPr>
        <w:t>d</w:t>
      </w:r>
      <w:r w:rsidRPr="00922FFB">
        <w:rPr>
          <w:rFonts w:ascii="Times New Roman" w:hAnsi="Times New Roman" w:cs="Times New Roman"/>
          <w:spacing w:val="9"/>
        </w:rPr>
        <w:t xml:space="preserve"> </w:t>
      </w:r>
      <w:r w:rsidRPr="00922FFB">
        <w:rPr>
          <w:rFonts w:ascii="Times New Roman" w:hAnsi="Times New Roman" w:cs="Times New Roman"/>
          <w:spacing w:val="5"/>
        </w:rPr>
        <w:t>f</w:t>
      </w:r>
      <w:r w:rsidRPr="00922FFB">
        <w:rPr>
          <w:rFonts w:ascii="Times New Roman" w:hAnsi="Times New Roman" w:cs="Times New Roman"/>
          <w:spacing w:val="7"/>
        </w:rPr>
        <w:t>a</w:t>
      </w:r>
      <w:r w:rsidRPr="00922FFB">
        <w:rPr>
          <w:rFonts w:ascii="Times New Roman" w:hAnsi="Times New Roman" w:cs="Times New Roman"/>
          <w:spacing w:val="4"/>
        </w:rPr>
        <w:t>i</w:t>
      </w:r>
      <w:r w:rsidRPr="00922FFB">
        <w:rPr>
          <w:rFonts w:ascii="Times New Roman" w:hAnsi="Times New Roman" w:cs="Times New Roman"/>
          <w:spacing w:val="7"/>
        </w:rPr>
        <w:t>t</w:t>
      </w:r>
      <w:r w:rsidRPr="00922FFB">
        <w:rPr>
          <w:rFonts w:ascii="Times New Roman" w:hAnsi="Times New Roman" w:cs="Times New Roman"/>
        </w:rPr>
        <w:t>h</w:t>
      </w:r>
      <w:r w:rsidRPr="00922FFB">
        <w:rPr>
          <w:rFonts w:ascii="Times New Roman" w:hAnsi="Times New Roman" w:cs="Times New Roman"/>
          <w:spacing w:val="9"/>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8"/>
        </w:rPr>
        <w:t xml:space="preserve"> b</w:t>
      </w:r>
      <w:r w:rsidRPr="00922FFB">
        <w:rPr>
          <w:rFonts w:ascii="Times New Roman" w:hAnsi="Times New Roman" w:cs="Times New Roman"/>
          <w:spacing w:val="5"/>
        </w:rPr>
        <w:t>r</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9"/>
        </w:rPr>
        <w:t xml:space="preserve"> </w:t>
      </w:r>
      <w:r w:rsidRPr="00922FFB">
        <w:rPr>
          <w:rFonts w:ascii="Times New Roman" w:hAnsi="Times New Roman" w:cs="Times New Roman"/>
          <w:spacing w:val="4"/>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rPr>
        <w:t xml:space="preserve">a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7"/>
        </w:rPr>
        <w:t>cl</w:t>
      </w:r>
      <w:r w:rsidRPr="00922FFB">
        <w:rPr>
          <w:rFonts w:ascii="Times New Roman" w:hAnsi="Times New Roman" w:cs="Times New Roman"/>
          <w:spacing w:val="6"/>
        </w:rPr>
        <w:t>us</w:t>
      </w:r>
      <w:r w:rsidRPr="00922FFB">
        <w:rPr>
          <w:rFonts w:ascii="Times New Roman" w:hAnsi="Times New Roman" w:cs="Times New Roman"/>
          <w:spacing w:val="7"/>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2"/>
        </w:rPr>
        <w:t xml:space="preserve"> </w:t>
      </w:r>
      <w:r w:rsidRPr="00922FFB">
        <w:rPr>
          <w:rFonts w:ascii="Times New Roman" w:hAnsi="Times New Roman" w:cs="Times New Roman"/>
          <w:spacing w:val="6"/>
        </w:rPr>
        <w:t>n</w:t>
      </w:r>
      <w:r w:rsidRPr="00922FFB">
        <w:rPr>
          <w:rFonts w:ascii="Times New Roman" w:hAnsi="Times New Roman" w:cs="Times New Roman"/>
          <w:spacing w:val="7"/>
        </w:rPr>
        <w:t>e</w:t>
      </w:r>
      <w:r w:rsidRPr="00922FFB">
        <w:rPr>
          <w:rFonts w:ascii="Times New Roman" w:hAnsi="Times New Roman" w:cs="Times New Roman"/>
          <w:spacing w:val="6"/>
        </w:rPr>
        <w:t>g</w:t>
      </w:r>
      <w:r w:rsidRPr="00922FFB">
        <w:rPr>
          <w:rFonts w:ascii="Times New Roman" w:hAnsi="Times New Roman" w:cs="Times New Roman"/>
          <w:spacing w:val="8"/>
        </w:rPr>
        <w:t>o</w:t>
      </w:r>
      <w:r w:rsidRPr="00922FFB">
        <w:rPr>
          <w:rFonts w:ascii="Times New Roman" w:hAnsi="Times New Roman" w:cs="Times New Roman"/>
          <w:spacing w:val="10"/>
        </w:rPr>
        <w:t>t</w:t>
      </w:r>
      <w:r w:rsidRPr="00922FFB">
        <w:rPr>
          <w:rFonts w:ascii="Times New Roman" w:hAnsi="Times New Roman" w:cs="Times New Roman"/>
          <w:spacing w:val="7"/>
        </w:rPr>
        <w:t>i</w:t>
      </w:r>
      <w:r w:rsidRPr="00922FFB">
        <w:rPr>
          <w:rFonts w:ascii="Times New Roman" w:hAnsi="Times New Roman" w:cs="Times New Roman"/>
          <w:spacing w:val="5"/>
        </w:rPr>
        <w:t>a</w:t>
      </w:r>
      <w:r w:rsidRPr="00922FFB">
        <w:rPr>
          <w:rFonts w:ascii="Times New Roman" w:hAnsi="Times New Roman" w:cs="Times New Roman"/>
          <w:spacing w:val="7"/>
        </w:rPr>
        <w:t>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1"/>
        </w:rPr>
        <w:t xml:space="preserve"> </w:t>
      </w:r>
      <w:r w:rsidRPr="00922FFB">
        <w:rPr>
          <w:rFonts w:ascii="Times New Roman" w:hAnsi="Times New Roman" w:cs="Times New Roman"/>
          <w:spacing w:val="7"/>
        </w:rPr>
        <w:t>lea</w:t>
      </w:r>
      <w:r w:rsidRPr="00922FFB">
        <w:rPr>
          <w:rFonts w:ascii="Times New Roman" w:hAnsi="Times New Roman" w:cs="Times New Roman"/>
          <w:spacing w:val="6"/>
        </w:rPr>
        <w:t>d</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7"/>
        </w:rPr>
        <w:t xml:space="preserve"> </w:t>
      </w:r>
      <w:r w:rsidRPr="00922FFB">
        <w:rPr>
          <w:rFonts w:ascii="Times New Roman" w:hAnsi="Times New Roman" w:cs="Times New Roman"/>
          <w:spacing w:val="4"/>
        </w:rPr>
        <w:t>t</w:t>
      </w:r>
      <w:r w:rsidRPr="00922FFB">
        <w:rPr>
          <w:rFonts w:ascii="Times New Roman" w:hAnsi="Times New Roman" w:cs="Times New Roman"/>
        </w:rPr>
        <w:t>o</w:t>
      </w:r>
      <w:r w:rsidRPr="00922FFB">
        <w:rPr>
          <w:rFonts w:ascii="Times New Roman" w:hAnsi="Times New Roman" w:cs="Times New Roman"/>
          <w:spacing w:val="11"/>
        </w:rPr>
        <w:t xml:space="preserve"> </w:t>
      </w:r>
      <w:r w:rsidRPr="00922FFB">
        <w:rPr>
          <w:rFonts w:ascii="Times New Roman" w:hAnsi="Times New Roman" w:cs="Times New Roman"/>
          <w:spacing w:val="8"/>
        </w:rPr>
        <w:t>n</w:t>
      </w:r>
      <w:r w:rsidRPr="00922FFB">
        <w:rPr>
          <w:rFonts w:ascii="Times New Roman" w:hAnsi="Times New Roman" w:cs="Times New Roman"/>
          <w:spacing w:val="6"/>
        </w:rPr>
        <w:t>u</w:t>
      </w:r>
      <w:r w:rsidRPr="00922FFB">
        <w:rPr>
          <w:rFonts w:ascii="Times New Roman" w:hAnsi="Times New Roman" w:cs="Times New Roman"/>
          <w:spacing w:val="7"/>
        </w:rPr>
        <w:t>cl</w:t>
      </w:r>
      <w:r w:rsidRPr="00922FFB">
        <w:rPr>
          <w:rFonts w:ascii="Times New Roman" w:hAnsi="Times New Roman" w:cs="Times New Roman"/>
          <w:spacing w:val="5"/>
        </w:rPr>
        <w:t>e</w:t>
      </w:r>
      <w:r w:rsidRPr="00922FFB">
        <w:rPr>
          <w:rFonts w:ascii="Times New Roman" w:hAnsi="Times New Roman" w:cs="Times New Roman"/>
          <w:spacing w:val="7"/>
        </w:rPr>
        <w:t>a</w:t>
      </w:r>
      <w:r w:rsidRPr="00922FFB">
        <w:rPr>
          <w:rFonts w:ascii="Times New Roman" w:hAnsi="Times New Roman" w:cs="Times New Roman"/>
        </w:rPr>
        <w:t>r</w:t>
      </w:r>
      <w:r w:rsidRPr="00922FFB">
        <w:rPr>
          <w:rFonts w:ascii="Times New Roman" w:hAnsi="Times New Roman" w:cs="Times New Roman"/>
          <w:spacing w:val="4"/>
        </w:rPr>
        <w:t xml:space="preserve"> </w:t>
      </w:r>
      <w:r w:rsidRPr="00922FFB">
        <w:rPr>
          <w:rFonts w:ascii="Times New Roman" w:hAnsi="Times New Roman" w:cs="Times New Roman"/>
          <w:spacing w:val="8"/>
        </w:rPr>
        <w:t>d</w:t>
      </w:r>
      <w:r w:rsidRPr="00922FFB">
        <w:rPr>
          <w:rFonts w:ascii="Times New Roman" w:hAnsi="Times New Roman" w:cs="Times New Roman"/>
          <w:spacing w:val="7"/>
        </w:rPr>
        <w:t>i</w:t>
      </w:r>
      <w:r w:rsidRPr="00922FFB">
        <w:rPr>
          <w:rFonts w:ascii="Times New Roman" w:hAnsi="Times New Roman" w:cs="Times New Roman"/>
          <w:spacing w:val="6"/>
        </w:rPr>
        <w:t>s</w:t>
      </w:r>
      <w:r w:rsidRPr="00922FFB">
        <w:rPr>
          <w:rFonts w:ascii="Times New Roman" w:hAnsi="Times New Roman" w:cs="Times New Roman"/>
          <w:spacing w:val="5"/>
        </w:rPr>
        <w:t>a</w:t>
      </w:r>
      <w:r w:rsidRPr="00922FFB">
        <w:rPr>
          <w:rFonts w:ascii="Times New Roman" w:hAnsi="Times New Roman" w:cs="Times New Roman"/>
          <w:spacing w:val="10"/>
        </w:rPr>
        <w:t>r</w:t>
      </w:r>
      <w:r w:rsidRPr="00922FFB">
        <w:rPr>
          <w:rFonts w:ascii="Times New Roman" w:hAnsi="Times New Roman" w:cs="Times New Roman"/>
          <w:spacing w:val="3"/>
        </w:rPr>
        <w:t>m</w:t>
      </w:r>
      <w:r w:rsidRPr="00922FFB">
        <w:rPr>
          <w:rFonts w:ascii="Times New Roman" w:hAnsi="Times New Roman" w:cs="Times New Roman"/>
          <w:spacing w:val="10"/>
        </w:rPr>
        <w:t>a</w:t>
      </w:r>
      <w:r w:rsidRPr="00922FFB">
        <w:rPr>
          <w:rFonts w:ascii="Times New Roman" w:hAnsi="Times New Roman" w:cs="Times New Roman"/>
          <w:spacing w:val="6"/>
        </w:rPr>
        <w:t>m</w:t>
      </w:r>
      <w:r w:rsidRPr="00922FFB">
        <w:rPr>
          <w:rFonts w:ascii="Times New Roman" w:hAnsi="Times New Roman" w:cs="Times New Roman"/>
          <w:spacing w:val="10"/>
        </w:rPr>
        <w:t>e</w:t>
      </w:r>
      <w:r w:rsidRPr="00922FFB">
        <w:rPr>
          <w:rFonts w:ascii="Times New Roman" w:hAnsi="Times New Roman" w:cs="Times New Roman"/>
          <w:spacing w:val="8"/>
        </w:rPr>
        <w:t>n</w:t>
      </w:r>
      <w:r w:rsidRPr="00922FFB">
        <w:rPr>
          <w:rFonts w:ascii="Times New Roman" w:hAnsi="Times New Roman" w:cs="Times New Roman"/>
        </w:rPr>
        <w:t>t</w:t>
      </w:r>
      <w:r w:rsidRPr="00922FFB">
        <w:rPr>
          <w:rFonts w:ascii="Times New Roman" w:hAnsi="Times New Roman" w:cs="Times New Roman"/>
          <w:spacing w:val="-1"/>
        </w:rPr>
        <w:t xml:space="preserve"> </w:t>
      </w:r>
      <w:r w:rsidRPr="00922FFB">
        <w:rPr>
          <w:rFonts w:ascii="Times New Roman" w:hAnsi="Times New Roman" w:cs="Times New Roman"/>
          <w:spacing w:val="7"/>
        </w:rPr>
        <w:t>i</w:t>
      </w:r>
      <w:r w:rsidRPr="00922FFB">
        <w:rPr>
          <w:rFonts w:ascii="Times New Roman" w:hAnsi="Times New Roman" w:cs="Times New Roman"/>
        </w:rPr>
        <w:t>n</w:t>
      </w:r>
      <w:r w:rsidRPr="00922FFB">
        <w:rPr>
          <w:rFonts w:ascii="Times New Roman" w:hAnsi="Times New Roman" w:cs="Times New Roman"/>
          <w:spacing w:val="11"/>
        </w:rPr>
        <w:t xml:space="preserve"> </w:t>
      </w:r>
      <w:r w:rsidRPr="00922FFB">
        <w:rPr>
          <w:rFonts w:ascii="Times New Roman" w:hAnsi="Times New Roman" w:cs="Times New Roman"/>
          <w:spacing w:val="5"/>
        </w:rPr>
        <w:t>a</w:t>
      </w:r>
      <w:r w:rsidRPr="00922FFB">
        <w:rPr>
          <w:rFonts w:ascii="Times New Roman" w:hAnsi="Times New Roman" w:cs="Times New Roman"/>
          <w:spacing w:val="7"/>
        </w:rPr>
        <w:t>l</w:t>
      </w:r>
      <w:r w:rsidRPr="00922FFB">
        <w:rPr>
          <w:rFonts w:ascii="Times New Roman" w:hAnsi="Times New Roman" w:cs="Times New Roman"/>
        </w:rPr>
        <w:t>l</w:t>
      </w:r>
      <w:r w:rsidRPr="00922FFB">
        <w:rPr>
          <w:rFonts w:ascii="Times New Roman" w:hAnsi="Times New Roman" w:cs="Times New Roman"/>
          <w:spacing w:val="7"/>
        </w:rPr>
        <w:t xml:space="preserve"> it</w:t>
      </w:r>
      <w:r w:rsidRPr="00922FFB">
        <w:rPr>
          <w:rFonts w:ascii="Times New Roman" w:hAnsi="Times New Roman" w:cs="Times New Roman"/>
        </w:rPr>
        <w:t>s</w:t>
      </w:r>
      <w:r w:rsidRPr="00922FFB">
        <w:rPr>
          <w:rFonts w:ascii="Times New Roman" w:hAnsi="Times New Roman" w:cs="Times New Roman"/>
          <w:spacing w:val="9"/>
        </w:rPr>
        <w:t xml:space="preserve"> </w:t>
      </w:r>
      <w:r w:rsidRPr="00922FFB">
        <w:rPr>
          <w:rFonts w:ascii="Times New Roman" w:hAnsi="Times New Roman" w:cs="Times New Roman"/>
          <w:spacing w:val="7"/>
          <w:w w:val="99"/>
        </w:rPr>
        <w:t>a</w:t>
      </w:r>
      <w:r w:rsidRPr="00922FFB">
        <w:rPr>
          <w:rFonts w:ascii="Times New Roman" w:hAnsi="Times New Roman" w:cs="Times New Roman"/>
          <w:spacing w:val="4"/>
          <w:w w:val="99"/>
        </w:rPr>
        <w:t>s</w:t>
      </w:r>
      <w:r w:rsidRPr="00922FFB">
        <w:rPr>
          <w:rFonts w:ascii="Times New Roman" w:hAnsi="Times New Roman" w:cs="Times New Roman"/>
          <w:spacing w:val="8"/>
          <w:w w:val="99"/>
        </w:rPr>
        <w:t>p</w:t>
      </w:r>
      <w:r w:rsidRPr="00922FFB">
        <w:rPr>
          <w:rFonts w:ascii="Times New Roman" w:hAnsi="Times New Roman" w:cs="Times New Roman"/>
          <w:spacing w:val="7"/>
          <w:w w:val="99"/>
        </w:rPr>
        <w:t>e</w:t>
      </w:r>
      <w:r w:rsidRPr="00922FFB">
        <w:rPr>
          <w:rFonts w:ascii="Times New Roman" w:hAnsi="Times New Roman" w:cs="Times New Roman"/>
          <w:spacing w:val="5"/>
          <w:w w:val="99"/>
        </w:rPr>
        <w:t>c</w:t>
      </w:r>
      <w:r w:rsidRPr="00922FFB">
        <w:rPr>
          <w:rFonts w:ascii="Times New Roman" w:hAnsi="Times New Roman" w:cs="Times New Roman"/>
          <w:w w:val="99"/>
        </w:rPr>
        <w:t>t</w:t>
      </w:r>
      <w:r w:rsidRPr="00922FFB">
        <w:rPr>
          <w:rFonts w:ascii="Times New Roman" w:hAnsi="Times New Roman" w:cs="Times New Roman"/>
          <w:spacing w:val="-30"/>
        </w:rPr>
        <w:t xml:space="preserve"> </w:t>
      </w:r>
      <w:r w:rsidRPr="00922FFB">
        <w:rPr>
          <w:rFonts w:ascii="Times New Roman" w:hAnsi="Times New Roman" w:cs="Times New Roman"/>
        </w:rPr>
        <w:t>s</w:t>
      </w:r>
      <w:r w:rsidRPr="00922FFB">
        <w:rPr>
          <w:rFonts w:ascii="Times New Roman" w:hAnsi="Times New Roman" w:cs="Times New Roman"/>
          <w:spacing w:val="11"/>
        </w:rPr>
        <w:t xml:space="preserve"> </w:t>
      </w:r>
      <w:r w:rsidRPr="00922FFB">
        <w:rPr>
          <w:rFonts w:ascii="Times New Roman" w:hAnsi="Times New Roman" w:cs="Times New Roman"/>
          <w:spacing w:val="8"/>
        </w:rPr>
        <w:t>u</w:t>
      </w:r>
      <w:r w:rsidRPr="00922FFB">
        <w:rPr>
          <w:rFonts w:ascii="Times New Roman" w:hAnsi="Times New Roman" w:cs="Times New Roman"/>
          <w:spacing w:val="6"/>
        </w:rPr>
        <w:t>n</w:t>
      </w:r>
      <w:r w:rsidRPr="00922FFB">
        <w:rPr>
          <w:rFonts w:ascii="Times New Roman" w:hAnsi="Times New Roman" w:cs="Times New Roman"/>
          <w:spacing w:val="8"/>
        </w:rPr>
        <w:t>d</w:t>
      </w:r>
      <w:r w:rsidRPr="00922FFB">
        <w:rPr>
          <w:rFonts w:ascii="Times New Roman" w:hAnsi="Times New Roman" w:cs="Times New Roman"/>
          <w:spacing w:val="5"/>
        </w:rPr>
        <w:t>e</w:t>
      </w:r>
      <w:r w:rsidRPr="00922FFB">
        <w:rPr>
          <w:rFonts w:ascii="Times New Roman" w:hAnsi="Times New Roman" w:cs="Times New Roman"/>
        </w:rPr>
        <w:t>r</w:t>
      </w:r>
      <w:r w:rsidRPr="00922FFB">
        <w:rPr>
          <w:rFonts w:ascii="Times New Roman" w:hAnsi="Times New Roman" w:cs="Times New Roman"/>
          <w:spacing w:val="8"/>
        </w:rPr>
        <w:t xml:space="preserve"> </w:t>
      </w:r>
      <w:r w:rsidRPr="00922FFB">
        <w:rPr>
          <w:rFonts w:ascii="Times New Roman" w:hAnsi="Times New Roman" w:cs="Times New Roman"/>
          <w:spacing w:val="6"/>
        </w:rPr>
        <w:t>s</w:t>
      </w:r>
      <w:r w:rsidRPr="00922FFB">
        <w:rPr>
          <w:rFonts w:ascii="Times New Roman" w:hAnsi="Times New Roman" w:cs="Times New Roman"/>
          <w:spacing w:val="4"/>
        </w:rPr>
        <w:t>t</w:t>
      </w:r>
      <w:r w:rsidRPr="00922FFB">
        <w:rPr>
          <w:rFonts w:ascii="Times New Roman" w:hAnsi="Times New Roman" w:cs="Times New Roman"/>
          <w:spacing w:val="5"/>
        </w:rPr>
        <w:t>r</w:t>
      </w:r>
      <w:r w:rsidRPr="00922FFB">
        <w:rPr>
          <w:rFonts w:ascii="Times New Roman" w:hAnsi="Times New Roman" w:cs="Times New Roman"/>
          <w:spacing w:val="7"/>
        </w:rPr>
        <w:t>i</w:t>
      </w:r>
      <w:r w:rsidRPr="00922FFB">
        <w:rPr>
          <w:rFonts w:ascii="Times New Roman" w:hAnsi="Times New Roman" w:cs="Times New Roman"/>
          <w:spacing w:val="5"/>
        </w:rPr>
        <w:t>c</w:t>
      </w:r>
      <w:r w:rsidRPr="00922FFB">
        <w:rPr>
          <w:rFonts w:ascii="Times New Roman" w:hAnsi="Times New Roman" w:cs="Times New Roman"/>
        </w:rPr>
        <w:t>t</w:t>
      </w:r>
      <w:r w:rsidRPr="00922FFB">
        <w:rPr>
          <w:rFonts w:ascii="Times New Roman" w:hAnsi="Times New Roman" w:cs="Times New Roman"/>
          <w:spacing w:val="8"/>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 xml:space="preserve">d </w:t>
      </w:r>
      <w:r w:rsidRPr="00922FFB">
        <w:rPr>
          <w:rFonts w:ascii="Times New Roman" w:hAnsi="Times New Roman" w:cs="Times New Roman"/>
          <w:spacing w:val="5"/>
        </w:rPr>
        <w:t>e</w:t>
      </w:r>
      <w:r w:rsidRPr="00922FFB">
        <w:rPr>
          <w:rFonts w:ascii="Times New Roman" w:hAnsi="Times New Roman" w:cs="Times New Roman"/>
          <w:spacing w:val="3"/>
        </w:rPr>
        <w:t>f</w:t>
      </w:r>
      <w:r w:rsidRPr="00922FFB">
        <w:rPr>
          <w:rFonts w:ascii="Times New Roman" w:hAnsi="Times New Roman" w:cs="Times New Roman"/>
          <w:spacing w:val="5"/>
        </w:rPr>
        <w:t>f</w:t>
      </w:r>
      <w:r w:rsidRPr="00922FFB">
        <w:rPr>
          <w:rFonts w:ascii="Times New Roman" w:hAnsi="Times New Roman" w:cs="Times New Roman"/>
          <w:spacing w:val="7"/>
        </w:rPr>
        <w:t>ec</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6"/>
        </w:rPr>
        <w:t>v</w:t>
      </w:r>
      <w:r w:rsidRPr="00922FFB">
        <w:rPr>
          <w:rFonts w:ascii="Times New Roman" w:hAnsi="Times New Roman" w:cs="Times New Roman"/>
        </w:rPr>
        <w:t>e</w:t>
      </w:r>
      <w:r w:rsidRPr="00922FFB">
        <w:rPr>
          <w:rFonts w:ascii="Times New Roman" w:hAnsi="Times New Roman" w:cs="Times New Roman"/>
          <w:spacing w:val="5"/>
        </w:rPr>
        <w:t xml:space="preserve"> </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spacing w:val="7"/>
        </w:rPr>
        <w:t>t</w:t>
      </w:r>
      <w:r w:rsidRPr="00922FFB">
        <w:rPr>
          <w:rFonts w:ascii="Times New Roman" w:hAnsi="Times New Roman" w:cs="Times New Roman"/>
          <w:spacing w:val="5"/>
        </w:rPr>
        <w:t>e</w:t>
      </w:r>
      <w:r w:rsidRPr="00922FFB">
        <w:rPr>
          <w:rFonts w:ascii="Times New Roman" w:hAnsi="Times New Roman" w:cs="Times New Roman"/>
          <w:spacing w:val="8"/>
        </w:rPr>
        <w:t>r</w:t>
      </w:r>
      <w:r w:rsidRPr="00922FFB">
        <w:rPr>
          <w:rFonts w:ascii="Times New Roman" w:hAnsi="Times New Roman" w:cs="Times New Roman"/>
          <w:spacing w:val="6"/>
        </w:rPr>
        <w:t>n</w:t>
      </w:r>
      <w:r w:rsidRPr="00922FFB">
        <w:rPr>
          <w:rFonts w:ascii="Times New Roman" w:hAnsi="Times New Roman" w:cs="Times New Roman"/>
          <w:spacing w:val="7"/>
        </w:rPr>
        <w:t>at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7"/>
        </w:rPr>
        <w:t>a</w:t>
      </w:r>
      <w:r w:rsidRPr="00922FFB">
        <w:rPr>
          <w:rFonts w:ascii="Times New Roman" w:hAnsi="Times New Roman" w:cs="Times New Roman"/>
        </w:rPr>
        <w:t>l</w:t>
      </w:r>
      <w:r w:rsidRPr="00922FFB">
        <w:rPr>
          <w:rFonts w:ascii="Times New Roman" w:hAnsi="Times New Roman" w:cs="Times New Roman"/>
          <w:spacing w:val="2"/>
        </w:rPr>
        <w:t xml:space="preserve">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7"/>
        </w:rPr>
        <w:t>t</w:t>
      </w:r>
      <w:r w:rsidRPr="00922FFB">
        <w:rPr>
          <w:rFonts w:ascii="Times New Roman" w:hAnsi="Times New Roman" w:cs="Times New Roman"/>
          <w:spacing w:val="8"/>
        </w:rPr>
        <w:t>r</w:t>
      </w:r>
      <w:r w:rsidRPr="00922FFB">
        <w:rPr>
          <w:rFonts w:ascii="Times New Roman" w:hAnsi="Times New Roman" w:cs="Times New Roman"/>
          <w:spacing w:val="6"/>
        </w:rPr>
        <w:t>o</w:t>
      </w:r>
      <w:r w:rsidRPr="00922FFB">
        <w:rPr>
          <w:rFonts w:ascii="Times New Roman" w:hAnsi="Times New Roman" w:cs="Times New Roman"/>
          <w:spacing w:val="4"/>
        </w:rPr>
        <w:t>l</w:t>
      </w:r>
      <w:r w:rsidRPr="00922FFB">
        <w:rPr>
          <w:rFonts w:ascii="Times New Roman" w:hAnsi="Times New Roman" w:cs="Times New Roman"/>
        </w:rPr>
        <w:t>,</w:t>
      </w:r>
    </w:p>
    <w:p w:rsidR="00922FFB" w:rsidRPr="00922FFB" w:rsidRDefault="00922FFB" w:rsidP="00DC49D2">
      <w:pPr>
        <w:widowControl w:val="0"/>
        <w:spacing w:after="120" w:line="20" w:lineRule="atLeast"/>
        <w:ind w:firstLine="346"/>
        <w:jc w:val="both"/>
        <w:rPr>
          <w:rFonts w:ascii="Times New Roman" w:hAnsi="Times New Roman" w:cs="Times New Roman"/>
          <w:b/>
          <w:bCs/>
          <w:color w:val="FF0000"/>
          <w:spacing w:val="5"/>
        </w:rPr>
      </w:pPr>
      <w:r w:rsidRPr="00922FFB">
        <w:rPr>
          <w:rFonts w:ascii="Times New Roman" w:hAnsi="Times New Roman" w:cs="Times New Roman"/>
          <w:b/>
          <w:bCs/>
          <w:color w:val="FF0000"/>
        </w:rPr>
        <w:t xml:space="preserve">PP12 bis </w:t>
      </w:r>
      <w:r w:rsidRPr="00922FFB">
        <w:rPr>
          <w:rFonts w:ascii="Times New Roman" w:hAnsi="Times New Roman" w:cs="Times New Roman"/>
          <w:b/>
          <w:bCs/>
          <w:i/>
          <w:iCs/>
          <w:color w:val="FF0000"/>
          <w:spacing w:val="5"/>
        </w:rPr>
        <w:t>Recalling</w:t>
      </w:r>
      <w:r w:rsidRPr="00922FFB">
        <w:rPr>
          <w:rFonts w:ascii="Times New Roman" w:hAnsi="Times New Roman" w:cs="Times New Roman"/>
          <w:b/>
          <w:bCs/>
          <w:color w:val="FF0000"/>
          <w:spacing w:val="5"/>
        </w:rPr>
        <w:t xml:space="preserve"> the undertaking of the States parties to</w:t>
      </w:r>
      <w:r w:rsidRPr="00922FFB">
        <w:rPr>
          <w:rFonts w:ascii="Times New Roman" w:hAnsi="Times New Roman" w:cs="Times New Roman"/>
          <w:b/>
          <w:bCs/>
          <w:color w:val="FF0000"/>
        </w:rPr>
        <w:t xml:space="preserve"> the Treaty on the Non-Proliferation of Nuclear Weapons</w:t>
      </w:r>
      <w:r w:rsidRPr="00922FFB">
        <w:rPr>
          <w:rFonts w:ascii="Times New Roman" w:hAnsi="Times New Roman" w:cs="Times New Roman"/>
          <w:b/>
          <w:bCs/>
          <w:color w:val="FF0000"/>
          <w:spacing w:val="5"/>
        </w:rPr>
        <w:t xml:space="preserve">, under its article VI, to pursue negotiations in good faith on effective measures relating to nuclear disarmament, </w:t>
      </w:r>
    </w:p>
    <w:p w:rsidR="00922FFB" w:rsidRPr="00922FFB" w:rsidRDefault="00922FFB" w:rsidP="00DC49D2">
      <w:pPr>
        <w:widowControl w:val="0"/>
        <w:spacing w:after="120" w:line="20" w:lineRule="atLeast"/>
        <w:ind w:firstLine="346"/>
        <w:jc w:val="both"/>
        <w:rPr>
          <w:rFonts w:ascii="Times New Roman" w:hAnsi="Times New Roman" w:cs="Times New Roman"/>
          <w:spacing w:val="6"/>
        </w:rPr>
      </w:pPr>
      <w:r w:rsidRPr="00922FFB">
        <w:rPr>
          <w:rFonts w:ascii="Times New Roman" w:hAnsi="Times New Roman" w:cs="Times New Roman"/>
          <w:i/>
          <w:spacing w:val="8"/>
        </w:rPr>
        <w:t>PP13 R</w:t>
      </w:r>
      <w:r w:rsidRPr="00922FFB">
        <w:rPr>
          <w:rFonts w:ascii="Times New Roman" w:hAnsi="Times New Roman" w:cs="Times New Roman"/>
          <w:i/>
          <w:spacing w:val="5"/>
        </w:rPr>
        <w:t>e</w:t>
      </w:r>
      <w:r w:rsidRPr="00922FFB">
        <w:rPr>
          <w:rFonts w:ascii="Times New Roman" w:hAnsi="Times New Roman" w:cs="Times New Roman"/>
          <w:i/>
          <w:spacing w:val="8"/>
        </w:rPr>
        <w:t>a</w:t>
      </w:r>
      <w:r w:rsidRPr="00922FFB">
        <w:rPr>
          <w:rFonts w:ascii="Times New Roman" w:hAnsi="Times New Roman" w:cs="Times New Roman"/>
          <w:i/>
          <w:spacing w:val="4"/>
        </w:rPr>
        <w:t>f</w:t>
      </w:r>
      <w:r w:rsidRPr="00922FFB">
        <w:rPr>
          <w:rFonts w:ascii="Times New Roman" w:hAnsi="Times New Roman" w:cs="Times New Roman"/>
          <w:i/>
          <w:spacing w:val="7"/>
        </w:rPr>
        <w:t>fi</w:t>
      </w:r>
      <w:r w:rsidRPr="00922FFB">
        <w:rPr>
          <w:rFonts w:ascii="Times New Roman" w:hAnsi="Times New Roman" w:cs="Times New Roman"/>
          <w:i/>
          <w:spacing w:val="6"/>
        </w:rPr>
        <w:t>r</w:t>
      </w:r>
      <w:r w:rsidRPr="00922FFB">
        <w:rPr>
          <w:rFonts w:ascii="Times New Roman" w:hAnsi="Times New Roman" w:cs="Times New Roman"/>
          <w:i/>
          <w:spacing w:val="7"/>
        </w:rPr>
        <w:t>mi</w:t>
      </w:r>
      <w:r w:rsidRPr="00922FFB">
        <w:rPr>
          <w:rFonts w:ascii="Times New Roman" w:hAnsi="Times New Roman" w:cs="Times New Roman"/>
          <w:i/>
          <w:spacing w:val="6"/>
        </w:rPr>
        <w:t>n</w:t>
      </w:r>
      <w:r w:rsidRPr="00922FFB">
        <w:rPr>
          <w:rFonts w:ascii="Times New Roman" w:hAnsi="Times New Roman" w:cs="Times New Roman"/>
          <w:i/>
        </w:rPr>
        <w:t>g</w:t>
      </w:r>
      <w:r w:rsidRPr="00922FFB">
        <w:rPr>
          <w:rFonts w:ascii="Times New Roman" w:hAnsi="Times New Roman" w:cs="Times New Roman"/>
          <w:i/>
          <w:spacing w:val="6"/>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5"/>
        </w:rPr>
        <w:t>c</w:t>
      </w:r>
      <w:r w:rsidRPr="00922FFB">
        <w:rPr>
          <w:rFonts w:ascii="Times New Roman" w:hAnsi="Times New Roman" w:cs="Times New Roman"/>
          <w:spacing w:val="8"/>
        </w:rPr>
        <w:t>r</w:t>
      </w:r>
      <w:r w:rsidRPr="00922FFB">
        <w:rPr>
          <w:rFonts w:ascii="Times New Roman" w:hAnsi="Times New Roman" w:cs="Times New Roman"/>
          <w:spacing w:val="6"/>
        </w:rPr>
        <w:t>u</w:t>
      </w:r>
      <w:r w:rsidRPr="00922FFB">
        <w:rPr>
          <w:rFonts w:ascii="Times New Roman" w:hAnsi="Times New Roman" w:cs="Times New Roman"/>
          <w:spacing w:val="7"/>
        </w:rPr>
        <w:t>ci</w:t>
      </w:r>
      <w:r w:rsidRPr="00922FFB">
        <w:rPr>
          <w:rFonts w:ascii="Times New Roman" w:hAnsi="Times New Roman" w:cs="Times New Roman"/>
          <w:spacing w:val="5"/>
        </w:rPr>
        <w:t>a</w:t>
      </w:r>
      <w:r w:rsidRPr="00922FFB">
        <w:rPr>
          <w:rFonts w:ascii="Times New Roman" w:hAnsi="Times New Roman" w:cs="Times New Roman"/>
        </w:rPr>
        <w:t>l</w:t>
      </w:r>
      <w:r w:rsidRPr="00922FFB">
        <w:rPr>
          <w:rFonts w:ascii="Times New Roman" w:hAnsi="Times New Roman" w:cs="Times New Roman"/>
          <w:spacing w:val="7"/>
        </w:rPr>
        <w:t xml:space="preserve"> </w:t>
      </w:r>
      <w:r w:rsidRPr="00922FFB">
        <w:rPr>
          <w:rFonts w:ascii="Times New Roman" w:hAnsi="Times New Roman" w:cs="Times New Roman"/>
          <w:spacing w:val="9"/>
        </w:rPr>
        <w:t>i</w:t>
      </w:r>
      <w:r w:rsidRPr="00922FFB">
        <w:rPr>
          <w:rFonts w:ascii="Times New Roman" w:hAnsi="Times New Roman" w:cs="Times New Roman"/>
          <w:spacing w:val="3"/>
        </w:rPr>
        <w:t>m</w:t>
      </w:r>
      <w:r w:rsidRPr="00922FFB">
        <w:rPr>
          <w:rFonts w:ascii="Times New Roman" w:hAnsi="Times New Roman" w:cs="Times New Roman"/>
          <w:spacing w:val="11"/>
        </w:rPr>
        <w:t>p</w:t>
      </w:r>
      <w:r w:rsidRPr="00922FFB">
        <w:rPr>
          <w:rFonts w:ascii="Times New Roman" w:hAnsi="Times New Roman" w:cs="Times New Roman"/>
          <w:spacing w:val="6"/>
        </w:rPr>
        <w:t>o</w:t>
      </w:r>
      <w:r w:rsidRPr="00922FFB">
        <w:rPr>
          <w:rFonts w:ascii="Times New Roman" w:hAnsi="Times New Roman" w:cs="Times New Roman"/>
          <w:spacing w:val="5"/>
        </w:rPr>
        <w:t>r</w:t>
      </w:r>
      <w:r w:rsidRPr="00922FFB">
        <w:rPr>
          <w:rFonts w:ascii="Times New Roman" w:hAnsi="Times New Roman" w:cs="Times New Roman"/>
          <w:spacing w:val="7"/>
        </w:rPr>
        <w:t>ta</w:t>
      </w:r>
      <w:r w:rsidRPr="00922FFB">
        <w:rPr>
          <w:rFonts w:ascii="Times New Roman" w:hAnsi="Times New Roman" w:cs="Times New Roman"/>
          <w:spacing w:val="6"/>
        </w:rPr>
        <w:t>n</w:t>
      </w:r>
      <w:r w:rsidRPr="00922FFB">
        <w:rPr>
          <w:rFonts w:ascii="Times New Roman" w:hAnsi="Times New Roman" w:cs="Times New Roman"/>
          <w:spacing w:val="7"/>
        </w:rPr>
        <w:t>c</w:t>
      </w:r>
      <w:r w:rsidRPr="00922FFB">
        <w:rPr>
          <w:rFonts w:ascii="Times New Roman" w:hAnsi="Times New Roman" w:cs="Times New Roman"/>
        </w:rPr>
        <w:t>e</w:t>
      </w:r>
      <w:r w:rsidRPr="00922FFB">
        <w:rPr>
          <w:rFonts w:ascii="Times New Roman" w:hAnsi="Times New Roman" w:cs="Times New Roman"/>
          <w:spacing w:val="3"/>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6"/>
        </w:rPr>
        <w:t xml:space="preserve"> </w:t>
      </w:r>
      <w:r w:rsidRPr="00922FFB">
        <w:rPr>
          <w:rFonts w:ascii="Times New Roman" w:hAnsi="Times New Roman" w:cs="Times New Roman"/>
          <w:b/>
          <w:bCs/>
          <w:color w:val="FF0000"/>
          <w:spacing w:val="6"/>
        </w:rPr>
        <w:t>full and effective implementation of the</w:t>
      </w:r>
      <w:r w:rsidRPr="00922FFB">
        <w:rPr>
          <w:rFonts w:ascii="Times New Roman" w:hAnsi="Times New Roman" w:cs="Times New Roman"/>
        </w:rPr>
        <w:t xml:space="preserve"> T</w:t>
      </w:r>
      <w:r w:rsidRPr="00922FFB">
        <w:rPr>
          <w:rFonts w:ascii="Times New Roman" w:hAnsi="Times New Roman" w:cs="Times New Roman"/>
          <w:spacing w:val="8"/>
        </w:rPr>
        <w:t>r</w:t>
      </w:r>
      <w:r w:rsidRPr="00922FFB">
        <w:rPr>
          <w:rFonts w:ascii="Times New Roman" w:hAnsi="Times New Roman" w:cs="Times New Roman"/>
          <w:spacing w:val="5"/>
        </w:rPr>
        <w:t>e</w:t>
      </w:r>
      <w:r w:rsidRPr="00922FFB">
        <w:rPr>
          <w:rFonts w:ascii="Times New Roman" w:hAnsi="Times New Roman" w:cs="Times New Roman"/>
          <w:spacing w:val="7"/>
        </w:rPr>
        <w:t>at</w:t>
      </w:r>
      <w:r w:rsidRPr="00922FFB">
        <w:rPr>
          <w:rFonts w:ascii="Times New Roman" w:hAnsi="Times New Roman" w:cs="Times New Roman"/>
        </w:rPr>
        <w:t>y</w:t>
      </w:r>
      <w:r w:rsidRPr="00922FFB">
        <w:rPr>
          <w:rFonts w:ascii="Times New Roman" w:hAnsi="Times New Roman" w:cs="Times New Roman"/>
          <w:spacing w:val="6"/>
        </w:rPr>
        <w:t xml:space="preserve"> </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3"/>
        </w:rPr>
        <w:t xml:space="preserve"> </w:t>
      </w:r>
      <w:r w:rsidRPr="00922FFB">
        <w:rPr>
          <w:rFonts w:ascii="Times New Roman" w:hAnsi="Times New Roman" w:cs="Times New Roman"/>
          <w:spacing w:val="7"/>
          <w:w w:val="99"/>
        </w:rPr>
        <w:t>N</w:t>
      </w:r>
      <w:r w:rsidRPr="00922FFB">
        <w:rPr>
          <w:rFonts w:ascii="Times New Roman" w:hAnsi="Times New Roman" w:cs="Times New Roman"/>
          <w:spacing w:val="8"/>
          <w:w w:val="99"/>
        </w:rPr>
        <w:t>o</w:t>
      </w:r>
      <w:r w:rsidRPr="00922FFB">
        <w:rPr>
          <w:rFonts w:ascii="Times New Roman" w:hAnsi="Times New Roman" w:cs="Times New Roman"/>
          <w:w w:val="99"/>
        </w:rPr>
        <w:t>n</w:t>
      </w:r>
      <w:r w:rsidRPr="00922FFB">
        <w:rPr>
          <w:rFonts w:ascii="Times New Roman" w:hAnsi="Times New Roman" w:cs="Times New Roman"/>
          <w:spacing w:val="-30"/>
        </w:rPr>
        <w:t xml:space="preserve"> </w:t>
      </w:r>
      <w:r w:rsidRPr="00922FFB">
        <w:rPr>
          <w:rFonts w:ascii="Times New Roman" w:hAnsi="Times New Roman" w:cs="Times New Roman"/>
          <w:spacing w:val="6"/>
        </w:rPr>
        <w:t>-</w:t>
      </w:r>
      <w:r w:rsidRPr="00922FFB">
        <w:rPr>
          <w:rFonts w:ascii="Times New Roman" w:hAnsi="Times New Roman" w:cs="Times New Roman"/>
          <w:spacing w:val="7"/>
        </w:rPr>
        <w:t>P</w:t>
      </w:r>
      <w:r w:rsidRPr="00922FFB">
        <w:rPr>
          <w:rFonts w:ascii="Times New Roman" w:hAnsi="Times New Roman" w:cs="Times New Roman"/>
          <w:spacing w:val="5"/>
        </w:rPr>
        <w:t>r</w:t>
      </w:r>
      <w:r w:rsidRPr="00922FFB">
        <w:rPr>
          <w:rFonts w:ascii="Times New Roman" w:hAnsi="Times New Roman" w:cs="Times New Roman"/>
          <w:spacing w:val="8"/>
        </w:rPr>
        <w:t>o</w:t>
      </w:r>
      <w:r w:rsidRPr="00922FFB">
        <w:rPr>
          <w:rFonts w:ascii="Times New Roman" w:hAnsi="Times New Roman" w:cs="Times New Roman"/>
          <w:spacing w:val="4"/>
        </w:rPr>
        <w:t>l</w:t>
      </w:r>
      <w:r w:rsidRPr="00922FFB">
        <w:rPr>
          <w:rFonts w:ascii="Times New Roman" w:hAnsi="Times New Roman" w:cs="Times New Roman"/>
          <w:spacing w:val="7"/>
        </w:rPr>
        <w:t>i</w:t>
      </w:r>
      <w:r w:rsidRPr="00922FFB">
        <w:rPr>
          <w:rFonts w:ascii="Times New Roman" w:hAnsi="Times New Roman" w:cs="Times New Roman"/>
          <w:spacing w:val="5"/>
        </w:rPr>
        <w:t>fe</w:t>
      </w:r>
      <w:r w:rsidRPr="00922FFB">
        <w:rPr>
          <w:rFonts w:ascii="Times New Roman" w:hAnsi="Times New Roman" w:cs="Times New Roman"/>
          <w:spacing w:val="8"/>
        </w:rPr>
        <w:t>r</w:t>
      </w:r>
      <w:r w:rsidRPr="00922FFB">
        <w:rPr>
          <w:rFonts w:ascii="Times New Roman" w:hAnsi="Times New Roman" w:cs="Times New Roman"/>
          <w:spacing w:val="7"/>
        </w:rPr>
        <w:t>a</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8"/>
        </w:rPr>
        <w:t>o</w:t>
      </w:r>
      <w:r w:rsidRPr="00922FFB">
        <w:rPr>
          <w:rFonts w:ascii="Times New Roman" w:hAnsi="Times New Roman" w:cs="Times New Roman"/>
        </w:rPr>
        <w:t xml:space="preserve">n </w:t>
      </w:r>
      <w:r w:rsidRPr="00922FFB">
        <w:rPr>
          <w:rFonts w:ascii="Times New Roman" w:hAnsi="Times New Roman" w:cs="Times New Roman"/>
          <w:spacing w:val="8"/>
        </w:rPr>
        <w:t>o</w:t>
      </w:r>
      <w:r w:rsidRPr="00922FFB">
        <w:rPr>
          <w:rFonts w:ascii="Times New Roman" w:hAnsi="Times New Roman" w:cs="Times New Roman"/>
        </w:rPr>
        <w:t xml:space="preserve">f </w:t>
      </w:r>
      <w:r w:rsidRPr="00922FFB">
        <w:rPr>
          <w:rFonts w:ascii="Times New Roman" w:hAnsi="Times New Roman" w:cs="Times New Roman"/>
          <w:spacing w:val="7"/>
        </w:rPr>
        <w:t>N</w:t>
      </w:r>
      <w:r w:rsidRPr="00922FFB">
        <w:rPr>
          <w:rFonts w:ascii="Times New Roman" w:hAnsi="Times New Roman" w:cs="Times New Roman"/>
          <w:spacing w:val="6"/>
        </w:rPr>
        <w:t>u</w:t>
      </w:r>
      <w:r w:rsidRPr="00922FFB">
        <w:rPr>
          <w:rFonts w:ascii="Times New Roman" w:hAnsi="Times New Roman" w:cs="Times New Roman"/>
          <w:spacing w:val="7"/>
        </w:rPr>
        <w:t>cle</w:t>
      </w:r>
      <w:r w:rsidRPr="00922FFB">
        <w:rPr>
          <w:rFonts w:ascii="Times New Roman" w:hAnsi="Times New Roman" w:cs="Times New Roman"/>
          <w:spacing w:val="5"/>
        </w:rPr>
        <w:t>a</w:t>
      </w:r>
      <w:r w:rsidRPr="00922FFB">
        <w:rPr>
          <w:rFonts w:ascii="Times New Roman" w:hAnsi="Times New Roman" w:cs="Times New Roman"/>
        </w:rPr>
        <w:t>r</w:t>
      </w:r>
      <w:r w:rsidRPr="00922FFB">
        <w:rPr>
          <w:rFonts w:ascii="Times New Roman" w:hAnsi="Times New Roman" w:cs="Times New Roman"/>
          <w:spacing w:val="4"/>
        </w:rPr>
        <w:t xml:space="preserve"> </w:t>
      </w:r>
      <w:r w:rsidRPr="00922FFB">
        <w:rPr>
          <w:rFonts w:ascii="Times New Roman" w:hAnsi="Times New Roman" w:cs="Times New Roman"/>
          <w:spacing w:val="-8"/>
        </w:rPr>
        <w:t>W</w:t>
      </w:r>
      <w:r w:rsidRPr="00922FFB">
        <w:rPr>
          <w:rFonts w:ascii="Times New Roman" w:hAnsi="Times New Roman" w:cs="Times New Roman"/>
          <w:spacing w:val="7"/>
        </w:rPr>
        <w:t>ea</w:t>
      </w:r>
      <w:r w:rsidRPr="00922FFB">
        <w:rPr>
          <w:rFonts w:ascii="Times New Roman" w:hAnsi="Times New Roman" w:cs="Times New Roman"/>
          <w:spacing w:val="6"/>
        </w:rPr>
        <w:t>p</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7"/>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s</w:t>
      </w:r>
      <w:r w:rsidRPr="00922FFB">
        <w:rPr>
          <w:rFonts w:ascii="Times New Roman" w:hAnsi="Times New Roman" w:cs="Times New Roman"/>
          <w:strike/>
          <w:spacing w:val="7"/>
          <w:highlight w:val="yellow"/>
        </w:rPr>
        <w:t xml:space="preserve"> 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7"/>
          <w:highlight w:val="yellow"/>
        </w:rPr>
        <w:t>c</w:t>
      </w:r>
      <w:r w:rsidRPr="00922FFB">
        <w:rPr>
          <w:rFonts w:ascii="Times New Roman" w:hAnsi="Times New Roman" w:cs="Times New Roman"/>
          <w:strike/>
          <w:spacing w:val="6"/>
          <w:highlight w:val="yellow"/>
        </w:rPr>
        <w:t>o</w:t>
      </w:r>
      <w:r w:rsidRPr="00922FFB">
        <w:rPr>
          <w:rFonts w:ascii="Times New Roman" w:hAnsi="Times New Roman" w:cs="Times New Roman"/>
          <w:strike/>
          <w:spacing w:val="8"/>
          <w:highlight w:val="yellow"/>
        </w:rPr>
        <w:t>r</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e</w:t>
      </w:r>
      <w:r w:rsidRPr="00922FFB">
        <w:rPr>
          <w:rFonts w:ascii="Times New Roman" w:hAnsi="Times New Roman" w:cs="Times New Roman"/>
          <w:strike/>
          <w:spacing w:val="8"/>
          <w:highlight w:val="yellow"/>
        </w:rPr>
        <w:t>r</w:t>
      </w:r>
      <w:r w:rsidRPr="00922FFB">
        <w:rPr>
          <w:rFonts w:ascii="Times New Roman" w:hAnsi="Times New Roman" w:cs="Times New Roman"/>
          <w:strike/>
          <w:spacing w:val="4"/>
          <w:highlight w:val="yellow"/>
        </w:rPr>
        <w:t>s</w:t>
      </w:r>
      <w:r w:rsidRPr="00922FFB">
        <w:rPr>
          <w:rFonts w:ascii="Times New Roman" w:hAnsi="Times New Roman" w:cs="Times New Roman"/>
          <w:strike/>
          <w:spacing w:val="7"/>
          <w:highlight w:val="yellow"/>
        </w:rPr>
        <w:t>t</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e</w:t>
      </w:r>
      <w:r w:rsidRPr="00922FFB">
        <w:rPr>
          <w:rFonts w:ascii="Times New Roman" w:hAnsi="Times New Roman" w:cs="Times New Roman"/>
          <w:strike/>
          <w:spacing w:val="3"/>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trike/>
          <w:spacing w:val="6"/>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7"/>
          <w:highlight w:val="yellow"/>
        </w:rPr>
        <w:t>i</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t</w:t>
      </w:r>
      <w:r w:rsidRPr="00922FFB">
        <w:rPr>
          <w:rFonts w:ascii="Times New Roman" w:hAnsi="Times New Roman" w:cs="Times New Roman"/>
          <w:strike/>
          <w:spacing w:val="5"/>
          <w:highlight w:val="yellow"/>
        </w:rPr>
        <w:t>e</w:t>
      </w:r>
      <w:r w:rsidRPr="00922FFB">
        <w:rPr>
          <w:rFonts w:ascii="Times New Roman" w:hAnsi="Times New Roman" w:cs="Times New Roman"/>
          <w:strike/>
          <w:spacing w:val="8"/>
          <w:highlight w:val="yellow"/>
        </w:rPr>
        <w:t>r</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at</w:t>
      </w:r>
      <w:r w:rsidRPr="00922FFB">
        <w:rPr>
          <w:rFonts w:ascii="Times New Roman" w:hAnsi="Times New Roman" w:cs="Times New Roman"/>
          <w:strike/>
          <w:spacing w:val="4"/>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l</w:t>
      </w:r>
      <w:r w:rsidRPr="00922FFB">
        <w:rPr>
          <w:rFonts w:ascii="Times New Roman" w:hAnsi="Times New Roman" w:cs="Times New Roman"/>
          <w:strike/>
          <w:spacing w:val="4"/>
          <w:highlight w:val="yellow"/>
        </w:rPr>
        <w:t xml:space="preserve"> </w:t>
      </w:r>
      <w:r w:rsidRPr="00922FFB">
        <w:rPr>
          <w:rFonts w:ascii="Times New Roman" w:hAnsi="Times New Roman" w:cs="Times New Roman"/>
          <w:strike/>
          <w:spacing w:val="6"/>
          <w:highlight w:val="yellow"/>
        </w:rPr>
        <w:t>nu</w:t>
      </w:r>
      <w:r w:rsidRPr="00922FFB">
        <w:rPr>
          <w:rFonts w:ascii="Times New Roman" w:hAnsi="Times New Roman" w:cs="Times New Roman"/>
          <w:strike/>
          <w:spacing w:val="5"/>
          <w:highlight w:val="yellow"/>
        </w:rPr>
        <w:t>c</w:t>
      </w:r>
      <w:r w:rsidRPr="00922FFB">
        <w:rPr>
          <w:rFonts w:ascii="Times New Roman" w:hAnsi="Times New Roman" w:cs="Times New Roman"/>
          <w:strike/>
          <w:spacing w:val="7"/>
          <w:highlight w:val="yellow"/>
        </w:rPr>
        <w:t>le</w:t>
      </w:r>
      <w:r w:rsidRPr="00922FFB">
        <w:rPr>
          <w:rFonts w:ascii="Times New Roman" w:hAnsi="Times New Roman" w:cs="Times New Roman"/>
          <w:strike/>
          <w:spacing w:val="5"/>
          <w:highlight w:val="yellow"/>
        </w:rPr>
        <w:t>a</w:t>
      </w:r>
      <w:r w:rsidRPr="00922FFB">
        <w:rPr>
          <w:rFonts w:ascii="Times New Roman" w:hAnsi="Times New Roman" w:cs="Times New Roman"/>
          <w:strike/>
          <w:highlight w:val="yellow"/>
        </w:rPr>
        <w:t>r</w:t>
      </w:r>
      <w:r w:rsidRPr="00922FFB">
        <w:rPr>
          <w:rFonts w:ascii="Times New Roman" w:hAnsi="Times New Roman" w:cs="Times New Roman"/>
          <w:strike/>
          <w:spacing w:val="7"/>
          <w:highlight w:val="yellow"/>
        </w:rPr>
        <w:t xml:space="preserve"> </w:t>
      </w:r>
      <w:r w:rsidRPr="00922FFB">
        <w:rPr>
          <w:rFonts w:ascii="Times New Roman" w:hAnsi="Times New Roman" w:cs="Times New Roman"/>
          <w:strike/>
          <w:spacing w:val="6"/>
          <w:w w:val="99"/>
          <w:highlight w:val="yellow"/>
        </w:rPr>
        <w:t>n</w:t>
      </w:r>
      <w:r w:rsidRPr="00922FFB">
        <w:rPr>
          <w:rFonts w:ascii="Times New Roman" w:hAnsi="Times New Roman" w:cs="Times New Roman"/>
          <w:strike/>
          <w:spacing w:val="8"/>
          <w:w w:val="99"/>
          <w:highlight w:val="yellow"/>
        </w:rPr>
        <w:t>o</w:t>
      </w:r>
      <w:r w:rsidRPr="00922FFB">
        <w:rPr>
          <w:rFonts w:ascii="Times New Roman" w:hAnsi="Times New Roman" w:cs="Times New Roman"/>
          <w:strike/>
          <w:w w:val="99"/>
          <w:highlight w:val="yellow"/>
        </w:rPr>
        <w:t>n</w:t>
      </w:r>
      <w:r w:rsidRPr="00922FFB">
        <w:rPr>
          <w:rFonts w:ascii="Times New Roman" w:hAnsi="Times New Roman" w:cs="Times New Roman"/>
          <w:strike/>
          <w:spacing w:val="-26"/>
          <w:highlight w:val="yellow"/>
        </w:rPr>
        <w:t xml:space="preserve"> </w:t>
      </w:r>
      <w:r w:rsidRPr="00922FFB">
        <w:rPr>
          <w:rFonts w:ascii="Times New Roman" w:hAnsi="Times New Roman" w:cs="Times New Roman"/>
          <w:strike/>
          <w:spacing w:val="6"/>
          <w:highlight w:val="yellow"/>
        </w:rPr>
        <w:t>-p</w:t>
      </w:r>
      <w:r w:rsidRPr="00922FFB">
        <w:rPr>
          <w:rFonts w:ascii="Times New Roman" w:hAnsi="Times New Roman" w:cs="Times New Roman"/>
          <w:strike/>
          <w:spacing w:val="8"/>
          <w:highlight w:val="yellow"/>
        </w:rPr>
        <w:t>r</w:t>
      </w:r>
      <w:r w:rsidRPr="00922FFB">
        <w:rPr>
          <w:rFonts w:ascii="Times New Roman" w:hAnsi="Times New Roman" w:cs="Times New Roman"/>
          <w:strike/>
          <w:spacing w:val="6"/>
          <w:highlight w:val="yellow"/>
        </w:rPr>
        <w:t>o</w:t>
      </w:r>
      <w:r w:rsidRPr="00922FFB">
        <w:rPr>
          <w:rFonts w:ascii="Times New Roman" w:hAnsi="Times New Roman" w:cs="Times New Roman"/>
          <w:strike/>
          <w:spacing w:val="7"/>
          <w:highlight w:val="yellow"/>
        </w:rPr>
        <w:t>li</w:t>
      </w:r>
      <w:r w:rsidRPr="00922FFB">
        <w:rPr>
          <w:rFonts w:ascii="Times New Roman" w:hAnsi="Times New Roman" w:cs="Times New Roman"/>
          <w:strike/>
          <w:spacing w:val="5"/>
          <w:highlight w:val="yellow"/>
        </w:rPr>
        <w:t>fe</w:t>
      </w:r>
      <w:r w:rsidRPr="00922FFB">
        <w:rPr>
          <w:rFonts w:ascii="Times New Roman" w:hAnsi="Times New Roman" w:cs="Times New Roman"/>
          <w:strike/>
          <w:spacing w:val="8"/>
          <w:highlight w:val="yellow"/>
        </w:rPr>
        <w:t>r</w:t>
      </w:r>
      <w:r w:rsidRPr="00922FFB">
        <w:rPr>
          <w:rFonts w:ascii="Times New Roman" w:hAnsi="Times New Roman" w:cs="Times New Roman"/>
          <w:strike/>
          <w:spacing w:val="5"/>
          <w:highlight w:val="yellow"/>
        </w:rPr>
        <w:t>a</w:t>
      </w:r>
      <w:r w:rsidRPr="00922FFB">
        <w:rPr>
          <w:rFonts w:ascii="Times New Roman" w:hAnsi="Times New Roman" w:cs="Times New Roman"/>
          <w:strike/>
          <w:spacing w:val="7"/>
          <w:highlight w:val="yellow"/>
        </w:rPr>
        <w:t>t</w:t>
      </w:r>
      <w:r w:rsidRPr="00922FFB">
        <w:rPr>
          <w:rFonts w:ascii="Times New Roman" w:hAnsi="Times New Roman" w:cs="Times New Roman"/>
          <w:strike/>
          <w:spacing w:val="4"/>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 xml:space="preserve">n </w:t>
      </w:r>
      <w:r w:rsidRPr="00922FFB">
        <w:rPr>
          <w:rFonts w:ascii="Times New Roman" w:hAnsi="Times New Roman" w:cs="Times New Roman"/>
          <w:strike/>
          <w:spacing w:val="5"/>
          <w:highlight w:val="yellow"/>
        </w:rPr>
        <w:t>r</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g</w:t>
      </w:r>
      <w:r w:rsidRPr="00922FFB">
        <w:rPr>
          <w:rFonts w:ascii="Times New Roman" w:hAnsi="Times New Roman" w:cs="Times New Roman"/>
          <w:strike/>
          <w:spacing w:val="9"/>
          <w:highlight w:val="yellow"/>
        </w:rPr>
        <w:t>i</w:t>
      </w:r>
      <w:r w:rsidRPr="00922FFB">
        <w:rPr>
          <w:rFonts w:ascii="Times New Roman" w:hAnsi="Times New Roman" w:cs="Times New Roman"/>
          <w:strike/>
          <w:spacing w:val="3"/>
          <w:highlight w:val="yellow"/>
        </w:rPr>
        <w:t>m</w:t>
      </w:r>
      <w:r w:rsidRPr="00922FFB">
        <w:rPr>
          <w:rFonts w:ascii="Times New Roman" w:hAnsi="Times New Roman" w:cs="Times New Roman"/>
          <w:strike/>
          <w:highlight w:val="yellow"/>
        </w:rPr>
        <w:t>e</w:t>
      </w:r>
      <w:r w:rsidRPr="00922FFB">
        <w:rPr>
          <w:rFonts w:ascii="Times New Roman" w:hAnsi="Times New Roman" w:cs="Times New Roman"/>
          <w:strike/>
          <w:spacing w:val="9"/>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d</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n</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ss</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ti</w:t>
      </w:r>
      <w:r w:rsidRPr="00922FFB">
        <w:rPr>
          <w:rFonts w:ascii="Times New Roman" w:hAnsi="Times New Roman" w:cs="Times New Roman"/>
          <w:strike/>
          <w:spacing w:val="5"/>
          <w:highlight w:val="yellow"/>
        </w:rPr>
        <w:t>a</w:t>
      </w:r>
      <w:r w:rsidRPr="00922FFB">
        <w:rPr>
          <w:rFonts w:ascii="Times New Roman" w:hAnsi="Times New Roman" w:cs="Times New Roman"/>
          <w:strike/>
          <w:highlight w:val="yellow"/>
        </w:rPr>
        <w:t>l</w:t>
      </w:r>
      <w:r w:rsidRPr="00922FFB">
        <w:rPr>
          <w:rFonts w:ascii="Times New Roman" w:hAnsi="Times New Roman" w:cs="Times New Roman"/>
          <w:strike/>
          <w:spacing w:val="5"/>
          <w:highlight w:val="yellow"/>
        </w:rPr>
        <w:t xml:space="preserve"> f</w:t>
      </w:r>
      <w:r w:rsidRPr="00922FFB">
        <w:rPr>
          <w:rFonts w:ascii="Times New Roman" w:hAnsi="Times New Roman" w:cs="Times New Roman"/>
          <w:strike/>
          <w:spacing w:val="8"/>
          <w:highlight w:val="yellow"/>
        </w:rPr>
        <w:t>ou</w:t>
      </w:r>
      <w:r w:rsidRPr="00922FFB">
        <w:rPr>
          <w:rFonts w:ascii="Times New Roman" w:hAnsi="Times New Roman" w:cs="Times New Roman"/>
          <w:strike/>
          <w:spacing w:val="6"/>
          <w:highlight w:val="yellow"/>
        </w:rPr>
        <w:t>n</w:t>
      </w:r>
      <w:r w:rsidRPr="00922FFB">
        <w:rPr>
          <w:rFonts w:ascii="Times New Roman" w:hAnsi="Times New Roman" w:cs="Times New Roman"/>
          <w:strike/>
          <w:spacing w:val="8"/>
          <w:highlight w:val="yellow"/>
        </w:rPr>
        <w:t>d</w:t>
      </w:r>
      <w:r w:rsidRPr="00922FFB">
        <w:rPr>
          <w:rFonts w:ascii="Times New Roman" w:hAnsi="Times New Roman" w:cs="Times New Roman"/>
          <w:strike/>
          <w:spacing w:val="5"/>
          <w:highlight w:val="yellow"/>
        </w:rPr>
        <w:t>a</w:t>
      </w:r>
      <w:r w:rsidRPr="00922FFB">
        <w:rPr>
          <w:rFonts w:ascii="Times New Roman" w:hAnsi="Times New Roman" w:cs="Times New Roman"/>
          <w:strike/>
          <w:spacing w:val="7"/>
          <w:highlight w:val="yellow"/>
        </w:rPr>
        <w:t>t</w:t>
      </w:r>
      <w:r w:rsidRPr="00922FFB">
        <w:rPr>
          <w:rFonts w:ascii="Times New Roman" w:hAnsi="Times New Roman" w:cs="Times New Roman"/>
          <w:strike/>
          <w:spacing w:val="4"/>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n</w:t>
      </w:r>
      <w:r w:rsidRPr="00922FFB">
        <w:rPr>
          <w:rFonts w:ascii="Times New Roman" w:hAnsi="Times New Roman" w:cs="Times New Roman"/>
          <w:strike/>
          <w:spacing w:val="4"/>
          <w:highlight w:val="yellow"/>
        </w:rPr>
        <w:t xml:space="preserve"> </w:t>
      </w:r>
      <w:r w:rsidRPr="00922FFB">
        <w:rPr>
          <w:rFonts w:ascii="Times New Roman" w:hAnsi="Times New Roman" w:cs="Times New Roman"/>
          <w:strike/>
          <w:spacing w:val="5"/>
          <w:highlight w:val="yellow"/>
        </w:rPr>
        <w:t>f</w:t>
      </w:r>
      <w:r w:rsidRPr="00922FFB">
        <w:rPr>
          <w:rFonts w:ascii="Times New Roman" w:hAnsi="Times New Roman" w:cs="Times New Roman"/>
          <w:strike/>
          <w:spacing w:val="6"/>
          <w:highlight w:val="yellow"/>
        </w:rPr>
        <w:t>o</w:t>
      </w:r>
      <w:r w:rsidRPr="00922FFB">
        <w:rPr>
          <w:rFonts w:ascii="Times New Roman" w:hAnsi="Times New Roman" w:cs="Times New Roman"/>
          <w:strike/>
          <w:highlight w:val="yellow"/>
        </w:rPr>
        <w:t>r</w:t>
      </w:r>
      <w:r w:rsidRPr="00922FFB">
        <w:rPr>
          <w:rFonts w:ascii="Times New Roman" w:hAnsi="Times New Roman" w:cs="Times New Roman"/>
          <w:strike/>
          <w:spacing w:val="11"/>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8"/>
          <w:highlight w:val="yellow"/>
        </w:rPr>
        <w:t>p</w:t>
      </w:r>
      <w:r w:rsidRPr="00922FFB">
        <w:rPr>
          <w:rFonts w:ascii="Times New Roman" w:hAnsi="Times New Roman" w:cs="Times New Roman"/>
          <w:strike/>
          <w:spacing w:val="6"/>
          <w:highlight w:val="yellow"/>
        </w:rPr>
        <w:t>u</w:t>
      </w:r>
      <w:r w:rsidRPr="00922FFB">
        <w:rPr>
          <w:rFonts w:ascii="Times New Roman" w:hAnsi="Times New Roman" w:cs="Times New Roman"/>
          <w:strike/>
          <w:spacing w:val="8"/>
          <w:highlight w:val="yellow"/>
        </w:rPr>
        <w:t>r</w:t>
      </w:r>
      <w:r w:rsidRPr="00922FFB">
        <w:rPr>
          <w:rFonts w:ascii="Times New Roman" w:hAnsi="Times New Roman" w:cs="Times New Roman"/>
          <w:strike/>
          <w:spacing w:val="6"/>
          <w:highlight w:val="yellow"/>
        </w:rPr>
        <w:t>su</w:t>
      </w:r>
      <w:r w:rsidRPr="00922FFB">
        <w:rPr>
          <w:rFonts w:ascii="Times New Roman" w:hAnsi="Times New Roman" w:cs="Times New Roman"/>
          <w:strike/>
          <w:spacing w:val="4"/>
          <w:highlight w:val="yellow"/>
        </w:rPr>
        <w:t>i</w:t>
      </w:r>
      <w:r w:rsidRPr="00922FFB">
        <w:rPr>
          <w:rFonts w:ascii="Times New Roman" w:hAnsi="Times New Roman" w:cs="Times New Roman"/>
          <w:strike/>
          <w:highlight w:val="yellow"/>
        </w:rPr>
        <w:t>t</w:t>
      </w:r>
      <w:r w:rsidRPr="00922FFB">
        <w:rPr>
          <w:rFonts w:ascii="Times New Roman" w:hAnsi="Times New Roman" w:cs="Times New Roman"/>
          <w:strike/>
          <w:spacing w:val="6"/>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6"/>
          <w:highlight w:val="yellow"/>
        </w:rPr>
        <w:t>n</w:t>
      </w:r>
      <w:r w:rsidRPr="00922FFB">
        <w:rPr>
          <w:rFonts w:ascii="Times New Roman" w:hAnsi="Times New Roman" w:cs="Times New Roman"/>
          <w:strike/>
          <w:spacing w:val="8"/>
          <w:highlight w:val="yellow"/>
        </w:rPr>
        <w:t>u</w:t>
      </w:r>
      <w:r w:rsidRPr="00922FFB">
        <w:rPr>
          <w:rFonts w:ascii="Times New Roman" w:hAnsi="Times New Roman" w:cs="Times New Roman"/>
          <w:strike/>
          <w:spacing w:val="5"/>
          <w:highlight w:val="yellow"/>
        </w:rPr>
        <w:t>c</w:t>
      </w:r>
      <w:r w:rsidRPr="00922FFB">
        <w:rPr>
          <w:rFonts w:ascii="Times New Roman" w:hAnsi="Times New Roman" w:cs="Times New Roman"/>
          <w:strike/>
          <w:spacing w:val="7"/>
          <w:highlight w:val="yellow"/>
        </w:rPr>
        <w:t>le</w:t>
      </w:r>
      <w:r w:rsidRPr="00922FFB">
        <w:rPr>
          <w:rFonts w:ascii="Times New Roman" w:hAnsi="Times New Roman" w:cs="Times New Roman"/>
          <w:strike/>
          <w:spacing w:val="5"/>
          <w:highlight w:val="yellow"/>
        </w:rPr>
        <w:t>a</w:t>
      </w:r>
      <w:r w:rsidRPr="00922FFB">
        <w:rPr>
          <w:rFonts w:ascii="Times New Roman" w:hAnsi="Times New Roman" w:cs="Times New Roman"/>
          <w:strike/>
          <w:highlight w:val="yellow"/>
        </w:rPr>
        <w:t>r</w:t>
      </w:r>
      <w:r w:rsidRPr="00922FFB">
        <w:rPr>
          <w:rFonts w:ascii="Times New Roman" w:hAnsi="Times New Roman" w:cs="Times New Roman"/>
          <w:strike/>
          <w:spacing w:val="7"/>
          <w:highlight w:val="yellow"/>
        </w:rPr>
        <w:t xml:space="preserve"> </w:t>
      </w:r>
      <w:r w:rsidRPr="00922FFB">
        <w:rPr>
          <w:rFonts w:ascii="Times New Roman" w:hAnsi="Times New Roman" w:cs="Times New Roman"/>
          <w:strike/>
          <w:spacing w:val="6"/>
          <w:highlight w:val="yellow"/>
        </w:rPr>
        <w:t>d</w:t>
      </w:r>
      <w:r w:rsidRPr="00922FFB">
        <w:rPr>
          <w:rFonts w:ascii="Times New Roman" w:hAnsi="Times New Roman" w:cs="Times New Roman"/>
          <w:strike/>
          <w:spacing w:val="7"/>
          <w:highlight w:val="yellow"/>
        </w:rPr>
        <w:t>i</w:t>
      </w:r>
      <w:r w:rsidRPr="00922FFB">
        <w:rPr>
          <w:rFonts w:ascii="Times New Roman" w:hAnsi="Times New Roman" w:cs="Times New Roman"/>
          <w:strike/>
          <w:spacing w:val="6"/>
          <w:highlight w:val="yellow"/>
        </w:rPr>
        <w:t>s</w:t>
      </w:r>
      <w:r w:rsidRPr="00922FFB">
        <w:rPr>
          <w:rFonts w:ascii="Times New Roman" w:hAnsi="Times New Roman" w:cs="Times New Roman"/>
          <w:strike/>
          <w:spacing w:val="5"/>
          <w:highlight w:val="yellow"/>
        </w:rPr>
        <w:t>a</w:t>
      </w:r>
      <w:r w:rsidRPr="00922FFB">
        <w:rPr>
          <w:rFonts w:ascii="Times New Roman" w:hAnsi="Times New Roman" w:cs="Times New Roman"/>
          <w:strike/>
          <w:spacing w:val="10"/>
          <w:highlight w:val="yellow"/>
        </w:rPr>
        <w:t>r</w:t>
      </w:r>
      <w:r w:rsidRPr="00922FFB">
        <w:rPr>
          <w:rFonts w:ascii="Times New Roman" w:hAnsi="Times New Roman" w:cs="Times New Roman"/>
          <w:strike/>
          <w:spacing w:val="3"/>
          <w:highlight w:val="yellow"/>
        </w:rPr>
        <w:t>m</w:t>
      </w:r>
      <w:r w:rsidRPr="00922FFB">
        <w:rPr>
          <w:rFonts w:ascii="Times New Roman" w:hAnsi="Times New Roman" w:cs="Times New Roman"/>
          <w:strike/>
          <w:spacing w:val="12"/>
          <w:highlight w:val="yellow"/>
        </w:rPr>
        <w:t>a</w:t>
      </w:r>
      <w:r w:rsidRPr="00922FFB">
        <w:rPr>
          <w:rFonts w:ascii="Times New Roman" w:hAnsi="Times New Roman" w:cs="Times New Roman"/>
          <w:strike/>
          <w:spacing w:val="6"/>
          <w:highlight w:val="yellow"/>
        </w:rPr>
        <w:t>m</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t</w:t>
      </w:r>
      <w:r w:rsidRPr="00922FFB">
        <w:rPr>
          <w:rFonts w:ascii="Times New Roman" w:hAnsi="Times New Roman" w:cs="Times New Roman"/>
        </w:rPr>
        <w:t>,</w:t>
      </w:r>
      <w:r w:rsidRPr="00922FFB">
        <w:rPr>
          <w:rFonts w:ascii="Times New Roman" w:hAnsi="Times New Roman" w:cs="Times New Roman"/>
          <w:spacing w:val="-1"/>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3"/>
          <w:highlight w:val="yellow"/>
        </w:rPr>
        <w:t xml:space="preserve"> </w:t>
      </w:r>
      <w:r w:rsidRPr="00922FFB">
        <w:rPr>
          <w:rFonts w:ascii="Times New Roman" w:hAnsi="Times New Roman" w:cs="Times New Roman"/>
          <w:strike/>
          <w:spacing w:val="6"/>
          <w:highlight w:val="yellow"/>
        </w:rPr>
        <w:t>v</w:t>
      </w:r>
      <w:r w:rsidRPr="00922FFB">
        <w:rPr>
          <w:rFonts w:ascii="Times New Roman" w:hAnsi="Times New Roman" w:cs="Times New Roman"/>
          <w:strike/>
          <w:spacing w:val="4"/>
          <w:highlight w:val="yellow"/>
        </w:rPr>
        <w:t>i</w:t>
      </w:r>
      <w:r w:rsidRPr="00922FFB">
        <w:rPr>
          <w:rFonts w:ascii="Times New Roman" w:hAnsi="Times New Roman" w:cs="Times New Roman"/>
          <w:strike/>
          <w:spacing w:val="7"/>
          <w:highlight w:val="yellow"/>
        </w:rPr>
        <w:t>ta</w:t>
      </w:r>
      <w:r w:rsidRPr="00922FFB">
        <w:rPr>
          <w:rFonts w:ascii="Times New Roman" w:hAnsi="Times New Roman" w:cs="Times New Roman"/>
          <w:strike/>
          <w:highlight w:val="yellow"/>
        </w:rPr>
        <w:t xml:space="preserve">l </w:t>
      </w:r>
      <w:r w:rsidRPr="00922FFB">
        <w:rPr>
          <w:rFonts w:ascii="Times New Roman" w:hAnsi="Times New Roman" w:cs="Times New Roman"/>
          <w:strike/>
          <w:spacing w:val="9"/>
          <w:highlight w:val="yellow"/>
        </w:rPr>
        <w:t>i</w:t>
      </w:r>
      <w:r w:rsidRPr="00922FFB">
        <w:rPr>
          <w:rFonts w:ascii="Times New Roman" w:hAnsi="Times New Roman" w:cs="Times New Roman"/>
          <w:strike/>
          <w:spacing w:val="3"/>
          <w:highlight w:val="yellow"/>
        </w:rPr>
        <w:t>m</w:t>
      </w:r>
      <w:r w:rsidRPr="00922FFB">
        <w:rPr>
          <w:rFonts w:ascii="Times New Roman" w:hAnsi="Times New Roman" w:cs="Times New Roman"/>
          <w:strike/>
          <w:spacing w:val="8"/>
          <w:highlight w:val="yellow"/>
        </w:rPr>
        <w:t>p</w:t>
      </w:r>
      <w:r w:rsidRPr="00922FFB">
        <w:rPr>
          <w:rFonts w:ascii="Times New Roman" w:hAnsi="Times New Roman" w:cs="Times New Roman"/>
          <w:strike/>
          <w:spacing w:val="6"/>
          <w:highlight w:val="yellow"/>
        </w:rPr>
        <w:t>o</w:t>
      </w:r>
      <w:r w:rsidRPr="00922FFB">
        <w:rPr>
          <w:rFonts w:ascii="Times New Roman" w:hAnsi="Times New Roman" w:cs="Times New Roman"/>
          <w:strike/>
          <w:spacing w:val="8"/>
          <w:highlight w:val="yellow"/>
        </w:rPr>
        <w:t>r</w:t>
      </w:r>
      <w:r w:rsidRPr="00922FFB">
        <w:rPr>
          <w:rFonts w:ascii="Times New Roman" w:hAnsi="Times New Roman" w:cs="Times New Roman"/>
          <w:strike/>
          <w:spacing w:val="7"/>
          <w:highlight w:val="yellow"/>
        </w:rPr>
        <w:t>ta</w:t>
      </w:r>
      <w:r w:rsidRPr="00922FFB">
        <w:rPr>
          <w:rFonts w:ascii="Times New Roman" w:hAnsi="Times New Roman" w:cs="Times New Roman"/>
          <w:strike/>
          <w:spacing w:val="6"/>
          <w:highlight w:val="yellow"/>
        </w:rPr>
        <w:t>n</w:t>
      </w:r>
      <w:r w:rsidRPr="00922FFB">
        <w:rPr>
          <w:rFonts w:ascii="Times New Roman" w:hAnsi="Times New Roman" w:cs="Times New Roman"/>
          <w:strike/>
          <w:spacing w:val="7"/>
          <w:highlight w:val="yellow"/>
        </w:rPr>
        <w:t>c</w:t>
      </w:r>
      <w:r w:rsidRPr="00922FFB">
        <w:rPr>
          <w:rFonts w:ascii="Times New Roman" w:hAnsi="Times New Roman" w:cs="Times New Roman"/>
          <w:strike/>
          <w:highlight w:val="yellow"/>
        </w:rPr>
        <w:t>e</w:t>
      </w:r>
      <w:r w:rsidRPr="00922FFB">
        <w:rPr>
          <w:rFonts w:ascii="Times New Roman" w:hAnsi="Times New Roman" w:cs="Times New Roman"/>
          <w:strike/>
          <w:spacing w:val="1"/>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trike/>
          <w:spacing w:val="12"/>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e</w:t>
      </w:r>
      <w:r w:rsidRPr="00922FFB">
        <w:rPr>
          <w:rFonts w:ascii="Times New Roman" w:hAnsi="Times New Roman" w:cs="Times New Roman"/>
          <w:strike/>
          <w:spacing w:val="14"/>
          <w:highlight w:val="yellow"/>
        </w:rPr>
        <w:t xml:space="preserve"> </w:t>
      </w:r>
      <w:r w:rsidRPr="00922FFB">
        <w:rPr>
          <w:rFonts w:ascii="Times New Roman" w:hAnsi="Times New Roman" w:cs="Times New Roman"/>
          <w:strike/>
          <w:spacing w:val="6"/>
          <w:highlight w:val="yellow"/>
        </w:rPr>
        <w:t>C</w:t>
      </w:r>
      <w:r w:rsidRPr="00922FFB">
        <w:rPr>
          <w:rFonts w:ascii="Times New Roman" w:hAnsi="Times New Roman" w:cs="Times New Roman"/>
          <w:strike/>
          <w:spacing w:val="11"/>
          <w:highlight w:val="yellow"/>
        </w:rPr>
        <w:t>o</w:t>
      </w:r>
      <w:r w:rsidRPr="00922FFB">
        <w:rPr>
          <w:rFonts w:ascii="Times New Roman" w:hAnsi="Times New Roman" w:cs="Times New Roman"/>
          <w:strike/>
          <w:spacing w:val="3"/>
          <w:highlight w:val="yellow"/>
        </w:rPr>
        <w:t>m</w:t>
      </w:r>
      <w:r w:rsidRPr="00922FFB">
        <w:rPr>
          <w:rFonts w:ascii="Times New Roman" w:hAnsi="Times New Roman" w:cs="Times New Roman"/>
          <w:strike/>
          <w:spacing w:val="8"/>
          <w:highlight w:val="yellow"/>
        </w:rPr>
        <w:t>p</w:t>
      </w:r>
      <w:r w:rsidRPr="00922FFB">
        <w:rPr>
          <w:rFonts w:ascii="Times New Roman" w:hAnsi="Times New Roman" w:cs="Times New Roman"/>
          <w:strike/>
          <w:spacing w:val="10"/>
          <w:highlight w:val="yellow"/>
        </w:rPr>
        <w:t>r</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h</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ns</w:t>
      </w:r>
      <w:r w:rsidRPr="00922FFB">
        <w:rPr>
          <w:rFonts w:ascii="Times New Roman" w:hAnsi="Times New Roman" w:cs="Times New Roman"/>
          <w:strike/>
          <w:spacing w:val="7"/>
          <w:highlight w:val="yellow"/>
        </w:rPr>
        <w:t>i</w:t>
      </w:r>
      <w:r w:rsidRPr="00922FFB">
        <w:rPr>
          <w:rFonts w:ascii="Times New Roman" w:hAnsi="Times New Roman" w:cs="Times New Roman"/>
          <w:strike/>
          <w:spacing w:val="6"/>
          <w:highlight w:val="yellow"/>
        </w:rPr>
        <w:t>v</w:t>
      </w:r>
      <w:r w:rsidRPr="00922FFB">
        <w:rPr>
          <w:rFonts w:ascii="Times New Roman" w:hAnsi="Times New Roman" w:cs="Times New Roman"/>
          <w:strike/>
          <w:highlight w:val="yellow"/>
        </w:rPr>
        <w:t>e</w:t>
      </w:r>
      <w:r w:rsidRPr="00922FFB">
        <w:rPr>
          <w:rFonts w:ascii="Times New Roman" w:hAnsi="Times New Roman" w:cs="Times New Roman"/>
          <w:strike/>
          <w:spacing w:val="-1"/>
          <w:highlight w:val="yellow"/>
        </w:rPr>
        <w:t xml:space="preserve"> </w:t>
      </w:r>
      <w:r w:rsidRPr="00922FFB">
        <w:rPr>
          <w:rFonts w:ascii="Times New Roman" w:hAnsi="Times New Roman" w:cs="Times New Roman"/>
          <w:strike/>
          <w:spacing w:val="7"/>
          <w:highlight w:val="yellow"/>
        </w:rPr>
        <w:t>N</w:t>
      </w:r>
      <w:r w:rsidRPr="00922FFB">
        <w:rPr>
          <w:rFonts w:ascii="Times New Roman" w:hAnsi="Times New Roman" w:cs="Times New Roman"/>
          <w:strike/>
          <w:spacing w:val="6"/>
          <w:highlight w:val="yellow"/>
        </w:rPr>
        <w:t>u</w:t>
      </w:r>
      <w:r w:rsidRPr="00922FFB">
        <w:rPr>
          <w:rFonts w:ascii="Times New Roman" w:hAnsi="Times New Roman" w:cs="Times New Roman"/>
          <w:strike/>
          <w:spacing w:val="7"/>
          <w:highlight w:val="yellow"/>
        </w:rPr>
        <w:t>cle</w:t>
      </w:r>
      <w:r w:rsidRPr="00922FFB">
        <w:rPr>
          <w:rFonts w:ascii="Times New Roman" w:hAnsi="Times New Roman" w:cs="Times New Roman"/>
          <w:strike/>
          <w:spacing w:val="5"/>
          <w:highlight w:val="yellow"/>
        </w:rPr>
        <w:t>a</w:t>
      </w:r>
      <w:r w:rsidRPr="00922FFB">
        <w:rPr>
          <w:rFonts w:ascii="Times New Roman" w:hAnsi="Times New Roman" w:cs="Times New Roman"/>
          <w:strike/>
          <w:spacing w:val="11"/>
          <w:highlight w:val="yellow"/>
        </w:rPr>
        <w:t>r</w:t>
      </w:r>
      <w:r w:rsidRPr="00922FFB">
        <w:rPr>
          <w:rFonts w:ascii="Times New Roman" w:hAnsi="Times New Roman" w:cs="Times New Roman"/>
          <w:strike/>
          <w:spacing w:val="8"/>
          <w:highlight w:val="yellow"/>
        </w:rPr>
        <w:t>-</w:t>
      </w:r>
      <w:r w:rsidRPr="00922FFB">
        <w:rPr>
          <w:rFonts w:ascii="Times New Roman" w:hAnsi="Times New Roman" w:cs="Times New Roman"/>
          <w:strike/>
          <w:spacing w:val="-7"/>
          <w:highlight w:val="yellow"/>
        </w:rPr>
        <w:t>T</w:t>
      </w:r>
      <w:r w:rsidRPr="00922FFB">
        <w:rPr>
          <w:rFonts w:ascii="Times New Roman" w:hAnsi="Times New Roman" w:cs="Times New Roman"/>
          <w:strike/>
          <w:spacing w:val="7"/>
          <w:highlight w:val="yellow"/>
        </w:rPr>
        <w:t>e</w:t>
      </w:r>
      <w:r w:rsidRPr="00922FFB">
        <w:rPr>
          <w:rFonts w:ascii="Times New Roman" w:hAnsi="Times New Roman" w:cs="Times New Roman"/>
          <w:strike/>
          <w:spacing w:val="4"/>
          <w:highlight w:val="yellow"/>
        </w:rPr>
        <w:t>s</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w:t>
      </w:r>
      <w:r w:rsidRPr="00922FFB">
        <w:rPr>
          <w:rFonts w:ascii="Times New Roman" w:hAnsi="Times New Roman" w:cs="Times New Roman"/>
          <w:strike/>
          <w:spacing w:val="9"/>
          <w:highlight w:val="yellow"/>
        </w:rPr>
        <w:t>B</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n</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highlight w:val="yellow"/>
        </w:rPr>
        <w:t>T</w:t>
      </w:r>
      <w:r w:rsidRPr="00922FFB">
        <w:rPr>
          <w:rFonts w:ascii="Times New Roman" w:hAnsi="Times New Roman" w:cs="Times New Roman"/>
          <w:strike/>
          <w:spacing w:val="8"/>
          <w:highlight w:val="yellow"/>
        </w:rPr>
        <w:t>r</w:t>
      </w:r>
      <w:r w:rsidRPr="00922FFB">
        <w:rPr>
          <w:rFonts w:ascii="Times New Roman" w:hAnsi="Times New Roman" w:cs="Times New Roman"/>
          <w:strike/>
          <w:spacing w:val="7"/>
          <w:highlight w:val="yellow"/>
        </w:rPr>
        <w:t>e</w:t>
      </w:r>
      <w:r w:rsidRPr="00922FFB">
        <w:rPr>
          <w:rFonts w:ascii="Times New Roman" w:hAnsi="Times New Roman" w:cs="Times New Roman"/>
          <w:strike/>
          <w:spacing w:val="5"/>
          <w:highlight w:val="yellow"/>
        </w:rPr>
        <w:t>a</w:t>
      </w:r>
      <w:r w:rsidRPr="00922FFB">
        <w:rPr>
          <w:rFonts w:ascii="Times New Roman" w:hAnsi="Times New Roman" w:cs="Times New Roman"/>
          <w:strike/>
          <w:spacing w:val="9"/>
          <w:highlight w:val="yellow"/>
        </w:rPr>
        <w:t>t</w:t>
      </w:r>
      <w:r w:rsidRPr="00922FFB">
        <w:rPr>
          <w:rFonts w:ascii="Times New Roman" w:hAnsi="Times New Roman" w:cs="Times New Roman"/>
          <w:strike/>
          <w:highlight w:val="yellow"/>
        </w:rPr>
        <w:t>y</w:t>
      </w:r>
      <w:r w:rsidRPr="00922FFB">
        <w:rPr>
          <w:rFonts w:ascii="Times New Roman" w:hAnsi="Times New Roman" w:cs="Times New Roman"/>
          <w:strike/>
          <w:spacing w:val="3"/>
          <w:highlight w:val="yellow"/>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highlight w:val="yellow"/>
        </w:rPr>
        <w:t>s</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highlight w:val="yellow"/>
        </w:rPr>
        <w:t>a</w:t>
      </w:r>
      <w:r w:rsidRPr="00922FFB">
        <w:rPr>
          <w:rFonts w:ascii="Times New Roman" w:hAnsi="Times New Roman" w:cs="Times New Roman"/>
          <w:strike/>
          <w:spacing w:val="11"/>
          <w:highlight w:val="yellow"/>
        </w:rPr>
        <w:t xml:space="preserve"> </w:t>
      </w:r>
      <w:r w:rsidRPr="00922FFB">
        <w:rPr>
          <w:rFonts w:ascii="Times New Roman" w:hAnsi="Times New Roman" w:cs="Times New Roman"/>
          <w:strike/>
          <w:spacing w:val="7"/>
          <w:highlight w:val="yellow"/>
        </w:rPr>
        <w:t>c</w:t>
      </w:r>
      <w:r w:rsidRPr="00922FFB">
        <w:rPr>
          <w:rFonts w:ascii="Times New Roman" w:hAnsi="Times New Roman" w:cs="Times New Roman"/>
          <w:strike/>
          <w:spacing w:val="6"/>
          <w:highlight w:val="yellow"/>
        </w:rPr>
        <w:t>o</w:t>
      </w:r>
      <w:r w:rsidRPr="00922FFB">
        <w:rPr>
          <w:rFonts w:ascii="Times New Roman" w:hAnsi="Times New Roman" w:cs="Times New Roman"/>
          <w:strike/>
          <w:spacing w:val="8"/>
          <w:highlight w:val="yellow"/>
        </w:rPr>
        <w:t>r</w:t>
      </w:r>
      <w:r w:rsidRPr="00922FFB">
        <w:rPr>
          <w:rFonts w:ascii="Times New Roman" w:hAnsi="Times New Roman" w:cs="Times New Roman"/>
          <w:strike/>
          <w:highlight w:val="yellow"/>
        </w:rPr>
        <w:t>e</w:t>
      </w:r>
      <w:r w:rsidRPr="00922FFB">
        <w:rPr>
          <w:rFonts w:ascii="Times New Roman" w:hAnsi="Times New Roman" w:cs="Times New Roman"/>
          <w:strike/>
          <w:spacing w:val="9"/>
          <w:highlight w:val="yellow"/>
        </w:rPr>
        <w:t xml:space="preserve"> </w:t>
      </w:r>
      <w:r w:rsidRPr="00922FFB">
        <w:rPr>
          <w:rFonts w:ascii="Times New Roman" w:hAnsi="Times New Roman" w:cs="Times New Roman"/>
          <w:strike/>
          <w:spacing w:val="5"/>
          <w:highlight w:val="yellow"/>
        </w:rPr>
        <w:t>e</w:t>
      </w:r>
      <w:r w:rsidRPr="00922FFB">
        <w:rPr>
          <w:rFonts w:ascii="Times New Roman" w:hAnsi="Times New Roman" w:cs="Times New Roman"/>
          <w:strike/>
          <w:spacing w:val="7"/>
          <w:highlight w:val="yellow"/>
        </w:rPr>
        <w:t>l</w:t>
      </w:r>
      <w:r w:rsidRPr="00922FFB">
        <w:rPr>
          <w:rFonts w:ascii="Times New Roman" w:hAnsi="Times New Roman" w:cs="Times New Roman"/>
          <w:strike/>
          <w:spacing w:val="10"/>
          <w:highlight w:val="yellow"/>
        </w:rPr>
        <w:t>e</w:t>
      </w:r>
      <w:r w:rsidRPr="00922FFB">
        <w:rPr>
          <w:rFonts w:ascii="Times New Roman" w:hAnsi="Times New Roman" w:cs="Times New Roman"/>
          <w:strike/>
          <w:spacing w:val="3"/>
          <w:highlight w:val="yellow"/>
        </w:rPr>
        <w:t>m</w:t>
      </w:r>
      <w:r w:rsidRPr="00922FFB">
        <w:rPr>
          <w:rFonts w:ascii="Times New Roman" w:hAnsi="Times New Roman" w:cs="Times New Roman"/>
          <w:strike/>
          <w:spacing w:val="10"/>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t</w:t>
      </w:r>
      <w:r w:rsidRPr="00922FFB">
        <w:rPr>
          <w:rFonts w:ascii="Times New Roman" w:hAnsi="Times New Roman" w:cs="Times New Roman"/>
          <w:strike/>
          <w:spacing w:val="6"/>
          <w:highlight w:val="yellow"/>
        </w:rPr>
        <w:t xml:space="preserve"> </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f</w:t>
      </w:r>
      <w:r w:rsidRPr="00922FFB">
        <w:rPr>
          <w:rFonts w:ascii="Times New Roman" w:hAnsi="Times New Roman" w:cs="Times New Roman"/>
          <w:strike/>
          <w:spacing w:val="8"/>
          <w:highlight w:val="yellow"/>
        </w:rPr>
        <w:t xml:space="preserve"> </w:t>
      </w:r>
      <w:r w:rsidRPr="00922FFB">
        <w:rPr>
          <w:rFonts w:ascii="Times New Roman" w:hAnsi="Times New Roman" w:cs="Times New Roman"/>
          <w:strike/>
          <w:spacing w:val="7"/>
          <w:highlight w:val="yellow"/>
        </w:rPr>
        <w:t>t</w:t>
      </w:r>
      <w:r w:rsidRPr="00922FFB">
        <w:rPr>
          <w:rFonts w:ascii="Times New Roman" w:hAnsi="Times New Roman" w:cs="Times New Roman"/>
          <w:strike/>
          <w:spacing w:val="6"/>
          <w:highlight w:val="yellow"/>
        </w:rPr>
        <w:t>h</w:t>
      </w:r>
      <w:r w:rsidRPr="00922FFB">
        <w:rPr>
          <w:rFonts w:ascii="Times New Roman" w:hAnsi="Times New Roman" w:cs="Times New Roman"/>
          <w:strike/>
          <w:highlight w:val="yellow"/>
        </w:rPr>
        <w:t xml:space="preserve">e </w:t>
      </w:r>
      <w:r w:rsidRPr="00922FFB">
        <w:rPr>
          <w:rFonts w:ascii="Times New Roman" w:hAnsi="Times New Roman" w:cs="Times New Roman"/>
          <w:strike/>
          <w:spacing w:val="6"/>
          <w:highlight w:val="yellow"/>
        </w:rPr>
        <w:t>nu</w:t>
      </w:r>
      <w:r w:rsidRPr="00922FFB">
        <w:rPr>
          <w:rFonts w:ascii="Times New Roman" w:hAnsi="Times New Roman" w:cs="Times New Roman"/>
          <w:strike/>
          <w:spacing w:val="7"/>
          <w:highlight w:val="yellow"/>
        </w:rPr>
        <w:t>cle</w:t>
      </w:r>
      <w:r w:rsidRPr="00922FFB">
        <w:rPr>
          <w:rFonts w:ascii="Times New Roman" w:hAnsi="Times New Roman" w:cs="Times New Roman"/>
          <w:strike/>
          <w:spacing w:val="5"/>
          <w:highlight w:val="yellow"/>
        </w:rPr>
        <w:t>a</w:t>
      </w:r>
      <w:r w:rsidRPr="00922FFB">
        <w:rPr>
          <w:rFonts w:ascii="Times New Roman" w:hAnsi="Times New Roman" w:cs="Times New Roman"/>
          <w:strike/>
          <w:highlight w:val="yellow"/>
        </w:rPr>
        <w:t>r</w:t>
      </w:r>
      <w:r w:rsidRPr="00922FFB">
        <w:rPr>
          <w:rFonts w:ascii="Times New Roman" w:hAnsi="Times New Roman" w:cs="Times New Roman"/>
          <w:strike/>
          <w:spacing w:val="7"/>
          <w:highlight w:val="yellow"/>
        </w:rPr>
        <w:t xml:space="preserve"> </w:t>
      </w:r>
      <w:r w:rsidRPr="00922FFB">
        <w:rPr>
          <w:rFonts w:ascii="Times New Roman" w:hAnsi="Times New Roman" w:cs="Times New Roman"/>
          <w:strike/>
          <w:spacing w:val="6"/>
          <w:highlight w:val="yellow"/>
        </w:rPr>
        <w:t>d</w:t>
      </w:r>
      <w:r w:rsidRPr="00922FFB">
        <w:rPr>
          <w:rFonts w:ascii="Times New Roman" w:hAnsi="Times New Roman" w:cs="Times New Roman"/>
          <w:strike/>
          <w:spacing w:val="7"/>
          <w:highlight w:val="yellow"/>
        </w:rPr>
        <w:t>i</w:t>
      </w:r>
      <w:r w:rsidRPr="00922FFB">
        <w:rPr>
          <w:rFonts w:ascii="Times New Roman" w:hAnsi="Times New Roman" w:cs="Times New Roman"/>
          <w:strike/>
          <w:spacing w:val="6"/>
          <w:highlight w:val="yellow"/>
        </w:rPr>
        <w:t>s</w:t>
      </w:r>
      <w:r w:rsidRPr="00922FFB">
        <w:rPr>
          <w:rFonts w:ascii="Times New Roman" w:hAnsi="Times New Roman" w:cs="Times New Roman"/>
          <w:strike/>
          <w:spacing w:val="5"/>
          <w:highlight w:val="yellow"/>
        </w:rPr>
        <w:t>a</w:t>
      </w:r>
      <w:r w:rsidRPr="00922FFB">
        <w:rPr>
          <w:rFonts w:ascii="Times New Roman" w:hAnsi="Times New Roman" w:cs="Times New Roman"/>
          <w:strike/>
          <w:spacing w:val="10"/>
          <w:highlight w:val="yellow"/>
        </w:rPr>
        <w:t>r</w:t>
      </w:r>
      <w:r w:rsidRPr="00922FFB">
        <w:rPr>
          <w:rFonts w:ascii="Times New Roman" w:hAnsi="Times New Roman" w:cs="Times New Roman"/>
          <w:strike/>
          <w:spacing w:val="3"/>
          <w:highlight w:val="yellow"/>
        </w:rPr>
        <w:t>m</w:t>
      </w:r>
      <w:r w:rsidRPr="00922FFB">
        <w:rPr>
          <w:rFonts w:ascii="Times New Roman" w:hAnsi="Times New Roman" w:cs="Times New Roman"/>
          <w:strike/>
          <w:spacing w:val="12"/>
          <w:highlight w:val="yellow"/>
        </w:rPr>
        <w:t>a</w:t>
      </w:r>
      <w:r w:rsidRPr="00922FFB">
        <w:rPr>
          <w:rFonts w:ascii="Times New Roman" w:hAnsi="Times New Roman" w:cs="Times New Roman"/>
          <w:strike/>
          <w:spacing w:val="6"/>
          <w:highlight w:val="yellow"/>
        </w:rPr>
        <w:t>m</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t</w:t>
      </w:r>
      <w:r w:rsidRPr="00922FFB">
        <w:rPr>
          <w:rFonts w:ascii="Times New Roman" w:hAnsi="Times New Roman" w:cs="Times New Roman"/>
          <w:strike/>
          <w:spacing w:val="4"/>
          <w:highlight w:val="yellow"/>
        </w:rPr>
        <w:t xml:space="preserve"> </w:t>
      </w:r>
      <w:r w:rsidRPr="00922FFB">
        <w:rPr>
          <w:rFonts w:ascii="Times New Roman" w:hAnsi="Times New Roman" w:cs="Times New Roman"/>
          <w:strike/>
          <w:spacing w:val="7"/>
          <w:highlight w:val="yellow"/>
        </w:rPr>
        <w:t>a</w:t>
      </w:r>
      <w:r w:rsidRPr="00922FFB">
        <w:rPr>
          <w:rFonts w:ascii="Times New Roman" w:hAnsi="Times New Roman" w:cs="Times New Roman"/>
          <w:strike/>
          <w:spacing w:val="6"/>
          <w:highlight w:val="yellow"/>
        </w:rPr>
        <w:t>n</w:t>
      </w:r>
      <w:r w:rsidRPr="00922FFB">
        <w:rPr>
          <w:rFonts w:ascii="Times New Roman" w:hAnsi="Times New Roman" w:cs="Times New Roman"/>
          <w:strike/>
          <w:highlight w:val="yellow"/>
        </w:rPr>
        <w:t>d</w:t>
      </w:r>
      <w:r w:rsidRPr="00922FFB">
        <w:rPr>
          <w:rFonts w:ascii="Times New Roman" w:hAnsi="Times New Roman" w:cs="Times New Roman"/>
          <w:strike/>
          <w:spacing w:val="10"/>
          <w:highlight w:val="yellow"/>
        </w:rPr>
        <w:t xml:space="preserve"> </w:t>
      </w:r>
      <w:r w:rsidRPr="00922FFB">
        <w:rPr>
          <w:rFonts w:ascii="Times New Roman" w:hAnsi="Times New Roman" w:cs="Times New Roman"/>
          <w:strike/>
          <w:spacing w:val="6"/>
          <w:w w:val="99"/>
          <w:highlight w:val="yellow"/>
        </w:rPr>
        <w:t>n</w:t>
      </w:r>
      <w:r w:rsidRPr="00922FFB">
        <w:rPr>
          <w:rFonts w:ascii="Times New Roman" w:hAnsi="Times New Roman" w:cs="Times New Roman"/>
          <w:strike/>
          <w:spacing w:val="8"/>
          <w:w w:val="99"/>
          <w:highlight w:val="yellow"/>
        </w:rPr>
        <w:t>o</w:t>
      </w:r>
      <w:r w:rsidRPr="00922FFB">
        <w:rPr>
          <w:rFonts w:ascii="Times New Roman" w:hAnsi="Times New Roman" w:cs="Times New Roman"/>
          <w:strike/>
          <w:w w:val="99"/>
          <w:highlight w:val="yellow"/>
        </w:rPr>
        <w:t>n</w:t>
      </w:r>
      <w:r w:rsidRPr="00922FFB">
        <w:rPr>
          <w:rFonts w:ascii="Times New Roman" w:hAnsi="Times New Roman" w:cs="Times New Roman"/>
          <w:strike/>
          <w:spacing w:val="-35"/>
          <w:highlight w:val="yellow"/>
        </w:rPr>
        <w:t xml:space="preserve"> </w:t>
      </w:r>
      <w:r w:rsidRPr="00922FFB">
        <w:rPr>
          <w:rFonts w:ascii="Times New Roman" w:hAnsi="Times New Roman" w:cs="Times New Roman"/>
          <w:strike/>
          <w:spacing w:val="6"/>
          <w:highlight w:val="yellow"/>
        </w:rPr>
        <w:t>-p</w:t>
      </w:r>
      <w:r w:rsidRPr="00922FFB">
        <w:rPr>
          <w:rFonts w:ascii="Times New Roman" w:hAnsi="Times New Roman" w:cs="Times New Roman"/>
          <w:strike/>
          <w:spacing w:val="5"/>
          <w:highlight w:val="yellow"/>
        </w:rPr>
        <w:t>r</w:t>
      </w:r>
      <w:r w:rsidRPr="00922FFB">
        <w:rPr>
          <w:rFonts w:ascii="Times New Roman" w:hAnsi="Times New Roman" w:cs="Times New Roman"/>
          <w:strike/>
          <w:spacing w:val="8"/>
          <w:highlight w:val="yellow"/>
        </w:rPr>
        <w:t>o</w:t>
      </w:r>
      <w:r w:rsidRPr="00922FFB">
        <w:rPr>
          <w:rFonts w:ascii="Times New Roman" w:hAnsi="Times New Roman" w:cs="Times New Roman"/>
          <w:strike/>
          <w:spacing w:val="4"/>
          <w:highlight w:val="yellow"/>
        </w:rPr>
        <w:t>l</w:t>
      </w:r>
      <w:r w:rsidRPr="00922FFB">
        <w:rPr>
          <w:rFonts w:ascii="Times New Roman" w:hAnsi="Times New Roman" w:cs="Times New Roman"/>
          <w:strike/>
          <w:spacing w:val="7"/>
          <w:highlight w:val="yellow"/>
        </w:rPr>
        <w:t>i</w:t>
      </w:r>
      <w:r w:rsidRPr="00922FFB">
        <w:rPr>
          <w:rFonts w:ascii="Times New Roman" w:hAnsi="Times New Roman" w:cs="Times New Roman"/>
          <w:strike/>
          <w:spacing w:val="5"/>
          <w:highlight w:val="yellow"/>
        </w:rPr>
        <w:t>fe</w:t>
      </w:r>
      <w:r w:rsidRPr="00922FFB">
        <w:rPr>
          <w:rFonts w:ascii="Times New Roman" w:hAnsi="Times New Roman" w:cs="Times New Roman"/>
          <w:strike/>
          <w:spacing w:val="8"/>
          <w:highlight w:val="yellow"/>
        </w:rPr>
        <w:t>r</w:t>
      </w:r>
      <w:r w:rsidRPr="00922FFB">
        <w:rPr>
          <w:rFonts w:ascii="Times New Roman" w:hAnsi="Times New Roman" w:cs="Times New Roman"/>
          <w:strike/>
          <w:spacing w:val="7"/>
          <w:highlight w:val="yellow"/>
        </w:rPr>
        <w:t>a</w:t>
      </w:r>
      <w:r w:rsidRPr="00922FFB">
        <w:rPr>
          <w:rFonts w:ascii="Times New Roman" w:hAnsi="Times New Roman" w:cs="Times New Roman"/>
          <w:strike/>
          <w:spacing w:val="4"/>
          <w:highlight w:val="yellow"/>
        </w:rPr>
        <w:t>t</w:t>
      </w:r>
      <w:r w:rsidRPr="00922FFB">
        <w:rPr>
          <w:rFonts w:ascii="Times New Roman" w:hAnsi="Times New Roman" w:cs="Times New Roman"/>
          <w:strike/>
          <w:spacing w:val="7"/>
          <w:highlight w:val="yellow"/>
        </w:rPr>
        <w:t>i</w:t>
      </w:r>
      <w:r w:rsidRPr="00922FFB">
        <w:rPr>
          <w:rFonts w:ascii="Times New Roman" w:hAnsi="Times New Roman" w:cs="Times New Roman"/>
          <w:strike/>
          <w:spacing w:val="8"/>
          <w:highlight w:val="yellow"/>
        </w:rPr>
        <w:t>o</w:t>
      </w:r>
      <w:r w:rsidRPr="00922FFB">
        <w:rPr>
          <w:rFonts w:ascii="Times New Roman" w:hAnsi="Times New Roman" w:cs="Times New Roman"/>
          <w:strike/>
          <w:highlight w:val="yellow"/>
        </w:rPr>
        <w:t xml:space="preserve">n </w:t>
      </w:r>
      <w:r w:rsidRPr="00922FFB">
        <w:rPr>
          <w:rFonts w:ascii="Times New Roman" w:hAnsi="Times New Roman" w:cs="Times New Roman"/>
          <w:strike/>
          <w:spacing w:val="5"/>
          <w:highlight w:val="yellow"/>
        </w:rPr>
        <w:t>r</w:t>
      </w:r>
      <w:r w:rsidRPr="00922FFB">
        <w:rPr>
          <w:rFonts w:ascii="Times New Roman" w:hAnsi="Times New Roman" w:cs="Times New Roman"/>
          <w:strike/>
          <w:spacing w:val="7"/>
          <w:highlight w:val="yellow"/>
        </w:rPr>
        <w:t>e</w:t>
      </w:r>
      <w:r w:rsidRPr="00922FFB">
        <w:rPr>
          <w:rFonts w:ascii="Times New Roman" w:hAnsi="Times New Roman" w:cs="Times New Roman"/>
          <w:strike/>
          <w:spacing w:val="6"/>
          <w:highlight w:val="yellow"/>
        </w:rPr>
        <w:t>g</w:t>
      </w:r>
      <w:r w:rsidRPr="00922FFB">
        <w:rPr>
          <w:rFonts w:ascii="Times New Roman" w:hAnsi="Times New Roman" w:cs="Times New Roman"/>
          <w:strike/>
          <w:spacing w:val="9"/>
          <w:highlight w:val="yellow"/>
        </w:rPr>
        <w:t>i</w:t>
      </w:r>
      <w:r w:rsidRPr="00922FFB">
        <w:rPr>
          <w:rFonts w:ascii="Times New Roman" w:hAnsi="Times New Roman" w:cs="Times New Roman"/>
          <w:strike/>
          <w:spacing w:val="6"/>
          <w:highlight w:val="yellow"/>
        </w:rPr>
        <w:t>m</w:t>
      </w:r>
      <w:r w:rsidRPr="00922FFB">
        <w:rPr>
          <w:rFonts w:ascii="Times New Roman" w:hAnsi="Times New Roman" w:cs="Times New Roman"/>
          <w:strike/>
          <w:spacing w:val="7"/>
          <w:highlight w:val="yellow"/>
        </w:rPr>
        <w:t>e</w:t>
      </w:r>
      <w:r w:rsidRPr="00922FFB">
        <w:rPr>
          <w:rFonts w:ascii="Times New Roman" w:hAnsi="Times New Roman" w:cs="Times New Roman"/>
          <w:strike/>
          <w:highlight w:val="yellow"/>
        </w:rPr>
        <w:t>,</w:t>
      </w:r>
      <w:r w:rsidRPr="00922FFB">
        <w:rPr>
          <w:rFonts w:ascii="Times New Roman" w:hAnsi="Times New Roman" w:cs="Times New Roman"/>
          <w:spacing w:val="7"/>
        </w:rPr>
        <w:t xml:space="preserve"> 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7"/>
        </w:rPr>
        <w:t>c</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4"/>
        </w:rPr>
        <w:t>t</w:t>
      </w:r>
      <w:r w:rsidRPr="00922FFB">
        <w:rPr>
          <w:rFonts w:ascii="Times New Roman" w:hAnsi="Times New Roman" w:cs="Times New Roman"/>
          <w:spacing w:val="8"/>
        </w:rPr>
        <w:t>r</w:t>
      </w:r>
      <w:r w:rsidRPr="00922FFB">
        <w:rPr>
          <w:rFonts w:ascii="Times New Roman" w:hAnsi="Times New Roman" w:cs="Times New Roman"/>
          <w:spacing w:val="4"/>
        </w:rPr>
        <w:t>i</w:t>
      </w:r>
      <w:r w:rsidRPr="00922FFB">
        <w:rPr>
          <w:rFonts w:ascii="Times New Roman" w:hAnsi="Times New Roman" w:cs="Times New Roman"/>
          <w:spacing w:val="8"/>
        </w:rPr>
        <w:t>b</w:t>
      </w:r>
      <w:r w:rsidRPr="00922FFB">
        <w:rPr>
          <w:rFonts w:ascii="Times New Roman" w:hAnsi="Times New Roman" w:cs="Times New Roman"/>
          <w:spacing w:val="6"/>
        </w:rPr>
        <w:t>u</w:t>
      </w:r>
      <w:r w:rsidRPr="00922FFB">
        <w:rPr>
          <w:rFonts w:ascii="Times New Roman" w:hAnsi="Times New Roman" w:cs="Times New Roman"/>
          <w:spacing w:val="7"/>
        </w:rPr>
        <w:t>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1"/>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7"/>
        </w:rPr>
        <w:t>t</w:t>
      </w:r>
      <w:r w:rsidRPr="00922FFB">
        <w:rPr>
          <w:rFonts w:ascii="Times New Roman" w:hAnsi="Times New Roman" w:cs="Times New Roman"/>
          <w:spacing w:val="5"/>
        </w:rPr>
        <w:t>r</w:t>
      </w:r>
      <w:r w:rsidRPr="00922FFB">
        <w:rPr>
          <w:rFonts w:ascii="Times New Roman" w:hAnsi="Times New Roman" w:cs="Times New Roman"/>
          <w:spacing w:val="7"/>
        </w:rPr>
        <w:t>ea</w:t>
      </w:r>
      <w:r w:rsidRPr="00922FFB">
        <w:rPr>
          <w:rFonts w:ascii="Times New Roman" w:hAnsi="Times New Roman" w:cs="Times New Roman"/>
          <w:spacing w:val="4"/>
        </w:rPr>
        <w:t>t</w:t>
      </w:r>
      <w:r w:rsidRPr="00922FFB">
        <w:rPr>
          <w:rFonts w:ascii="Times New Roman" w:hAnsi="Times New Roman" w:cs="Times New Roman"/>
          <w:spacing w:val="7"/>
        </w:rPr>
        <w:t>ie</w:t>
      </w:r>
      <w:r w:rsidRPr="00922FFB">
        <w:rPr>
          <w:rFonts w:ascii="Times New Roman" w:hAnsi="Times New Roman" w:cs="Times New Roman"/>
        </w:rPr>
        <w:t xml:space="preserve">s </w:t>
      </w:r>
      <w:r w:rsidRPr="00922FFB">
        <w:rPr>
          <w:rFonts w:ascii="Times New Roman" w:hAnsi="Times New Roman" w:cs="Times New Roman"/>
          <w:spacing w:val="7"/>
        </w:rPr>
        <w:t>e</w:t>
      </w:r>
      <w:r w:rsidRPr="00922FFB">
        <w:rPr>
          <w:rFonts w:ascii="Times New Roman" w:hAnsi="Times New Roman" w:cs="Times New Roman"/>
          <w:spacing w:val="4"/>
        </w:rPr>
        <w:t>s</w:t>
      </w:r>
      <w:r w:rsidRPr="00922FFB">
        <w:rPr>
          <w:rFonts w:ascii="Times New Roman" w:hAnsi="Times New Roman" w:cs="Times New Roman"/>
          <w:spacing w:val="7"/>
        </w:rPr>
        <w:t>ta</w:t>
      </w:r>
      <w:r w:rsidRPr="00922FFB">
        <w:rPr>
          <w:rFonts w:ascii="Times New Roman" w:hAnsi="Times New Roman" w:cs="Times New Roman"/>
          <w:spacing w:val="6"/>
        </w:rPr>
        <w:t>b</w:t>
      </w:r>
      <w:r w:rsidRPr="00922FFB">
        <w:rPr>
          <w:rFonts w:ascii="Times New Roman" w:hAnsi="Times New Roman" w:cs="Times New Roman"/>
          <w:spacing w:val="7"/>
        </w:rPr>
        <w:t>li</w:t>
      </w:r>
      <w:r w:rsidRPr="00922FFB">
        <w:rPr>
          <w:rFonts w:ascii="Times New Roman" w:hAnsi="Times New Roman" w:cs="Times New Roman"/>
          <w:spacing w:val="6"/>
        </w:rPr>
        <w:t>sh</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3"/>
        </w:rPr>
        <w:t xml:space="preserve"> </w:t>
      </w:r>
      <w:r w:rsidRPr="00922FFB">
        <w:rPr>
          <w:rFonts w:ascii="Times New Roman" w:hAnsi="Times New Roman" w:cs="Times New Roman"/>
          <w:spacing w:val="6"/>
          <w:w w:val="99"/>
        </w:rPr>
        <w:t>nu</w:t>
      </w:r>
      <w:r w:rsidRPr="00922FFB">
        <w:rPr>
          <w:rFonts w:ascii="Times New Roman" w:hAnsi="Times New Roman" w:cs="Times New Roman"/>
          <w:spacing w:val="7"/>
          <w:w w:val="99"/>
        </w:rPr>
        <w:t>cle</w:t>
      </w:r>
      <w:r w:rsidRPr="00922FFB">
        <w:rPr>
          <w:rFonts w:ascii="Times New Roman" w:hAnsi="Times New Roman" w:cs="Times New Roman"/>
          <w:spacing w:val="5"/>
          <w:w w:val="99"/>
        </w:rPr>
        <w:t>a</w:t>
      </w:r>
      <w:r w:rsidRPr="00922FFB">
        <w:rPr>
          <w:rFonts w:ascii="Times New Roman" w:hAnsi="Times New Roman" w:cs="Times New Roman"/>
          <w:w w:val="99"/>
        </w:rPr>
        <w:t>r</w:t>
      </w:r>
      <w:r w:rsidRPr="00922FFB">
        <w:rPr>
          <w:rFonts w:ascii="Times New Roman" w:hAnsi="Times New Roman" w:cs="Times New Roman"/>
          <w:spacing w:val="-37"/>
        </w:rPr>
        <w:t xml:space="preserve"> </w:t>
      </w:r>
      <w:r w:rsidRPr="00922FFB">
        <w:rPr>
          <w:rFonts w:ascii="Times New Roman" w:hAnsi="Times New Roman" w:cs="Times New Roman"/>
          <w:spacing w:val="6"/>
        </w:rPr>
        <w:t>-</w:t>
      </w:r>
      <w:r w:rsidRPr="00922FFB">
        <w:rPr>
          <w:rFonts w:ascii="Times New Roman" w:hAnsi="Times New Roman" w:cs="Times New Roman"/>
          <w:spacing w:val="5"/>
        </w:rPr>
        <w:t>w</w:t>
      </w:r>
      <w:r w:rsidRPr="00922FFB">
        <w:rPr>
          <w:rFonts w:ascii="Times New Roman" w:hAnsi="Times New Roman" w:cs="Times New Roman"/>
          <w:spacing w:val="7"/>
        </w:rPr>
        <w:t>ea</w:t>
      </w:r>
      <w:r w:rsidRPr="00922FFB">
        <w:rPr>
          <w:rFonts w:ascii="Times New Roman" w:hAnsi="Times New Roman" w:cs="Times New Roman"/>
          <w:spacing w:val="8"/>
        </w:rPr>
        <w:t>p</w:t>
      </w:r>
      <w:r w:rsidRPr="00922FFB">
        <w:rPr>
          <w:rFonts w:ascii="Times New Roman" w:hAnsi="Times New Roman" w:cs="Times New Roman"/>
          <w:spacing w:val="11"/>
        </w:rPr>
        <w:t>o</w:t>
      </w:r>
      <w:r w:rsidRPr="00922FFB">
        <w:rPr>
          <w:rFonts w:ascii="Times New Roman" w:hAnsi="Times New Roman" w:cs="Times New Roman"/>
          <w:spacing w:val="9"/>
        </w:rPr>
        <w:t>n</w:t>
      </w:r>
      <w:r w:rsidRPr="00922FFB">
        <w:rPr>
          <w:rFonts w:ascii="Times New Roman" w:hAnsi="Times New Roman" w:cs="Times New Roman"/>
          <w:spacing w:val="6"/>
        </w:rPr>
        <w:t>-</w:t>
      </w:r>
      <w:r w:rsidRPr="00922FFB">
        <w:rPr>
          <w:rFonts w:ascii="Times New Roman" w:hAnsi="Times New Roman" w:cs="Times New Roman"/>
          <w:spacing w:val="3"/>
        </w:rPr>
        <w:t>f</w:t>
      </w:r>
      <w:r w:rsidRPr="00922FFB">
        <w:rPr>
          <w:rFonts w:ascii="Times New Roman" w:hAnsi="Times New Roman" w:cs="Times New Roman"/>
          <w:spacing w:val="8"/>
        </w:rPr>
        <w:t>r</w:t>
      </w:r>
      <w:r w:rsidRPr="00922FFB">
        <w:rPr>
          <w:rFonts w:ascii="Times New Roman" w:hAnsi="Times New Roman" w:cs="Times New Roman"/>
          <w:spacing w:val="7"/>
        </w:rPr>
        <w:t>e</w:t>
      </w:r>
      <w:r w:rsidRPr="00922FFB">
        <w:rPr>
          <w:rFonts w:ascii="Times New Roman" w:hAnsi="Times New Roman" w:cs="Times New Roman"/>
        </w:rPr>
        <w:t>e</w:t>
      </w:r>
      <w:r w:rsidRPr="00922FFB">
        <w:rPr>
          <w:rFonts w:ascii="Times New Roman" w:hAnsi="Times New Roman" w:cs="Times New Roman"/>
          <w:spacing w:val="1"/>
        </w:rPr>
        <w:t xml:space="preserve"> </w:t>
      </w:r>
      <w:r w:rsidRPr="00922FFB">
        <w:rPr>
          <w:rFonts w:ascii="Times New Roman" w:hAnsi="Times New Roman" w:cs="Times New Roman"/>
          <w:spacing w:val="5"/>
        </w:rPr>
        <w:t>z</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spacing w:val="7"/>
        </w:rPr>
        <w:t>e</w:t>
      </w:r>
      <w:r w:rsidRPr="00922FFB">
        <w:rPr>
          <w:rFonts w:ascii="Times New Roman" w:hAnsi="Times New Roman" w:cs="Times New Roman"/>
        </w:rPr>
        <w:t>s</w:t>
      </w:r>
      <w:r w:rsidRPr="00922FFB">
        <w:rPr>
          <w:rFonts w:ascii="Times New Roman" w:hAnsi="Times New Roman" w:cs="Times New Roman"/>
          <w:spacing w:val="6"/>
        </w:rPr>
        <w:t xml:space="preserve"> </w:t>
      </w:r>
      <w:r w:rsidRPr="00922FFB">
        <w:rPr>
          <w:rFonts w:ascii="Times New Roman" w:hAnsi="Times New Roman" w:cs="Times New Roman"/>
          <w:spacing w:val="7"/>
        </w:rPr>
        <w:t>t</w:t>
      </w:r>
      <w:r w:rsidRPr="00922FFB">
        <w:rPr>
          <w:rFonts w:ascii="Times New Roman" w:hAnsi="Times New Roman" w:cs="Times New Roman"/>
          <w:spacing w:val="11"/>
        </w:rPr>
        <w:t>o</w:t>
      </w:r>
      <w:r w:rsidRPr="00922FFB">
        <w:rPr>
          <w:rFonts w:ascii="Times New Roman" w:hAnsi="Times New Roman" w:cs="Times New Roman"/>
          <w:spacing w:val="2"/>
        </w:rPr>
        <w:t>w</w:t>
      </w:r>
      <w:r w:rsidRPr="00922FFB">
        <w:rPr>
          <w:rFonts w:ascii="Times New Roman" w:hAnsi="Times New Roman" w:cs="Times New Roman"/>
          <w:spacing w:val="7"/>
        </w:rPr>
        <w:t>a</w:t>
      </w:r>
      <w:r w:rsidRPr="00922FFB">
        <w:rPr>
          <w:rFonts w:ascii="Times New Roman" w:hAnsi="Times New Roman" w:cs="Times New Roman"/>
          <w:spacing w:val="8"/>
        </w:rPr>
        <w:t>r</w:t>
      </w:r>
      <w:r w:rsidRPr="00922FFB">
        <w:rPr>
          <w:rFonts w:ascii="Times New Roman" w:hAnsi="Times New Roman" w:cs="Times New Roman"/>
        </w:rPr>
        <w:t>d</w:t>
      </w:r>
      <w:r w:rsidRPr="00922FFB">
        <w:rPr>
          <w:rFonts w:ascii="Times New Roman" w:hAnsi="Times New Roman" w:cs="Times New Roman"/>
          <w:spacing w:val="7"/>
        </w:rPr>
        <w:t xml:space="preserve"> </w:t>
      </w:r>
      <w:r w:rsidRPr="00922FFB">
        <w:rPr>
          <w:rFonts w:ascii="Times New Roman" w:hAnsi="Times New Roman" w:cs="Times New Roman"/>
          <w:spacing w:val="6"/>
        </w:rPr>
        <w:t>s</w:t>
      </w:r>
      <w:r w:rsidRPr="00922FFB">
        <w:rPr>
          <w:rFonts w:ascii="Times New Roman" w:hAnsi="Times New Roman" w:cs="Times New Roman"/>
          <w:spacing w:val="4"/>
        </w:rPr>
        <w:t>t</w:t>
      </w:r>
      <w:r w:rsidRPr="00922FFB">
        <w:rPr>
          <w:rFonts w:ascii="Times New Roman" w:hAnsi="Times New Roman" w:cs="Times New Roman"/>
          <w:spacing w:val="8"/>
        </w:rPr>
        <w:t>r</w:t>
      </w:r>
      <w:r w:rsidRPr="00922FFB">
        <w:rPr>
          <w:rFonts w:ascii="Times New Roman" w:hAnsi="Times New Roman" w:cs="Times New Roman"/>
          <w:spacing w:val="7"/>
        </w:rPr>
        <w:t>e</w:t>
      </w:r>
      <w:r w:rsidRPr="00922FFB">
        <w:rPr>
          <w:rFonts w:ascii="Times New Roman" w:hAnsi="Times New Roman" w:cs="Times New Roman"/>
          <w:spacing w:val="6"/>
        </w:rPr>
        <w:t>ng</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2"/>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3"/>
        </w:rPr>
        <w:t xml:space="preserve"> </w:t>
      </w:r>
      <w:r w:rsidRPr="00922FFB">
        <w:rPr>
          <w:rFonts w:ascii="Times New Roman" w:hAnsi="Times New Roman" w:cs="Times New Roman"/>
          <w:spacing w:val="6"/>
        </w:rPr>
        <w:t>nu</w:t>
      </w:r>
      <w:r w:rsidRPr="00922FFB">
        <w:rPr>
          <w:rFonts w:ascii="Times New Roman" w:hAnsi="Times New Roman" w:cs="Times New Roman"/>
          <w:spacing w:val="7"/>
        </w:rPr>
        <w:t>cl</w:t>
      </w:r>
      <w:r w:rsidRPr="00922FFB">
        <w:rPr>
          <w:rFonts w:ascii="Times New Roman" w:hAnsi="Times New Roman" w:cs="Times New Roman"/>
          <w:spacing w:val="5"/>
        </w:rPr>
        <w:t>e</w:t>
      </w:r>
      <w:r w:rsidRPr="00922FFB">
        <w:rPr>
          <w:rFonts w:ascii="Times New Roman" w:hAnsi="Times New Roman" w:cs="Times New Roman"/>
          <w:spacing w:val="7"/>
        </w:rPr>
        <w:t>a</w:t>
      </w:r>
      <w:r w:rsidRPr="00922FFB">
        <w:rPr>
          <w:rFonts w:ascii="Times New Roman" w:hAnsi="Times New Roman" w:cs="Times New Roman"/>
        </w:rPr>
        <w:t>r</w:t>
      </w:r>
      <w:r w:rsidRPr="00922FFB">
        <w:rPr>
          <w:rFonts w:ascii="Times New Roman" w:hAnsi="Times New Roman" w:cs="Times New Roman"/>
          <w:spacing w:val="7"/>
        </w:rPr>
        <w:t xml:space="preserve"> </w:t>
      </w:r>
      <w:r w:rsidRPr="00922FFB">
        <w:rPr>
          <w:rFonts w:ascii="Times New Roman" w:hAnsi="Times New Roman" w:cs="Times New Roman"/>
          <w:b/>
          <w:bCs/>
          <w:color w:val="FF0000"/>
          <w:spacing w:val="7"/>
        </w:rPr>
        <w:t>disarmament and</w:t>
      </w:r>
      <w:r w:rsidRPr="00922FFB">
        <w:rPr>
          <w:rFonts w:ascii="Times New Roman" w:hAnsi="Times New Roman" w:cs="Times New Roman"/>
          <w:spacing w:val="7"/>
        </w:rPr>
        <w:t xml:space="preserve"> </w:t>
      </w:r>
      <w:r w:rsidRPr="00922FFB">
        <w:rPr>
          <w:rFonts w:ascii="Times New Roman" w:hAnsi="Times New Roman" w:cs="Times New Roman"/>
          <w:spacing w:val="6"/>
          <w:w w:val="99"/>
        </w:rPr>
        <w:t>n</w:t>
      </w:r>
      <w:r w:rsidRPr="00922FFB">
        <w:rPr>
          <w:rFonts w:ascii="Times New Roman" w:hAnsi="Times New Roman" w:cs="Times New Roman"/>
          <w:spacing w:val="8"/>
          <w:w w:val="99"/>
        </w:rPr>
        <w:t>o</w:t>
      </w:r>
      <w:r w:rsidRPr="00922FFB">
        <w:rPr>
          <w:rFonts w:ascii="Times New Roman" w:hAnsi="Times New Roman" w:cs="Times New Roman"/>
          <w:w w:val="99"/>
        </w:rPr>
        <w:t>n</w:t>
      </w:r>
      <w:r w:rsidRPr="00922FFB">
        <w:rPr>
          <w:rFonts w:ascii="Times New Roman" w:hAnsi="Times New Roman" w:cs="Times New Roman"/>
          <w:spacing w:val="-33"/>
        </w:rPr>
        <w:t xml:space="preserve"> </w:t>
      </w:r>
      <w:r w:rsidRPr="00922FFB">
        <w:rPr>
          <w:rFonts w:ascii="Times New Roman" w:hAnsi="Times New Roman" w:cs="Times New Roman"/>
        </w:rPr>
        <w:t xml:space="preserve">- </w:t>
      </w:r>
      <w:r w:rsidRPr="00922FFB">
        <w:rPr>
          <w:rFonts w:ascii="Times New Roman" w:hAnsi="Times New Roman" w:cs="Times New Roman"/>
          <w:spacing w:val="6"/>
        </w:rPr>
        <w:t>p</w:t>
      </w:r>
      <w:r w:rsidRPr="00922FFB">
        <w:rPr>
          <w:rFonts w:ascii="Times New Roman" w:hAnsi="Times New Roman" w:cs="Times New Roman"/>
          <w:spacing w:val="5"/>
        </w:rPr>
        <w:t>r</w:t>
      </w:r>
      <w:r w:rsidRPr="00922FFB">
        <w:rPr>
          <w:rFonts w:ascii="Times New Roman" w:hAnsi="Times New Roman" w:cs="Times New Roman"/>
          <w:spacing w:val="8"/>
        </w:rPr>
        <w:t>o</w:t>
      </w:r>
      <w:r w:rsidRPr="00922FFB">
        <w:rPr>
          <w:rFonts w:ascii="Times New Roman" w:hAnsi="Times New Roman" w:cs="Times New Roman"/>
          <w:spacing w:val="4"/>
        </w:rPr>
        <w:t>l</w:t>
      </w:r>
      <w:r w:rsidRPr="00922FFB">
        <w:rPr>
          <w:rFonts w:ascii="Times New Roman" w:hAnsi="Times New Roman" w:cs="Times New Roman"/>
          <w:spacing w:val="7"/>
        </w:rPr>
        <w:t>i</w:t>
      </w:r>
      <w:r w:rsidRPr="00922FFB">
        <w:rPr>
          <w:rFonts w:ascii="Times New Roman" w:hAnsi="Times New Roman" w:cs="Times New Roman"/>
          <w:spacing w:val="5"/>
        </w:rPr>
        <w:t>f</w:t>
      </w:r>
      <w:r w:rsidRPr="00922FFB">
        <w:rPr>
          <w:rFonts w:ascii="Times New Roman" w:hAnsi="Times New Roman" w:cs="Times New Roman"/>
          <w:spacing w:val="7"/>
        </w:rPr>
        <w:t>e</w:t>
      </w:r>
      <w:r w:rsidRPr="00922FFB">
        <w:rPr>
          <w:rFonts w:ascii="Times New Roman" w:hAnsi="Times New Roman" w:cs="Times New Roman"/>
          <w:spacing w:val="5"/>
        </w:rPr>
        <w:t>r</w:t>
      </w:r>
      <w:r w:rsidRPr="00922FFB">
        <w:rPr>
          <w:rFonts w:ascii="Times New Roman" w:hAnsi="Times New Roman" w:cs="Times New Roman"/>
          <w:spacing w:val="7"/>
        </w:rPr>
        <w:t>a</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1"/>
        </w:rPr>
        <w:t xml:space="preserve"> </w:t>
      </w:r>
      <w:r w:rsidRPr="00922FFB">
        <w:rPr>
          <w:rFonts w:ascii="Times New Roman" w:hAnsi="Times New Roman" w:cs="Times New Roman"/>
          <w:spacing w:val="8"/>
        </w:rPr>
        <w:t>r</w:t>
      </w:r>
      <w:r w:rsidRPr="00922FFB">
        <w:rPr>
          <w:rFonts w:ascii="Times New Roman" w:hAnsi="Times New Roman" w:cs="Times New Roman"/>
          <w:spacing w:val="7"/>
        </w:rPr>
        <w:t>e</w:t>
      </w:r>
      <w:r w:rsidRPr="00922FFB">
        <w:rPr>
          <w:rFonts w:ascii="Times New Roman" w:hAnsi="Times New Roman" w:cs="Times New Roman"/>
          <w:spacing w:val="6"/>
        </w:rPr>
        <w:t>g</w:t>
      </w:r>
      <w:r w:rsidRPr="00922FFB">
        <w:rPr>
          <w:rFonts w:ascii="Times New Roman" w:hAnsi="Times New Roman" w:cs="Times New Roman"/>
          <w:spacing w:val="9"/>
        </w:rPr>
        <w:t>i</w:t>
      </w:r>
      <w:r w:rsidRPr="00922FFB">
        <w:rPr>
          <w:rFonts w:ascii="Times New Roman" w:hAnsi="Times New Roman" w:cs="Times New Roman"/>
          <w:spacing w:val="3"/>
        </w:rPr>
        <w:t>m</w:t>
      </w:r>
      <w:r w:rsidRPr="00922FFB">
        <w:rPr>
          <w:rFonts w:ascii="Times New Roman" w:hAnsi="Times New Roman" w:cs="Times New Roman"/>
        </w:rPr>
        <w:t>e</w:t>
      </w:r>
      <w:r w:rsidRPr="00922FFB">
        <w:rPr>
          <w:rFonts w:ascii="Times New Roman" w:hAnsi="Times New Roman" w:cs="Times New Roman"/>
          <w:spacing w:val="9"/>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9"/>
        </w:rPr>
        <w:t xml:space="preserve"> </w:t>
      </w:r>
      <w:r w:rsidRPr="00922FFB">
        <w:rPr>
          <w:rFonts w:ascii="Times New Roman" w:hAnsi="Times New Roman" w:cs="Times New Roman"/>
          <w:spacing w:val="8"/>
          <w:w w:val="99"/>
        </w:rPr>
        <w:t>r</w:t>
      </w:r>
      <w:r w:rsidRPr="00922FFB">
        <w:rPr>
          <w:rFonts w:ascii="Times New Roman" w:hAnsi="Times New Roman" w:cs="Times New Roman"/>
          <w:spacing w:val="7"/>
          <w:w w:val="99"/>
        </w:rPr>
        <w:t>e</w:t>
      </w:r>
      <w:r w:rsidRPr="00922FFB">
        <w:rPr>
          <w:rFonts w:ascii="Times New Roman" w:hAnsi="Times New Roman" w:cs="Times New Roman"/>
          <w:spacing w:val="5"/>
          <w:w w:val="99"/>
        </w:rPr>
        <w:t>a</w:t>
      </w:r>
      <w:r w:rsidRPr="00922FFB">
        <w:rPr>
          <w:rFonts w:ascii="Times New Roman" w:hAnsi="Times New Roman" w:cs="Times New Roman"/>
          <w:spacing w:val="7"/>
          <w:w w:val="99"/>
        </w:rPr>
        <w:t>l</w:t>
      </w:r>
      <w:r w:rsidRPr="00922FFB">
        <w:rPr>
          <w:rFonts w:ascii="Times New Roman" w:hAnsi="Times New Roman" w:cs="Times New Roman"/>
          <w:spacing w:val="4"/>
          <w:w w:val="99"/>
        </w:rPr>
        <w:t>i</w:t>
      </w:r>
      <w:r w:rsidRPr="00922FFB">
        <w:rPr>
          <w:rFonts w:ascii="Times New Roman" w:hAnsi="Times New Roman" w:cs="Times New Roman"/>
          <w:spacing w:val="7"/>
          <w:w w:val="99"/>
        </w:rPr>
        <w:t>z</w:t>
      </w:r>
      <w:r w:rsidRPr="00922FFB">
        <w:rPr>
          <w:rFonts w:ascii="Times New Roman" w:hAnsi="Times New Roman" w:cs="Times New Roman"/>
          <w:w w:val="99"/>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11"/>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6"/>
        </w:rPr>
        <w:t>ob</w:t>
      </w:r>
      <w:r w:rsidRPr="00922FFB">
        <w:rPr>
          <w:rFonts w:ascii="Times New Roman" w:hAnsi="Times New Roman" w:cs="Times New Roman"/>
          <w:spacing w:val="7"/>
        </w:rPr>
        <w:t>jec</w:t>
      </w:r>
      <w:r w:rsidRPr="00922FFB">
        <w:rPr>
          <w:rFonts w:ascii="Times New Roman" w:hAnsi="Times New Roman" w:cs="Times New Roman"/>
          <w:spacing w:val="4"/>
        </w:rPr>
        <w:t>t</w:t>
      </w:r>
      <w:r w:rsidRPr="00922FFB">
        <w:rPr>
          <w:rFonts w:ascii="Times New Roman" w:hAnsi="Times New Roman" w:cs="Times New Roman"/>
          <w:spacing w:val="7"/>
        </w:rPr>
        <w:t>i</w:t>
      </w:r>
      <w:r w:rsidRPr="00922FFB">
        <w:rPr>
          <w:rFonts w:ascii="Times New Roman" w:hAnsi="Times New Roman" w:cs="Times New Roman"/>
          <w:spacing w:val="6"/>
        </w:rPr>
        <w:t>v</w:t>
      </w:r>
      <w:r w:rsidRPr="00922FFB">
        <w:rPr>
          <w:rFonts w:ascii="Times New Roman" w:hAnsi="Times New Roman" w:cs="Times New Roman"/>
        </w:rPr>
        <w:t>e</w:t>
      </w:r>
      <w:r w:rsidRPr="00922FFB">
        <w:rPr>
          <w:rFonts w:ascii="Times New Roman" w:hAnsi="Times New Roman" w:cs="Times New Roman"/>
          <w:spacing w:val="5"/>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n</w:t>
      </w:r>
      <w:r w:rsidRPr="00922FFB">
        <w:rPr>
          <w:rFonts w:ascii="Times New Roman" w:hAnsi="Times New Roman" w:cs="Times New Roman"/>
          <w:spacing w:val="6"/>
        </w:rPr>
        <w:t>u</w:t>
      </w:r>
      <w:r w:rsidRPr="00922FFB">
        <w:rPr>
          <w:rFonts w:ascii="Times New Roman" w:hAnsi="Times New Roman" w:cs="Times New Roman"/>
          <w:spacing w:val="7"/>
        </w:rPr>
        <w:t>c</w:t>
      </w:r>
      <w:r w:rsidRPr="00922FFB">
        <w:rPr>
          <w:rFonts w:ascii="Times New Roman" w:hAnsi="Times New Roman" w:cs="Times New Roman"/>
          <w:spacing w:val="4"/>
        </w:rPr>
        <w:t>l</w:t>
      </w:r>
      <w:r w:rsidRPr="00922FFB">
        <w:rPr>
          <w:rFonts w:ascii="Times New Roman" w:hAnsi="Times New Roman" w:cs="Times New Roman"/>
          <w:spacing w:val="7"/>
        </w:rPr>
        <w:t>e</w:t>
      </w:r>
      <w:r w:rsidRPr="00922FFB">
        <w:rPr>
          <w:rFonts w:ascii="Times New Roman" w:hAnsi="Times New Roman" w:cs="Times New Roman"/>
          <w:spacing w:val="5"/>
        </w:rPr>
        <w:t>a</w:t>
      </w:r>
      <w:r w:rsidRPr="00922FFB">
        <w:rPr>
          <w:rFonts w:ascii="Times New Roman" w:hAnsi="Times New Roman" w:cs="Times New Roman"/>
        </w:rPr>
        <w:t>r</w:t>
      </w:r>
      <w:r w:rsidRPr="00922FFB">
        <w:rPr>
          <w:rFonts w:ascii="Times New Roman" w:hAnsi="Times New Roman" w:cs="Times New Roman"/>
          <w:spacing w:val="7"/>
        </w:rPr>
        <w:t xml:space="preserve"> </w:t>
      </w:r>
      <w:r w:rsidRPr="00922FFB">
        <w:rPr>
          <w:rFonts w:ascii="Times New Roman" w:hAnsi="Times New Roman" w:cs="Times New Roman"/>
          <w:spacing w:val="6"/>
        </w:rPr>
        <w:t>d</w:t>
      </w:r>
      <w:r w:rsidRPr="00922FFB">
        <w:rPr>
          <w:rFonts w:ascii="Times New Roman" w:hAnsi="Times New Roman" w:cs="Times New Roman"/>
          <w:spacing w:val="7"/>
        </w:rPr>
        <w:t>i</w:t>
      </w:r>
      <w:r w:rsidRPr="00922FFB">
        <w:rPr>
          <w:rFonts w:ascii="Times New Roman" w:hAnsi="Times New Roman" w:cs="Times New Roman"/>
          <w:spacing w:val="6"/>
        </w:rPr>
        <w:t>s</w:t>
      </w:r>
      <w:r w:rsidRPr="00922FFB">
        <w:rPr>
          <w:rFonts w:ascii="Times New Roman" w:hAnsi="Times New Roman" w:cs="Times New Roman"/>
          <w:spacing w:val="5"/>
        </w:rPr>
        <w:t>a</w:t>
      </w:r>
      <w:r w:rsidRPr="00922FFB">
        <w:rPr>
          <w:rFonts w:ascii="Times New Roman" w:hAnsi="Times New Roman" w:cs="Times New Roman"/>
          <w:spacing w:val="10"/>
        </w:rPr>
        <w:t>r</w:t>
      </w:r>
      <w:r w:rsidRPr="00922FFB">
        <w:rPr>
          <w:rFonts w:ascii="Times New Roman" w:hAnsi="Times New Roman" w:cs="Times New Roman"/>
          <w:spacing w:val="6"/>
        </w:rPr>
        <w:t>m</w:t>
      </w:r>
      <w:r w:rsidRPr="00922FFB">
        <w:rPr>
          <w:rFonts w:ascii="Times New Roman" w:hAnsi="Times New Roman" w:cs="Times New Roman"/>
          <w:spacing w:val="10"/>
        </w:rPr>
        <w:t>a</w:t>
      </w:r>
      <w:r w:rsidRPr="00922FFB">
        <w:rPr>
          <w:rFonts w:ascii="Times New Roman" w:hAnsi="Times New Roman" w:cs="Times New Roman"/>
          <w:spacing w:val="6"/>
        </w:rPr>
        <w:t>m</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spacing w:val="7"/>
        </w:rPr>
        <w:t>t</w:t>
      </w:r>
      <w:r w:rsidRPr="00922FFB">
        <w:rPr>
          <w:rFonts w:ascii="Times New Roman" w:hAnsi="Times New Roman" w:cs="Times New Roman"/>
        </w:rPr>
        <w:t>,</w:t>
      </w:r>
      <w:r w:rsidRPr="00922FFB">
        <w:rPr>
          <w:rFonts w:ascii="Times New Roman" w:hAnsi="Times New Roman" w:cs="Times New Roman"/>
          <w:b/>
          <w:bCs/>
          <w:color w:val="FF0000"/>
          <w:spacing w:val="6"/>
        </w:rPr>
        <w:t xml:space="preserve"> and, in this regard, underlining</w:t>
      </w:r>
      <w:r w:rsidRPr="00922FFB">
        <w:rPr>
          <w:rFonts w:ascii="Times New Roman" w:hAnsi="Times New Roman" w:cs="Times New Roman"/>
          <w:b/>
          <w:bCs/>
          <w:color w:val="FF0000"/>
          <w:spacing w:val="6"/>
          <w:rtl/>
        </w:rPr>
        <w:t xml:space="preserve"> </w:t>
      </w:r>
      <w:r w:rsidRPr="00922FFB">
        <w:rPr>
          <w:rFonts w:ascii="Times New Roman" w:hAnsi="Times New Roman" w:cs="Times New Roman"/>
          <w:b/>
          <w:bCs/>
          <w:color w:val="FF0000"/>
          <w:spacing w:val="6"/>
        </w:rPr>
        <w:t xml:space="preserve">the need for the establishment of such zones in other parts of the world where they do not exist, in particular in the Middle East, </w:t>
      </w:r>
    </w:p>
    <w:p w:rsidR="00922FFB" w:rsidRPr="00922FFB" w:rsidRDefault="00922FFB" w:rsidP="00DC49D2">
      <w:pPr>
        <w:widowControl w:val="0"/>
        <w:spacing w:after="120" w:line="20" w:lineRule="atLeast"/>
        <w:ind w:firstLine="346"/>
        <w:jc w:val="both"/>
        <w:rPr>
          <w:rFonts w:ascii="Times New Roman" w:hAnsi="Times New Roman" w:cs="Times New Roman"/>
        </w:rPr>
      </w:pPr>
      <w:r w:rsidRPr="00922FFB">
        <w:rPr>
          <w:rFonts w:ascii="Times New Roman" w:hAnsi="Times New Roman" w:cs="Times New Roman"/>
          <w:i/>
          <w:spacing w:val="6"/>
        </w:rPr>
        <w:t>PP14 S</w:t>
      </w:r>
      <w:r w:rsidRPr="00922FFB">
        <w:rPr>
          <w:rFonts w:ascii="Times New Roman" w:hAnsi="Times New Roman" w:cs="Times New Roman"/>
          <w:i/>
          <w:spacing w:val="7"/>
        </w:rPr>
        <w:t>t</w:t>
      </w:r>
      <w:r w:rsidRPr="00922FFB">
        <w:rPr>
          <w:rFonts w:ascii="Times New Roman" w:hAnsi="Times New Roman" w:cs="Times New Roman"/>
          <w:i/>
          <w:spacing w:val="-1"/>
        </w:rPr>
        <w:t>r</w:t>
      </w:r>
      <w:r w:rsidRPr="00922FFB">
        <w:rPr>
          <w:rFonts w:ascii="Times New Roman" w:hAnsi="Times New Roman" w:cs="Times New Roman"/>
          <w:i/>
          <w:spacing w:val="7"/>
        </w:rPr>
        <w:t>e</w:t>
      </w:r>
      <w:r w:rsidRPr="00922FFB">
        <w:rPr>
          <w:rFonts w:ascii="Times New Roman" w:hAnsi="Times New Roman" w:cs="Times New Roman"/>
          <w:i/>
          <w:spacing w:val="6"/>
        </w:rPr>
        <w:t>s</w:t>
      </w:r>
      <w:r w:rsidRPr="00922FFB">
        <w:rPr>
          <w:rFonts w:ascii="Times New Roman" w:hAnsi="Times New Roman" w:cs="Times New Roman"/>
          <w:i/>
          <w:spacing w:val="4"/>
        </w:rPr>
        <w:t>s</w:t>
      </w:r>
      <w:r w:rsidRPr="00922FFB">
        <w:rPr>
          <w:rFonts w:ascii="Times New Roman" w:hAnsi="Times New Roman" w:cs="Times New Roman"/>
          <w:i/>
          <w:spacing w:val="7"/>
        </w:rPr>
        <w:t>i</w:t>
      </w:r>
      <w:r w:rsidRPr="00922FFB">
        <w:rPr>
          <w:rFonts w:ascii="Times New Roman" w:hAnsi="Times New Roman" w:cs="Times New Roman"/>
          <w:i/>
          <w:spacing w:val="6"/>
        </w:rPr>
        <w:t>n</w:t>
      </w:r>
      <w:r w:rsidRPr="00922FFB">
        <w:rPr>
          <w:rFonts w:ascii="Times New Roman" w:hAnsi="Times New Roman" w:cs="Times New Roman"/>
          <w:i/>
        </w:rPr>
        <w:t>g</w:t>
      </w:r>
      <w:r w:rsidRPr="00922FFB">
        <w:rPr>
          <w:rFonts w:ascii="Times New Roman" w:hAnsi="Times New Roman" w:cs="Times New Roman"/>
          <w:i/>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5"/>
        </w:rPr>
        <w:t>r</w:t>
      </w:r>
      <w:r w:rsidRPr="00922FFB">
        <w:rPr>
          <w:rFonts w:ascii="Times New Roman" w:hAnsi="Times New Roman" w:cs="Times New Roman"/>
          <w:spacing w:val="8"/>
        </w:rPr>
        <w:t>o</w:t>
      </w:r>
      <w:r w:rsidRPr="00922FFB">
        <w:rPr>
          <w:rFonts w:ascii="Times New Roman" w:hAnsi="Times New Roman" w:cs="Times New Roman"/>
          <w:spacing w:val="4"/>
        </w:rPr>
        <w:t>l</w:t>
      </w:r>
      <w:r w:rsidRPr="00922FFB">
        <w:rPr>
          <w:rFonts w:ascii="Times New Roman" w:hAnsi="Times New Roman" w:cs="Times New Roman"/>
        </w:rPr>
        <w:t>e</w:t>
      </w:r>
      <w:r w:rsidRPr="00922FFB">
        <w:rPr>
          <w:rFonts w:ascii="Times New Roman" w:hAnsi="Times New Roman" w:cs="Times New Roman"/>
          <w:spacing w:val="9"/>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p</w:t>
      </w:r>
      <w:r w:rsidRPr="00922FFB">
        <w:rPr>
          <w:rFonts w:ascii="Times New Roman" w:hAnsi="Times New Roman" w:cs="Times New Roman"/>
          <w:spacing w:val="6"/>
        </w:rPr>
        <w:t>u</w:t>
      </w:r>
      <w:r w:rsidRPr="00922FFB">
        <w:rPr>
          <w:rFonts w:ascii="Times New Roman" w:hAnsi="Times New Roman" w:cs="Times New Roman"/>
          <w:spacing w:val="8"/>
        </w:rPr>
        <w:t>b</w:t>
      </w:r>
      <w:r w:rsidRPr="00922FFB">
        <w:rPr>
          <w:rFonts w:ascii="Times New Roman" w:hAnsi="Times New Roman" w:cs="Times New Roman"/>
          <w:spacing w:val="4"/>
        </w:rPr>
        <w:t>l</w:t>
      </w:r>
      <w:r w:rsidRPr="00922FFB">
        <w:rPr>
          <w:rFonts w:ascii="Times New Roman" w:hAnsi="Times New Roman" w:cs="Times New Roman"/>
          <w:spacing w:val="7"/>
        </w:rPr>
        <w:t>i</w:t>
      </w:r>
      <w:r w:rsidRPr="00922FFB">
        <w:rPr>
          <w:rFonts w:ascii="Times New Roman" w:hAnsi="Times New Roman" w:cs="Times New Roman"/>
        </w:rPr>
        <w:t>c</w:t>
      </w:r>
      <w:r w:rsidRPr="00922FFB">
        <w:rPr>
          <w:rFonts w:ascii="Times New Roman" w:hAnsi="Times New Roman" w:cs="Times New Roman"/>
          <w:spacing w:val="7"/>
        </w:rPr>
        <w:t xml:space="preserve"> </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ns</w:t>
      </w:r>
      <w:r w:rsidRPr="00922FFB">
        <w:rPr>
          <w:rFonts w:ascii="Times New Roman" w:hAnsi="Times New Roman" w:cs="Times New Roman"/>
          <w:spacing w:val="7"/>
        </w:rPr>
        <w:t>cie</w:t>
      </w:r>
      <w:r w:rsidRPr="00922FFB">
        <w:rPr>
          <w:rFonts w:ascii="Times New Roman" w:hAnsi="Times New Roman" w:cs="Times New Roman"/>
          <w:spacing w:val="6"/>
        </w:rPr>
        <w:t>n</w:t>
      </w:r>
      <w:r w:rsidRPr="00922FFB">
        <w:rPr>
          <w:rFonts w:ascii="Times New Roman" w:hAnsi="Times New Roman" w:cs="Times New Roman"/>
          <w:spacing w:val="7"/>
        </w:rPr>
        <w:t>c</w:t>
      </w:r>
      <w:r w:rsidRPr="00922FFB">
        <w:rPr>
          <w:rFonts w:ascii="Times New Roman" w:hAnsi="Times New Roman" w:cs="Times New Roman"/>
        </w:rPr>
        <w:t>e</w:t>
      </w:r>
      <w:r w:rsidRPr="00922FFB">
        <w:rPr>
          <w:rFonts w:ascii="Times New Roman" w:hAnsi="Times New Roman" w:cs="Times New Roman"/>
          <w:spacing w:val="3"/>
        </w:rPr>
        <w:t xml:space="preserve"> </w:t>
      </w:r>
      <w:r w:rsidRPr="00922FFB">
        <w:rPr>
          <w:rFonts w:ascii="Times New Roman" w:hAnsi="Times New Roman" w:cs="Times New Roman"/>
          <w:spacing w:val="7"/>
        </w:rPr>
        <w:t>i</w:t>
      </w:r>
      <w:r w:rsidRPr="00922FFB">
        <w:rPr>
          <w:rFonts w:ascii="Times New Roman" w:hAnsi="Times New Roman" w:cs="Times New Roman"/>
        </w:rPr>
        <w:t>n</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5"/>
          <w:w w:val="99"/>
        </w:rPr>
        <w:t>f</w:t>
      </w:r>
      <w:r w:rsidRPr="00922FFB">
        <w:rPr>
          <w:rFonts w:ascii="Times New Roman" w:hAnsi="Times New Roman" w:cs="Times New Roman"/>
          <w:spacing w:val="6"/>
          <w:w w:val="99"/>
        </w:rPr>
        <w:t>u</w:t>
      </w:r>
      <w:r w:rsidRPr="00922FFB">
        <w:rPr>
          <w:rFonts w:ascii="Times New Roman" w:hAnsi="Times New Roman" w:cs="Times New Roman"/>
          <w:spacing w:val="8"/>
          <w:w w:val="99"/>
        </w:rPr>
        <w:t>r</w:t>
      </w:r>
      <w:r w:rsidRPr="00922FFB">
        <w:rPr>
          <w:rFonts w:ascii="Times New Roman" w:hAnsi="Times New Roman" w:cs="Times New Roman"/>
          <w:spacing w:val="7"/>
          <w:w w:val="99"/>
        </w:rPr>
        <w:t>t</w:t>
      </w:r>
      <w:r w:rsidRPr="00922FFB">
        <w:rPr>
          <w:rFonts w:ascii="Times New Roman" w:hAnsi="Times New Roman" w:cs="Times New Roman"/>
          <w:spacing w:val="6"/>
          <w:w w:val="99"/>
        </w:rPr>
        <w:t>h</w:t>
      </w:r>
      <w:r w:rsidRPr="00922FFB">
        <w:rPr>
          <w:rFonts w:ascii="Times New Roman" w:hAnsi="Times New Roman" w:cs="Times New Roman"/>
          <w:spacing w:val="5"/>
          <w:w w:val="99"/>
        </w:rPr>
        <w:t>e</w:t>
      </w:r>
      <w:r w:rsidRPr="00922FFB">
        <w:rPr>
          <w:rFonts w:ascii="Times New Roman" w:hAnsi="Times New Roman" w:cs="Times New Roman"/>
          <w:w w:val="99"/>
        </w:rPr>
        <w:t>r</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11"/>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6"/>
        </w:rPr>
        <w:t>p</w:t>
      </w:r>
      <w:r w:rsidRPr="00922FFB">
        <w:rPr>
          <w:rFonts w:ascii="Times New Roman" w:hAnsi="Times New Roman" w:cs="Times New Roman"/>
          <w:spacing w:val="5"/>
        </w:rPr>
        <w:t>r</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spacing w:val="7"/>
        </w:rPr>
        <w:t>ci</w:t>
      </w:r>
      <w:r w:rsidRPr="00922FFB">
        <w:rPr>
          <w:rFonts w:ascii="Times New Roman" w:hAnsi="Times New Roman" w:cs="Times New Roman"/>
          <w:spacing w:val="6"/>
        </w:rPr>
        <w:t>p</w:t>
      </w:r>
      <w:r w:rsidRPr="00922FFB">
        <w:rPr>
          <w:rFonts w:ascii="Times New Roman" w:hAnsi="Times New Roman" w:cs="Times New Roman"/>
          <w:spacing w:val="7"/>
        </w:rPr>
        <w:t>le</w:t>
      </w:r>
      <w:r w:rsidRPr="00922FFB">
        <w:rPr>
          <w:rFonts w:ascii="Times New Roman" w:hAnsi="Times New Roman" w:cs="Times New Roman"/>
        </w:rPr>
        <w:t>s</w:t>
      </w:r>
      <w:r w:rsidRPr="00922FFB">
        <w:rPr>
          <w:rFonts w:ascii="Times New Roman" w:hAnsi="Times New Roman" w:cs="Times New Roman"/>
          <w:spacing w:val="3"/>
        </w:rPr>
        <w:t xml:space="preserve"> </w:t>
      </w:r>
      <w:r w:rsidRPr="00922FFB">
        <w:rPr>
          <w:rFonts w:ascii="Times New Roman" w:hAnsi="Times New Roman" w:cs="Times New Roman"/>
          <w:spacing w:val="8"/>
        </w:rPr>
        <w:t>o</w:t>
      </w:r>
      <w:r w:rsidRPr="00922FFB">
        <w:rPr>
          <w:rFonts w:ascii="Times New Roman" w:hAnsi="Times New Roman" w:cs="Times New Roman"/>
        </w:rPr>
        <w:t xml:space="preserve">f </w:t>
      </w:r>
      <w:r w:rsidRPr="00922FFB">
        <w:rPr>
          <w:rFonts w:ascii="Times New Roman" w:hAnsi="Times New Roman" w:cs="Times New Roman"/>
          <w:spacing w:val="6"/>
        </w:rPr>
        <w:t>h</w:t>
      </w:r>
      <w:r w:rsidRPr="00922FFB">
        <w:rPr>
          <w:rFonts w:ascii="Times New Roman" w:hAnsi="Times New Roman" w:cs="Times New Roman"/>
          <w:spacing w:val="11"/>
        </w:rPr>
        <w:t>u</w:t>
      </w:r>
      <w:r w:rsidRPr="00922FFB">
        <w:rPr>
          <w:rFonts w:ascii="Times New Roman" w:hAnsi="Times New Roman" w:cs="Times New Roman"/>
          <w:spacing w:val="3"/>
        </w:rPr>
        <w:t>m</w:t>
      </w:r>
      <w:r w:rsidRPr="00922FFB">
        <w:rPr>
          <w:rFonts w:ascii="Times New Roman" w:hAnsi="Times New Roman" w:cs="Times New Roman"/>
          <w:spacing w:val="10"/>
        </w:rPr>
        <w:t>a</w:t>
      </w:r>
      <w:r w:rsidRPr="00922FFB">
        <w:rPr>
          <w:rFonts w:ascii="Times New Roman" w:hAnsi="Times New Roman" w:cs="Times New Roman"/>
          <w:spacing w:val="6"/>
        </w:rPr>
        <w:t>n</w:t>
      </w:r>
      <w:r w:rsidRPr="00922FFB">
        <w:rPr>
          <w:rFonts w:ascii="Times New Roman" w:hAnsi="Times New Roman" w:cs="Times New Roman"/>
          <w:spacing w:val="7"/>
        </w:rPr>
        <w:t>it</w:t>
      </w:r>
      <w:r w:rsidRPr="00922FFB">
        <w:rPr>
          <w:rFonts w:ascii="Times New Roman" w:hAnsi="Times New Roman" w:cs="Times New Roman"/>
        </w:rPr>
        <w:t>y</w:t>
      </w:r>
      <w:r w:rsidRPr="00922FFB">
        <w:rPr>
          <w:rFonts w:ascii="Times New Roman" w:hAnsi="Times New Roman" w:cs="Times New Roman"/>
          <w:spacing w:val="3"/>
        </w:rPr>
        <w:t xml:space="preserve"> </w:t>
      </w:r>
      <w:r w:rsidRPr="00922FFB">
        <w:rPr>
          <w:rFonts w:ascii="Times New Roman" w:hAnsi="Times New Roman" w:cs="Times New Roman"/>
          <w:spacing w:val="7"/>
        </w:rPr>
        <w:t>a</w:t>
      </w:r>
      <w:r w:rsidRPr="00922FFB">
        <w:rPr>
          <w:rFonts w:ascii="Times New Roman" w:hAnsi="Times New Roman" w:cs="Times New Roman"/>
        </w:rPr>
        <w:t>s</w:t>
      </w:r>
      <w:r w:rsidRPr="00922FFB">
        <w:rPr>
          <w:rFonts w:ascii="Times New Roman" w:hAnsi="Times New Roman" w:cs="Times New Roman"/>
          <w:spacing w:val="9"/>
        </w:rPr>
        <w:t xml:space="preserve"> </w:t>
      </w:r>
      <w:r w:rsidRPr="00922FFB">
        <w:rPr>
          <w:rFonts w:ascii="Times New Roman" w:hAnsi="Times New Roman" w:cs="Times New Roman"/>
          <w:spacing w:val="7"/>
        </w:rPr>
        <w:t>e</w:t>
      </w:r>
      <w:r w:rsidRPr="00922FFB">
        <w:rPr>
          <w:rFonts w:ascii="Times New Roman" w:hAnsi="Times New Roman" w:cs="Times New Roman"/>
          <w:spacing w:val="6"/>
        </w:rPr>
        <w:t>v</w:t>
      </w:r>
      <w:r w:rsidRPr="00922FFB">
        <w:rPr>
          <w:rFonts w:ascii="Times New Roman" w:hAnsi="Times New Roman" w:cs="Times New Roman"/>
          <w:spacing w:val="7"/>
        </w:rPr>
        <w:t>i</w:t>
      </w:r>
      <w:r w:rsidRPr="00922FFB">
        <w:rPr>
          <w:rFonts w:ascii="Times New Roman" w:hAnsi="Times New Roman" w:cs="Times New Roman"/>
          <w:spacing w:val="8"/>
        </w:rPr>
        <w:t>d</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spacing w:val="7"/>
        </w:rPr>
        <w:t>c</w:t>
      </w:r>
      <w:r w:rsidRPr="00922FFB">
        <w:rPr>
          <w:rFonts w:ascii="Times New Roman" w:hAnsi="Times New Roman" w:cs="Times New Roman"/>
          <w:spacing w:val="5"/>
        </w:rPr>
        <w:t>e</w:t>
      </w:r>
      <w:r w:rsidRPr="00922FFB">
        <w:rPr>
          <w:rFonts w:ascii="Times New Roman" w:hAnsi="Times New Roman" w:cs="Times New Roman"/>
        </w:rPr>
        <w:t>d</w:t>
      </w:r>
      <w:r w:rsidRPr="00922FFB">
        <w:rPr>
          <w:rFonts w:ascii="Times New Roman" w:hAnsi="Times New Roman" w:cs="Times New Roman"/>
          <w:spacing w:val="5"/>
        </w:rPr>
        <w:t xml:space="preserve"> </w:t>
      </w:r>
      <w:r w:rsidRPr="00922FFB">
        <w:rPr>
          <w:rFonts w:ascii="Times New Roman" w:hAnsi="Times New Roman" w:cs="Times New Roman"/>
          <w:spacing w:val="8"/>
        </w:rPr>
        <w:t>b</w:t>
      </w:r>
      <w:r w:rsidRPr="00922FFB">
        <w:rPr>
          <w:rFonts w:ascii="Times New Roman" w:hAnsi="Times New Roman" w:cs="Times New Roman"/>
        </w:rPr>
        <w:t>y</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7"/>
        </w:rPr>
        <w:t>c</w:t>
      </w:r>
      <w:r w:rsidRPr="00922FFB">
        <w:rPr>
          <w:rFonts w:ascii="Times New Roman" w:hAnsi="Times New Roman" w:cs="Times New Roman"/>
          <w:spacing w:val="5"/>
        </w:rPr>
        <w:t>a</w:t>
      </w:r>
      <w:r w:rsidRPr="00922FFB">
        <w:rPr>
          <w:rFonts w:ascii="Times New Roman" w:hAnsi="Times New Roman" w:cs="Times New Roman"/>
          <w:spacing w:val="7"/>
        </w:rPr>
        <w:t>l</w:t>
      </w:r>
      <w:r w:rsidRPr="00922FFB">
        <w:rPr>
          <w:rFonts w:ascii="Times New Roman" w:hAnsi="Times New Roman" w:cs="Times New Roman"/>
        </w:rPr>
        <w:t>l</w:t>
      </w:r>
      <w:r w:rsidRPr="00922FFB">
        <w:rPr>
          <w:rFonts w:ascii="Times New Roman" w:hAnsi="Times New Roman" w:cs="Times New Roman"/>
          <w:spacing w:val="9"/>
        </w:rPr>
        <w:t xml:space="preserve"> </w:t>
      </w:r>
      <w:r w:rsidRPr="00922FFB">
        <w:rPr>
          <w:rFonts w:ascii="Times New Roman" w:hAnsi="Times New Roman" w:cs="Times New Roman"/>
          <w:spacing w:val="5"/>
        </w:rPr>
        <w:t>f</w:t>
      </w:r>
      <w:r w:rsidRPr="00922FFB">
        <w:rPr>
          <w:rFonts w:ascii="Times New Roman" w:hAnsi="Times New Roman" w:cs="Times New Roman"/>
          <w:spacing w:val="6"/>
        </w:rPr>
        <w:t>o</w:t>
      </w:r>
      <w:r w:rsidRPr="00922FFB">
        <w:rPr>
          <w:rFonts w:ascii="Times New Roman" w:hAnsi="Times New Roman" w:cs="Times New Roman"/>
        </w:rPr>
        <w:t>r</w:t>
      </w:r>
      <w:r w:rsidRPr="00922FFB">
        <w:rPr>
          <w:rFonts w:ascii="Times New Roman" w:hAnsi="Times New Roman" w:cs="Times New Roman"/>
          <w:spacing w:val="11"/>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4"/>
        </w:rPr>
        <w:t>t</w:t>
      </w:r>
      <w:r w:rsidRPr="00922FFB">
        <w:rPr>
          <w:rFonts w:ascii="Times New Roman" w:hAnsi="Times New Roman" w:cs="Times New Roman"/>
          <w:spacing w:val="8"/>
        </w:rPr>
        <w:t>o</w:t>
      </w:r>
      <w:r w:rsidRPr="00922FFB">
        <w:rPr>
          <w:rFonts w:ascii="Times New Roman" w:hAnsi="Times New Roman" w:cs="Times New Roman"/>
          <w:spacing w:val="4"/>
        </w:rPr>
        <w:t>t</w:t>
      </w:r>
      <w:r w:rsidRPr="00922FFB">
        <w:rPr>
          <w:rFonts w:ascii="Times New Roman" w:hAnsi="Times New Roman" w:cs="Times New Roman"/>
          <w:spacing w:val="7"/>
        </w:rPr>
        <w:t>a</w:t>
      </w:r>
      <w:r w:rsidRPr="00922FFB">
        <w:rPr>
          <w:rFonts w:ascii="Times New Roman" w:hAnsi="Times New Roman" w:cs="Times New Roman"/>
        </w:rPr>
        <w:t>l</w:t>
      </w:r>
      <w:r w:rsidRPr="00922FFB">
        <w:rPr>
          <w:rFonts w:ascii="Times New Roman" w:hAnsi="Times New Roman" w:cs="Times New Roman"/>
          <w:spacing w:val="8"/>
        </w:rPr>
        <w:t xml:space="preserve"> </w:t>
      </w:r>
      <w:r w:rsidRPr="00922FFB">
        <w:rPr>
          <w:rFonts w:ascii="Times New Roman" w:hAnsi="Times New Roman" w:cs="Times New Roman"/>
          <w:spacing w:val="5"/>
        </w:rPr>
        <w:t>e</w:t>
      </w:r>
      <w:r w:rsidRPr="00922FFB">
        <w:rPr>
          <w:rFonts w:ascii="Times New Roman" w:hAnsi="Times New Roman" w:cs="Times New Roman"/>
          <w:spacing w:val="7"/>
        </w:rPr>
        <w:t>l</w:t>
      </w:r>
      <w:r w:rsidRPr="00922FFB">
        <w:rPr>
          <w:rFonts w:ascii="Times New Roman" w:hAnsi="Times New Roman" w:cs="Times New Roman"/>
          <w:spacing w:val="9"/>
        </w:rPr>
        <w:t>i</w:t>
      </w:r>
      <w:r w:rsidRPr="00922FFB">
        <w:rPr>
          <w:rFonts w:ascii="Times New Roman" w:hAnsi="Times New Roman" w:cs="Times New Roman"/>
          <w:spacing w:val="3"/>
        </w:rPr>
        <w:t>m</w:t>
      </w:r>
      <w:r w:rsidRPr="00922FFB">
        <w:rPr>
          <w:rFonts w:ascii="Times New Roman" w:hAnsi="Times New Roman" w:cs="Times New Roman"/>
          <w:spacing w:val="7"/>
        </w:rPr>
        <w:t>i</w:t>
      </w:r>
      <w:r w:rsidRPr="00922FFB">
        <w:rPr>
          <w:rFonts w:ascii="Times New Roman" w:hAnsi="Times New Roman" w:cs="Times New Roman"/>
          <w:spacing w:val="6"/>
        </w:rPr>
        <w:t>n</w:t>
      </w:r>
      <w:r w:rsidRPr="00922FFB">
        <w:rPr>
          <w:rFonts w:ascii="Times New Roman" w:hAnsi="Times New Roman" w:cs="Times New Roman"/>
          <w:spacing w:val="7"/>
        </w:rPr>
        <w:t>a</w:t>
      </w:r>
      <w:r w:rsidRPr="00922FFB">
        <w:rPr>
          <w:rFonts w:ascii="Times New Roman" w:hAnsi="Times New Roman" w:cs="Times New Roman"/>
          <w:spacing w:val="9"/>
        </w:rPr>
        <w:t>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rPr>
        <w:t>n</w:t>
      </w:r>
      <w:r w:rsidRPr="00922FFB">
        <w:rPr>
          <w:rFonts w:ascii="Times New Roman" w:hAnsi="Times New Roman" w:cs="Times New Roman"/>
          <w:spacing w:val="2"/>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11"/>
        </w:rPr>
        <w:t xml:space="preserve"> </w:t>
      </w:r>
      <w:r w:rsidRPr="00922FFB">
        <w:rPr>
          <w:rFonts w:ascii="Times New Roman" w:hAnsi="Times New Roman" w:cs="Times New Roman"/>
          <w:spacing w:val="6"/>
        </w:rPr>
        <w:t>nu</w:t>
      </w:r>
      <w:r w:rsidRPr="00922FFB">
        <w:rPr>
          <w:rFonts w:ascii="Times New Roman" w:hAnsi="Times New Roman" w:cs="Times New Roman"/>
          <w:spacing w:val="7"/>
        </w:rPr>
        <w:t>cle</w:t>
      </w:r>
      <w:r w:rsidRPr="00922FFB">
        <w:rPr>
          <w:rFonts w:ascii="Times New Roman" w:hAnsi="Times New Roman" w:cs="Times New Roman"/>
          <w:spacing w:val="5"/>
        </w:rPr>
        <w:t>a</w:t>
      </w:r>
      <w:r w:rsidRPr="00922FFB">
        <w:rPr>
          <w:rFonts w:ascii="Times New Roman" w:hAnsi="Times New Roman" w:cs="Times New Roman"/>
        </w:rPr>
        <w:t>r</w:t>
      </w:r>
      <w:r w:rsidRPr="00922FFB">
        <w:rPr>
          <w:rFonts w:ascii="Times New Roman" w:hAnsi="Times New Roman" w:cs="Times New Roman"/>
          <w:spacing w:val="9"/>
        </w:rPr>
        <w:t xml:space="preserve"> </w:t>
      </w:r>
      <w:r w:rsidRPr="00922FFB">
        <w:rPr>
          <w:rFonts w:ascii="Times New Roman" w:hAnsi="Times New Roman" w:cs="Times New Roman"/>
          <w:spacing w:val="2"/>
        </w:rPr>
        <w:t>w</w:t>
      </w:r>
      <w:r w:rsidRPr="00922FFB">
        <w:rPr>
          <w:rFonts w:ascii="Times New Roman" w:hAnsi="Times New Roman" w:cs="Times New Roman"/>
          <w:spacing w:val="7"/>
        </w:rPr>
        <w:t>ea</w:t>
      </w:r>
      <w:r w:rsidRPr="00922FFB">
        <w:rPr>
          <w:rFonts w:ascii="Times New Roman" w:hAnsi="Times New Roman" w:cs="Times New Roman"/>
          <w:spacing w:val="8"/>
        </w:rPr>
        <w:t>po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7"/>
        </w:rPr>
        <w:t xml:space="preserve"> a</w:t>
      </w:r>
      <w:r w:rsidRPr="00922FFB">
        <w:rPr>
          <w:rFonts w:ascii="Times New Roman" w:hAnsi="Times New Roman" w:cs="Times New Roman"/>
          <w:spacing w:val="6"/>
        </w:rPr>
        <w:t>n</w:t>
      </w:r>
      <w:r w:rsidRPr="00922FFB">
        <w:rPr>
          <w:rFonts w:ascii="Times New Roman" w:hAnsi="Times New Roman" w:cs="Times New Roman"/>
        </w:rPr>
        <w:t xml:space="preserve">d </w:t>
      </w:r>
      <w:r w:rsidRPr="00922FFB">
        <w:rPr>
          <w:rFonts w:ascii="Times New Roman" w:hAnsi="Times New Roman" w:cs="Times New Roman"/>
          <w:spacing w:val="5"/>
        </w:rPr>
        <w:t>r</w:t>
      </w:r>
      <w:r w:rsidRPr="00922FFB">
        <w:rPr>
          <w:rFonts w:ascii="Times New Roman" w:hAnsi="Times New Roman" w:cs="Times New Roman"/>
          <w:spacing w:val="7"/>
        </w:rPr>
        <w:t>e</w:t>
      </w:r>
      <w:r w:rsidRPr="00922FFB">
        <w:rPr>
          <w:rFonts w:ascii="Times New Roman" w:hAnsi="Times New Roman" w:cs="Times New Roman"/>
          <w:spacing w:val="5"/>
        </w:rPr>
        <w:t>c</w:t>
      </w:r>
      <w:r w:rsidRPr="00922FFB">
        <w:rPr>
          <w:rFonts w:ascii="Times New Roman" w:hAnsi="Times New Roman" w:cs="Times New Roman"/>
          <w:spacing w:val="8"/>
        </w:rPr>
        <w:t>o</w:t>
      </w:r>
      <w:r w:rsidRPr="00922FFB">
        <w:rPr>
          <w:rFonts w:ascii="Times New Roman" w:hAnsi="Times New Roman" w:cs="Times New Roman"/>
          <w:spacing w:val="6"/>
        </w:rPr>
        <w:t>gn</w:t>
      </w:r>
      <w:r w:rsidRPr="00922FFB">
        <w:rPr>
          <w:rFonts w:ascii="Times New Roman" w:hAnsi="Times New Roman" w:cs="Times New Roman"/>
          <w:spacing w:val="7"/>
        </w:rPr>
        <w:t>izi</w:t>
      </w:r>
      <w:r w:rsidRPr="00922FFB">
        <w:rPr>
          <w:rFonts w:ascii="Times New Roman" w:hAnsi="Times New Roman" w:cs="Times New Roman"/>
          <w:spacing w:val="6"/>
        </w:rPr>
        <w:t>n</w:t>
      </w:r>
      <w:r w:rsidRPr="00922FFB">
        <w:rPr>
          <w:rFonts w:ascii="Times New Roman" w:hAnsi="Times New Roman" w:cs="Times New Roman"/>
        </w:rPr>
        <w:t>g</w:t>
      </w:r>
      <w:r w:rsidRPr="00922FFB">
        <w:rPr>
          <w:rFonts w:ascii="Times New Roman" w:hAnsi="Times New Roman" w:cs="Times New Roman"/>
          <w:spacing w:val="4"/>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7"/>
        </w:rPr>
        <w:t>e</w:t>
      </w:r>
      <w:r w:rsidRPr="00922FFB">
        <w:rPr>
          <w:rFonts w:ascii="Times New Roman" w:hAnsi="Times New Roman" w:cs="Times New Roman"/>
          <w:spacing w:val="3"/>
        </w:rPr>
        <w:t>f</w:t>
      </w:r>
      <w:r w:rsidRPr="00922FFB">
        <w:rPr>
          <w:rFonts w:ascii="Times New Roman" w:hAnsi="Times New Roman" w:cs="Times New Roman"/>
          <w:spacing w:val="5"/>
        </w:rPr>
        <w:t>f</w:t>
      </w:r>
      <w:r w:rsidRPr="00922FFB">
        <w:rPr>
          <w:rFonts w:ascii="Times New Roman" w:hAnsi="Times New Roman" w:cs="Times New Roman"/>
          <w:spacing w:val="6"/>
        </w:rPr>
        <w:t>o</w:t>
      </w:r>
      <w:r w:rsidRPr="00922FFB">
        <w:rPr>
          <w:rFonts w:ascii="Times New Roman" w:hAnsi="Times New Roman" w:cs="Times New Roman"/>
          <w:spacing w:val="5"/>
        </w:rPr>
        <w:t>r</w:t>
      </w:r>
      <w:r w:rsidRPr="00922FFB">
        <w:rPr>
          <w:rFonts w:ascii="Times New Roman" w:hAnsi="Times New Roman" w:cs="Times New Roman"/>
          <w:spacing w:val="7"/>
        </w:rPr>
        <w:t>t</w:t>
      </w:r>
      <w:r w:rsidRPr="00922FFB">
        <w:rPr>
          <w:rFonts w:ascii="Times New Roman" w:hAnsi="Times New Roman" w:cs="Times New Roman"/>
        </w:rPr>
        <w:t>s</w:t>
      </w:r>
      <w:r w:rsidRPr="00922FFB">
        <w:rPr>
          <w:rFonts w:ascii="Times New Roman" w:hAnsi="Times New Roman" w:cs="Times New Roman"/>
          <w:spacing w:val="6"/>
        </w:rPr>
        <w:t xml:space="preserve"> </w:t>
      </w:r>
      <w:r w:rsidRPr="00922FFB">
        <w:rPr>
          <w:rFonts w:ascii="Times New Roman" w:hAnsi="Times New Roman" w:cs="Times New Roman"/>
          <w:spacing w:val="7"/>
        </w:rPr>
        <w:t>t</w:t>
      </w:r>
      <w:r w:rsidRPr="00922FFB">
        <w:rPr>
          <w:rFonts w:ascii="Times New Roman" w:hAnsi="Times New Roman" w:cs="Times New Roman"/>
        </w:rPr>
        <w:t>o</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8"/>
        </w:rPr>
        <w:t>h</w:t>
      </w:r>
      <w:r w:rsidRPr="00922FFB">
        <w:rPr>
          <w:rFonts w:ascii="Times New Roman" w:hAnsi="Times New Roman" w:cs="Times New Roman"/>
          <w:spacing w:val="5"/>
        </w:rPr>
        <w:t>a</w:t>
      </w:r>
      <w:r w:rsidRPr="00922FFB">
        <w:rPr>
          <w:rFonts w:ascii="Times New Roman" w:hAnsi="Times New Roman" w:cs="Times New Roman"/>
        </w:rPr>
        <w:t>t</w:t>
      </w:r>
      <w:r w:rsidRPr="00922FFB">
        <w:rPr>
          <w:rFonts w:ascii="Times New Roman" w:hAnsi="Times New Roman" w:cs="Times New Roman"/>
          <w:spacing w:val="9"/>
        </w:rPr>
        <w:t xml:space="preserve"> </w:t>
      </w:r>
      <w:r w:rsidRPr="00922FFB">
        <w:rPr>
          <w:rFonts w:ascii="Times New Roman" w:hAnsi="Times New Roman" w:cs="Times New Roman"/>
          <w:spacing w:val="7"/>
        </w:rPr>
        <w:t>e</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10"/>
        </w:rPr>
        <w:t xml:space="preserve"> </w:t>
      </w:r>
      <w:r w:rsidRPr="00922FFB">
        <w:rPr>
          <w:rFonts w:ascii="Times New Roman" w:hAnsi="Times New Roman" w:cs="Times New Roman"/>
          <w:spacing w:val="6"/>
        </w:rPr>
        <w:t>un</w:t>
      </w:r>
      <w:r w:rsidRPr="00922FFB">
        <w:rPr>
          <w:rFonts w:ascii="Times New Roman" w:hAnsi="Times New Roman" w:cs="Times New Roman"/>
          <w:spacing w:val="8"/>
        </w:rPr>
        <w:t>d</w:t>
      </w:r>
      <w:r w:rsidRPr="00922FFB">
        <w:rPr>
          <w:rFonts w:ascii="Times New Roman" w:hAnsi="Times New Roman" w:cs="Times New Roman"/>
          <w:spacing w:val="7"/>
        </w:rPr>
        <w:t>e</w:t>
      </w:r>
      <w:r w:rsidRPr="00922FFB">
        <w:rPr>
          <w:rFonts w:ascii="Times New Roman" w:hAnsi="Times New Roman" w:cs="Times New Roman"/>
          <w:spacing w:val="8"/>
        </w:rPr>
        <w:t>r</w:t>
      </w:r>
      <w:r w:rsidRPr="00922FFB">
        <w:rPr>
          <w:rFonts w:ascii="Times New Roman" w:hAnsi="Times New Roman" w:cs="Times New Roman"/>
          <w:spacing w:val="4"/>
        </w:rPr>
        <w:t>t</w:t>
      </w:r>
      <w:r w:rsidRPr="00922FFB">
        <w:rPr>
          <w:rFonts w:ascii="Times New Roman" w:hAnsi="Times New Roman" w:cs="Times New Roman"/>
          <w:spacing w:val="7"/>
        </w:rPr>
        <w:t>a</w:t>
      </w:r>
      <w:r w:rsidRPr="00922FFB">
        <w:rPr>
          <w:rFonts w:ascii="Times New Roman" w:hAnsi="Times New Roman" w:cs="Times New Roman"/>
          <w:spacing w:val="6"/>
        </w:rPr>
        <w:t>k</w:t>
      </w:r>
      <w:r w:rsidRPr="00922FFB">
        <w:rPr>
          <w:rFonts w:ascii="Times New Roman" w:hAnsi="Times New Roman" w:cs="Times New Roman"/>
          <w:spacing w:val="7"/>
        </w:rPr>
        <w:t>e</w:t>
      </w:r>
      <w:r w:rsidRPr="00922FFB">
        <w:rPr>
          <w:rFonts w:ascii="Times New Roman" w:hAnsi="Times New Roman" w:cs="Times New Roman"/>
        </w:rPr>
        <w:t>n</w:t>
      </w:r>
      <w:r w:rsidRPr="00922FFB">
        <w:rPr>
          <w:rFonts w:ascii="Times New Roman" w:hAnsi="Times New Roman" w:cs="Times New Roman"/>
          <w:spacing w:val="15"/>
        </w:rPr>
        <w:t xml:space="preserve"> </w:t>
      </w:r>
      <w:r w:rsidRPr="00922FFB">
        <w:rPr>
          <w:rFonts w:ascii="Times New Roman" w:hAnsi="Times New Roman" w:cs="Times New Roman"/>
          <w:spacing w:val="8"/>
        </w:rPr>
        <w:t>b</w:t>
      </w:r>
      <w:r w:rsidRPr="00922FFB">
        <w:rPr>
          <w:rFonts w:ascii="Times New Roman" w:hAnsi="Times New Roman" w:cs="Times New Roman"/>
        </w:rPr>
        <w:t>y</w:t>
      </w:r>
      <w:r w:rsidRPr="00922FFB">
        <w:rPr>
          <w:rFonts w:ascii="Times New Roman" w:hAnsi="Times New Roman" w:cs="Times New Roman"/>
          <w:spacing w:val="9"/>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U</w:t>
      </w:r>
      <w:r w:rsidRPr="00922FFB">
        <w:rPr>
          <w:rFonts w:ascii="Times New Roman" w:hAnsi="Times New Roman" w:cs="Times New Roman"/>
          <w:spacing w:val="8"/>
        </w:rPr>
        <w:t>n</w:t>
      </w:r>
      <w:r w:rsidRPr="00922FFB">
        <w:rPr>
          <w:rFonts w:ascii="Times New Roman" w:hAnsi="Times New Roman" w:cs="Times New Roman"/>
          <w:spacing w:val="4"/>
        </w:rPr>
        <w:t>i</w:t>
      </w:r>
      <w:r w:rsidRPr="00922FFB">
        <w:rPr>
          <w:rFonts w:ascii="Times New Roman" w:hAnsi="Times New Roman" w:cs="Times New Roman"/>
          <w:spacing w:val="7"/>
        </w:rPr>
        <w:t>t</w:t>
      </w:r>
      <w:r w:rsidRPr="00922FFB">
        <w:rPr>
          <w:rFonts w:ascii="Times New Roman" w:hAnsi="Times New Roman" w:cs="Times New Roman"/>
          <w:spacing w:val="5"/>
        </w:rPr>
        <w:t>e</w:t>
      </w:r>
      <w:r w:rsidRPr="00922FFB">
        <w:rPr>
          <w:rFonts w:ascii="Times New Roman" w:hAnsi="Times New Roman" w:cs="Times New Roman"/>
        </w:rPr>
        <w:t>d</w:t>
      </w:r>
      <w:r w:rsidRPr="00922FFB">
        <w:rPr>
          <w:rFonts w:ascii="Times New Roman" w:hAnsi="Times New Roman" w:cs="Times New Roman"/>
          <w:spacing w:val="8"/>
        </w:rPr>
        <w:t xml:space="preserve"> </w:t>
      </w:r>
      <w:r w:rsidRPr="00922FFB">
        <w:rPr>
          <w:rFonts w:ascii="Times New Roman" w:hAnsi="Times New Roman" w:cs="Times New Roman"/>
          <w:spacing w:val="7"/>
        </w:rPr>
        <w:t>Nat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spacing w:val="6"/>
        </w:rPr>
        <w:t>ns</w:t>
      </w:r>
      <w:r w:rsidRPr="00922FFB">
        <w:rPr>
          <w:rFonts w:ascii="Times New Roman" w:hAnsi="Times New Roman" w:cs="Times New Roman"/>
        </w:rPr>
        <w:t>,</w:t>
      </w:r>
      <w:r w:rsidRPr="00922FFB">
        <w:rPr>
          <w:rFonts w:ascii="Times New Roman" w:hAnsi="Times New Roman" w:cs="Times New Roman"/>
          <w:spacing w:val="6"/>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8"/>
        </w:rPr>
        <w:t xml:space="preserve"> I</w:t>
      </w:r>
      <w:r w:rsidRPr="00922FFB">
        <w:rPr>
          <w:rFonts w:ascii="Times New Roman" w:hAnsi="Times New Roman" w:cs="Times New Roman"/>
          <w:spacing w:val="6"/>
        </w:rPr>
        <w:t>n</w:t>
      </w:r>
      <w:r w:rsidRPr="00922FFB">
        <w:rPr>
          <w:rFonts w:ascii="Times New Roman" w:hAnsi="Times New Roman" w:cs="Times New Roman"/>
          <w:spacing w:val="7"/>
        </w:rPr>
        <w:t>t</w:t>
      </w:r>
      <w:r w:rsidRPr="00922FFB">
        <w:rPr>
          <w:rFonts w:ascii="Times New Roman" w:hAnsi="Times New Roman" w:cs="Times New Roman"/>
          <w:spacing w:val="5"/>
        </w:rPr>
        <w:t>e</w:t>
      </w:r>
      <w:r w:rsidRPr="00922FFB">
        <w:rPr>
          <w:rFonts w:ascii="Times New Roman" w:hAnsi="Times New Roman" w:cs="Times New Roman"/>
          <w:spacing w:val="8"/>
        </w:rPr>
        <w:t>r</w:t>
      </w:r>
      <w:r w:rsidRPr="00922FFB">
        <w:rPr>
          <w:rFonts w:ascii="Times New Roman" w:hAnsi="Times New Roman" w:cs="Times New Roman"/>
          <w:spacing w:val="6"/>
        </w:rPr>
        <w:t>n</w:t>
      </w:r>
      <w:r w:rsidRPr="00922FFB">
        <w:rPr>
          <w:rFonts w:ascii="Times New Roman" w:hAnsi="Times New Roman" w:cs="Times New Roman"/>
          <w:spacing w:val="7"/>
        </w:rPr>
        <w:t>at</w:t>
      </w:r>
      <w:r w:rsidRPr="00922FFB">
        <w:rPr>
          <w:rFonts w:ascii="Times New Roman" w:hAnsi="Times New Roman" w:cs="Times New Roman"/>
          <w:spacing w:val="4"/>
        </w:rPr>
        <w:t>i</w:t>
      </w:r>
      <w:r w:rsidRPr="00922FFB">
        <w:rPr>
          <w:rFonts w:ascii="Times New Roman" w:hAnsi="Times New Roman" w:cs="Times New Roman"/>
          <w:spacing w:val="8"/>
        </w:rPr>
        <w:t>on</w:t>
      </w:r>
      <w:r w:rsidRPr="00922FFB">
        <w:rPr>
          <w:rFonts w:ascii="Times New Roman" w:hAnsi="Times New Roman" w:cs="Times New Roman"/>
          <w:spacing w:val="5"/>
        </w:rPr>
        <w:t>a</w:t>
      </w:r>
      <w:r w:rsidRPr="00922FFB">
        <w:rPr>
          <w:rFonts w:ascii="Times New Roman" w:hAnsi="Times New Roman" w:cs="Times New Roman"/>
        </w:rPr>
        <w:t xml:space="preserve">l </w:t>
      </w:r>
      <w:r w:rsidRPr="00922FFB">
        <w:rPr>
          <w:rFonts w:ascii="Times New Roman" w:hAnsi="Times New Roman" w:cs="Times New Roman"/>
          <w:spacing w:val="6"/>
        </w:rPr>
        <w:t>C</w:t>
      </w:r>
      <w:r w:rsidRPr="00922FFB">
        <w:rPr>
          <w:rFonts w:ascii="Times New Roman" w:hAnsi="Times New Roman" w:cs="Times New Roman"/>
          <w:spacing w:val="11"/>
        </w:rPr>
        <w:t>o</w:t>
      </w:r>
      <w:r w:rsidRPr="00922FFB">
        <w:rPr>
          <w:rFonts w:ascii="Times New Roman" w:hAnsi="Times New Roman" w:cs="Times New Roman"/>
          <w:spacing w:val="8"/>
        </w:rPr>
        <w:t>m</w:t>
      </w:r>
      <w:r w:rsidRPr="00922FFB">
        <w:rPr>
          <w:rFonts w:ascii="Times New Roman" w:hAnsi="Times New Roman" w:cs="Times New Roman"/>
          <w:spacing w:val="6"/>
        </w:rPr>
        <w:t>m</w:t>
      </w:r>
      <w:r w:rsidRPr="00922FFB">
        <w:rPr>
          <w:rFonts w:ascii="Times New Roman" w:hAnsi="Times New Roman" w:cs="Times New Roman"/>
          <w:spacing w:val="7"/>
        </w:rPr>
        <w:t>itt</w:t>
      </w:r>
      <w:r w:rsidRPr="00922FFB">
        <w:rPr>
          <w:rFonts w:ascii="Times New Roman" w:hAnsi="Times New Roman" w:cs="Times New Roman"/>
          <w:spacing w:val="5"/>
        </w:rPr>
        <w:t>e</w:t>
      </w:r>
      <w:r w:rsidRPr="00922FFB">
        <w:rPr>
          <w:rFonts w:ascii="Times New Roman" w:hAnsi="Times New Roman" w:cs="Times New Roman"/>
        </w:rPr>
        <w:t>e</w:t>
      </w:r>
      <w:r w:rsidRPr="00922FFB">
        <w:rPr>
          <w:rFonts w:ascii="Times New Roman" w:hAnsi="Times New Roman" w:cs="Times New Roman"/>
          <w:spacing w:val="3"/>
        </w:rPr>
        <w:t xml:space="preserve"> </w:t>
      </w:r>
      <w:r w:rsidRPr="00922FFB">
        <w:rPr>
          <w:rFonts w:ascii="Times New Roman" w:hAnsi="Times New Roman" w:cs="Times New Roman"/>
          <w:spacing w:val="8"/>
        </w:rPr>
        <w:t>o</w:t>
      </w:r>
      <w:r w:rsidRPr="00922FFB">
        <w:rPr>
          <w:rFonts w:ascii="Times New Roman" w:hAnsi="Times New Roman" w:cs="Times New Roman"/>
        </w:rPr>
        <w:t>f</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e</w:t>
      </w:r>
      <w:r w:rsidRPr="00922FFB">
        <w:rPr>
          <w:rFonts w:ascii="Times New Roman" w:hAnsi="Times New Roman" w:cs="Times New Roman"/>
          <w:spacing w:val="10"/>
        </w:rPr>
        <w:t xml:space="preserve"> </w:t>
      </w:r>
      <w:r w:rsidRPr="00922FFB">
        <w:rPr>
          <w:rFonts w:ascii="Times New Roman" w:hAnsi="Times New Roman" w:cs="Times New Roman"/>
          <w:spacing w:val="6"/>
        </w:rPr>
        <w:t>R</w:t>
      </w:r>
      <w:r w:rsidRPr="00922FFB">
        <w:rPr>
          <w:rFonts w:ascii="Times New Roman" w:hAnsi="Times New Roman" w:cs="Times New Roman"/>
          <w:spacing w:val="7"/>
        </w:rPr>
        <w:t>e</w:t>
      </w:r>
      <w:r w:rsidRPr="00922FFB">
        <w:rPr>
          <w:rFonts w:ascii="Times New Roman" w:hAnsi="Times New Roman" w:cs="Times New Roman"/>
        </w:rPr>
        <w:t>d</w:t>
      </w:r>
      <w:r w:rsidRPr="00922FFB">
        <w:rPr>
          <w:rFonts w:ascii="Times New Roman" w:hAnsi="Times New Roman" w:cs="Times New Roman"/>
          <w:spacing w:val="13"/>
        </w:rPr>
        <w:t xml:space="preserve"> </w:t>
      </w:r>
      <w:r w:rsidRPr="00922FFB">
        <w:rPr>
          <w:rFonts w:ascii="Times New Roman" w:hAnsi="Times New Roman" w:cs="Times New Roman"/>
          <w:spacing w:val="6"/>
        </w:rPr>
        <w:t>C</w:t>
      </w:r>
      <w:r w:rsidRPr="00922FFB">
        <w:rPr>
          <w:rFonts w:ascii="Times New Roman" w:hAnsi="Times New Roman" w:cs="Times New Roman"/>
          <w:spacing w:val="5"/>
        </w:rPr>
        <w:t>r</w:t>
      </w:r>
      <w:r w:rsidRPr="00922FFB">
        <w:rPr>
          <w:rFonts w:ascii="Times New Roman" w:hAnsi="Times New Roman" w:cs="Times New Roman"/>
          <w:spacing w:val="8"/>
        </w:rPr>
        <w:t>o</w:t>
      </w:r>
      <w:r w:rsidRPr="00922FFB">
        <w:rPr>
          <w:rFonts w:ascii="Times New Roman" w:hAnsi="Times New Roman" w:cs="Times New Roman"/>
          <w:spacing w:val="6"/>
        </w:rPr>
        <w:t>ss</w:t>
      </w:r>
      <w:r w:rsidRPr="00922FFB">
        <w:rPr>
          <w:rFonts w:ascii="Times New Roman" w:hAnsi="Times New Roman" w:cs="Times New Roman"/>
        </w:rPr>
        <w:t>,</w:t>
      </w:r>
      <w:r w:rsidRPr="00922FFB">
        <w:rPr>
          <w:rFonts w:ascii="Times New Roman" w:hAnsi="Times New Roman" w:cs="Times New Roman"/>
          <w:spacing w:val="8"/>
        </w:rPr>
        <w:t xml:space="preserve"> </w:t>
      </w:r>
      <w:r w:rsidRPr="00922FFB">
        <w:rPr>
          <w:rFonts w:ascii="Times New Roman" w:hAnsi="Times New Roman" w:cs="Times New Roman"/>
          <w:b/>
          <w:bCs/>
          <w:color w:val="FF0000"/>
          <w:spacing w:val="8"/>
          <w:u w:val="single"/>
        </w:rPr>
        <w:t xml:space="preserve">religious leaders, parliamentarians, academeia, </w:t>
      </w:r>
      <w:r w:rsidRPr="00922FFB">
        <w:rPr>
          <w:rFonts w:ascii="Times New Roman" w:hAnsi="Times New Roman" w:cs="Times New Roman"/>
          <w:spacing w:val="6"/>
        </w:rPr>
        <w:t>n</w:t>
      </w:r>
      <w:r w:rsidRPr="00922FFB">
        <w:rPr>
          <w:rFonts w:ascii="Times New Roman" w:hAnsi="Times New Roman" w:cs="Times New Roman"/>
          <w:spacing w:val="8"/>
        </w:rPr>
        <w:t>u</w:t>
      </w:r>
      <w:r w:rsidRPr="00922FFB">
        <w:rPr>
          <w:rFonts w:ascii="Times New Roman" w:hAnsi="Times New Roman" w:cs="Times New Roman"/>
          <w:spacing w:val="3"/>
        </w:rPr>
        <w:t>m</w:t>
      </w:r>
      <w:r w:rsidRPr="00922FFB">
        <w:rPr>
          <w:rFonts w:ascii="Times New Roman" w:hAnsi="Times New Roman" w:cs="Times New Roman"/>
          <w:spacing w:val="7"/>
        </w:rPr>
        <w:t>e</w:t>
      </w:r>
      <w:r w:rsidRPr="00922FFB">
        <w:rPr>
          <w:rFonts w:ascii="Times New Roman" w:hAnsi="Times New Roman" w:cs="Times New Roman"/>
          <w:spacing w:val="8"/>
        </w:rPr>
        <w:t>ro</w:t>
      </w:r>
      <w:r w:rsidRPr="00922FFB">
        <w:rPr>
          <w:rFonts w:ascii="Times New Roman" w:hAnsi="Times New Roman" w:cs="Times New Roman"/>
          <w:spacing w:val="6"/>
        </w:rPr>
        <w:t>u</w:t>
      </w:r>
      <w:r w:rsidRPr="00922FFB">
        <w:rPr>
          <w:rFonts w:ascii="Times New Roman" w:hAnsi="Times New Roman" w:cs="Times New Roman"/>
        </w:rPr>
        <w:t>s</w:t>
      </w:r>
      <w:r w:rsidRPr="00922FFB">
        <w:rPr>
          <w:rFonts w:ascii="Times New Roman" w:hAnsi="Times New Roman" w:cs="Times New Roman"/>
          <w:spacing w:val="6"/>
        </w:rPr>
        <w:t xml:space="preserve"> </w:t>
      </w:r>
      <w:r w:rsidRPr="00922FFB">
        <w:rPr>
          <w:rFonts w:ascii="Times New Roman" w:hAnsi="Times New Roman" w:cs="Times New Roman"/>
          <w:spacing w:val="6"/>
          <w:w w:val="99"/>
        </w:rPr>
        <w:t>n</w:t>
      </w:r>
      <w:r w:rsidRPr="00922FFB">
        <w:rPr>
          <w:rFonts w:ascii="Times New Roman" w:hAnsi="Times New Roman" w:cs="Times New Roman"/>
          <w:spacing w:val="8"/>
          <w:w w:val="99"/>
        </w:rPr>
        <w:t>o</w:t>
      </w:r>
      <w:r w:rsidRPr="00922FFB">
        <w:rPr>
          <w:rFonts w:ascii="Times New Roman" w:hAnsi="Times New Roman" w:cs="Times New Roman"/>
          <w:w w:val="99"/>
        </w:rPr>
        <w:t>n</w:t>
      </w:r>
      <w:r w:rsidRPr="00922FFB">
        <w:rPr>
          <w:rFonts w:ascii="Times New Roman" w:hAnsi="Times New Roman" w:cs="Times New Roman"/>
          <w:spacing w:val="-32"/>
        </w:rPr>
        <w:t xml:space="preserve"> </w:t>
      </w:r>
      <w:r w:rsidRPr="00922FFB">
        <w:rPr>
          <w:rFonts w:ascii="Times New Roman" w:hAnsi="Times New Roman" w:cs="Times New Roman"/>
          <w:spacing w:val="6"/>
        </w:rPr>
        <w:t>-g</w:t>
      </w:r>
      <w:r w:rsidRPr="00922FFB">
        <w:rPr>
          <w:rFonts w:ascii="Times New Roman" w:hAnsi="Times New Roman" w:cs="Times New Roman"/>
          <w:spacing w:val="8"/>
        </w:rPr>
        <w:t>o</w:t>
      </w:r>
      <w:r w:rsidRPr="00922FFB">
        <w:rPr>
          <w:rFonts w:ascii="Times New Roman" w:hAnsi="Times New Roman" w:cs="Times New Roman"/>
          <w:spacing w:val="6"/>
        </w:rPr>
        <w:t>v</w:t>
      </w:r>
      <w:r w:rsidRPr="00922FFB">
        <w:rPr>
          <w:rFonts w:ascii="Times New Roman" w:hAnsi="Times New Roman" w:cs="Times New Roman"/>
          <w:spacing w:val="7"/>
        </w:rPr>
        <w:t>e</w:t>
      </w:r>
      <w:r w:rsidRPr="00922FFB">
        <w:rPr>
          <w:rFonts w:ascii="Times New Roman" w:hAnsi="Times New Roman" w:cs="Times New Roman"/>
          <w:spacing w:val="8"/>
        </w:rPr>
        <w:t>rn</w:t>
      </w:r>
      <w:r w:rsidRPr="00922FFB">
        <w:rPr>
          <w:rFonts w:ascii="Times New Roman" w:hAnsi="Times New Roman" w:cs="Times New Roman"/>
          <w:spacing w:val="3"/>
        </w:rPr>
        <w:t>m</w:t>
      </w:r>
      <w:r w:rsidRPr="00922FFB">
        <w:rPr>
          <w:rFonts w:ascii="Times New Roman" w:hAnsi="Times New Roman" w:cs="Times New Roman"/>
          <w:spacing w:val="10"/>
        </w:rPr>
        <w:t>e</w:t>
      </w:r>
      <w:r w:rsidRPr="00922FFB">
        <w:rPr>
          <w:rFonts w:ascii="Times New Roman" w:hAnsi="Times New Roman" w:cs="Times New Roman"/>
          <w:spacing w:val="6"/>
        </w:rPr>
        <w:t>n</w:t>
      </w:r>
      <w:r w:rsidRPr="00922FFB">
        <w:rPr>
          <w:rFonts w:ascii="Times New Roman" w:hAnsi="Times New Roman" w:cs="Times New Roman"/>
          <w:spacing w:val="7"/>
        </w:rPr>
        <w:t>t</w:t>
      </w:r>
      <w:r w:rsidRPr="00922FFB">
        <w:rPr>
          <w:rFonts w:ascii="Times New Roman" w:hAnsi="Times New Roman" w:cs="Times New Roman"/>
          <w:spacing w:val="5"/>
        </w:rPr>
        <w:t>a</w:t>
      </w:r>
      <w:r w:rsidRPr="00922FFB">
        <w:rPr>
          <w:rFonts w:ascii="Times New Roman" w:hAnsi="Times New Roman" w:cs="Times New Roman"/>
        </w:rPr>
        <w:t xml:space="preserve">l </w:t>
      </w:r>
      <w:r w:rsidRPr="00922FFB">
        <w:rPr>
          <w:rFonts w:ascii="Times New Roman" w:hAnsi="Times New Roman" w:cs="Times New Roman"/>
          <w:spacing w:val="6"/>
        </w:rPr>
        <w:t>o</w:t>
      </w:r>
      <w:r w:rsidRPr="00922FFB">
        <w:rPr>
          <w:rFonts w:ascii="Times New Roman" w:hAnsi="Times New Roman" w:cs="Times New Roman"/>
          <w:spacing w:val="5"/>
        </w:rPr>
        <w:t>r</w:t>
      </w:r>
      <w:r w:rsidRPr="00922FFB">
        <w:rPr>
          <w:rFonts w:ascii="Times New Roman" w:hAnsi="Times New Roman" w:cs="Times New Roman"/>
          <w:spacing w:val="6"/>
        </w:rPr>
        <w:t>g</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spacing w:val="7"/>
        </w:rPr>
        <w:t>iz</w:t>
      </w:r>
      <w:r w:rsidRPr="00922FFB">
        <w:rPr>
          <w:rFonts w:ascii="Times New Roman" w:hAnsi="Times New Roman" w:cs="Times New Roman"/>
          <w:spacing w:val="5"/>
        </w:rPr>
        <w:t>a</w:t>
      </w:r>
      <w:r w:rsidRPr="00922FFB">
        <w:rPr>
          <w:rFonts w:ascii="Times New Roman" w:hAnsi="Times New Roman" w:cs="Times New Roman"/>
          <w:spacing w:val="7"/>
        </w:rPr>
        <w:t>t</w:t>
      </w:r>
      <w:r w:rsidRPr="00922FFB">
        <w:rPr>
          <w:rFonts w:ascii="Times New Roman" w:hAnsi="Times New Roman" w:cs="Times New Roman"/>
          <w:spacing w:val="4"/>
        </w:rPr>
        <w:t>i</w:t>
      </w:r>
      <w:r w:rsidRPr="00922FFB">
        <w:rPr>
          <w:rFonts w:ascii="Times New Roman" w:hAnsi="Times New Roman" w:cs="Times New Roman"/>
          <w:spacing w:val="8"/>
        </w:rPr>
        <w:t>o</w:t>
      </w:r>
      <w:r w:rsidRPr="00922FFB">
        <w:rPr>
          <w:rFonts w:ascii="Times New Roman" w:hAnsi="Times New Roman" w:cs="Times New Roman"/>
          <w:spacing w:val="6"/>
        </w:rPr>
        <w:t>n</w:t>
      </w:r>
      <w:r w:rsidRPr="00922FFB">
        <w:rPr>
          <w:rFonts w:ascii="Times New Roman" w:hAnsi="Times New Roman" w:cs="Times New Roman"/>
        </w:rPr>
        <w:t>s</w:t>
      </w:r>
      <w:r w:rsidRPr="00922FFB">
        <w:rPr>
          <w:rFonts w:ascii="Times New Roman" w:hAnsi="Times New Roman" w:cs="Times New Roman"/>
          <w:spacing w:val="3"/>
        </w:rPr>
        <w:t xml:space="preserve"> </w:t>
      </w:r>
      <w:r w:rsidRPr="00922FFB">
        <w:rPr>
          <w:rFonts w:ascii="Times New Roman" w:hAnsi="Times New Roman" w:cs="Times New Roman"/>
          <w:spacing w:val="7"/>
        </w:rPr>
        <w:t>a</w:t>
      </w:r>
      <w:r w:rsidRPr="00922FFB">
        <w:rPr>
          <w:rFonts w:ascii="Times New Roman" w:hAnsi="Times New Roman" w:cs="Times New Roman"/>
          <w:spacing w:val="6"/>
        </w:rPr>
        <w:t>n</w:t>
      </w:r>
      <w:r w:rsidRPr="00922FFB">
        <w:rPr>
          <w:rFonts w:ascii="Times New Roman" w:hAnsi="Times New Roman" w:cs="Times New Roman"/>
        </w:rPr>
        <w:t>d</w:t>
      </w:r>
      <w:r w:rsidRPr="00922FFB">
        <w:rPr>
          <w:rFonts w:ascii="Times New Roman" w:hAnsi="Times New Roman" w:cs="Times New Roman"/>
          <w:spacing w:val="8"/>
        </w:rPr>
        <w:t xml:space="preserve"> </w:t>
      </w:r>
      <w:r w:rsidRPr="00922FFB">
        <w:rPr>
          <w:rFonts w:ascii="Times New Roman" w:hAnsi="Times New Roman" w:cs="Times New Roman"/>
          <w:spacing w:val="7"/>
        </w:rPr>
        <w:t>t</w:t>
      </w:r>
      <w:r w:rsidRPr="00922FFB">
        <w:rPr>
          <w:rFonts w:ascii="Times New Roman" w:hAnsi="Times New Roman" w:cs="Times New Roman"/>
          <w:spacing w:val="6"/>
        </w:rPr>
        <w:t>h</w:t>
      </w:r>
      <w:r w:rsidRPr="00922FFB">
        <w:rPr>
          <w:rFonts w:ascii="Times New Roman" w:hAnsi="Times New Roman" w:cs="Times New Roman"/>
        </w:rPr>
        <w:t xml:space="preserve">e </w:t>
      </w:r>
      <w:r w:rsidRPr="00922FFB">
        <w:rPr>
          <w:rFonts w:ascii="Times New Roman" w:hAnsi="Times New Roman" w:cs="Times New Roman"/>
          <w:spacing w:val="7"/>
        </w:rPr>
        <w:t>Hi</w:t>
      </w:r>
      <w:r w:rsidRPr="00922FFB">
        <w:rPr>
          <w:rFonts w:ascii="Times New Roman" w:hAnsi="Times New Roman" w:cs="Times New Roman"/>
          <w:spacing w:val="6"/>
        </w:rPr>
        <w:t>b</w:t>
      </w:r>
      <w:r w:rsidRPr="00922FFB">
        <w:rPr>
          <w:rFonts w:ascii="Times New Roman" w:hAnsi="Times New Roman" w:cs="Times New Roman"/>
          <w:spacing w:val="7"/>
        </w:rPr>
        <w:t>a</w:t>
      </w:r>
      <w:r w:rsidRPr="00922FFB">
        <w:rPr>
          <w:rFonts w:ascii="Times New Roman" w:hAnsi="Times New Roman" w:cs="Times New Roman"/>
          <w:spacing w:val="8"/>
        </w:rPr>
        <w:t>k</w:t>
      </w:r>
      <w:r w:rsidRPr="00922FFB">
        <w:rPr>
          <w:rFonts w:ascii="Times New Roman" w:hAnsi="Times New Roman" w:cs="Times New Roman"/>
          <w:spacing w:val="6"/>
        </w:rPr>
        <w:t>ush</w:t>
      </w:r>
      <w:r w:rsidRPr="00922FFB">
        <w:rPr>
          <w:rFonts w:ascii="Times New Roman" w:hAnsi="Times New Roman" w:cs="Times New Roman"/>
          <w:spacing w:val="7"/>
        </w:rPr>
        <w:t>a</w:t>
      </w:r>
      <w:r w:rsidRPr="00922FFB">
        <w:rPr>
          <w:rFonts w:ascii="Times New Roman" w:hAnsi="Times New Roman" w:cs="Times New Roman"/>
        </w:rPr>
        <w:t>,</w:t>
      </w:r>
    </w:p>
    <w:p w:rsidR="00922FFB" w:rsidRPr="00922FFB" w:rsidRDefault="00922FFB" w:rsidP="00DC49D2">
      <w:pPr>
        <w:widowControl w:val="0"/>
        <w:pBdr>
          <w:bottom w:val="single" w:sz="6" w:space="0" w:color="auto"/>
        </w:pBdr>
        <w:spacing w:after="120" w:line="20" w:lineRule="atLeast"/>
        <w:ind w:firstLine="346"/>
        <w:jc w:val="both"/>
        <w:rPr>
          <w:rFonts w:ascii="Times New Roman" w:hAnsi="Times New Roman" w:cs="Times New Roman"/>
        </w:rPr>
      </w:pPr>
      <w:r w:rsidRPr="00922FFB">
        <w:rPr>
          <w:rFonts w:ascii="Times New Roman" w:hAnsi="Times New Roman" w:cs="Times New Roman"/>
          <w:i/>
          <w:spacing w:val="7"/>
        </w:rPr>
        <w:t>H</w:t>
      </w:r>
      <w:r w:rsidRPr="00922FFB">
        <w:rPr>
          <w:rFonts w:ascii="Times New Roman" w:hAnsi="Times New Roman" w:cs="Times New Roman"/>
          <w:i/>
          <w:spacing w:val="8"/>
        </w:rPr>
        <w:t>a</w:t>
      </w:r>
      <w:r w:rsidRPr="00922FFB">
        <w:rPr>
          <w:rFonts w:ascii="Times New Roman" w:hAnsi="Times New Roman" w:cs="Times New Roman"/>
          <w:i/>
          <w:spacing w:val="7"/>
        </w:rPr>
        <w:t>v</w:t>
      </w:r>
      <w:r w:rsidRPr="00922FFB">
        <w:rPr>
          <w:rFonts w:ascii="Times New Roman" w:hAnsi="Times New Roman" w:cs="Times New Roman"/>
          <w:i/>
        </w:rPr>
        <w:t>e</w:t>
      </w:r>
      <w:r w:rsidRPr="00922FFB">
        <w:rPr>
          <w:rFonts w:ascii="Times New Roman" w:hAnsi="Times New Roman" w:cs="Times New Roman"/>
          <w:i/>
          <w:spacing w:val="6"/>
        </w:rPr>
        <w:t xml:space="preserve"> </w:t>
      </w:r>
      <w:r w:rsidRPr="00922FFB">
        <w:rPr>
          <w:rFonts w:ascii="Times New Roman" w:hAnsi="Times New Roman" w:cs="Times New Roman"/>
          <w:i/>
          <w:spacing w:val="8"/>
        </w:rPr>
        <w:t>ag</w:t>
      </w:r>
      <w:r w:rsidRPr="00922FFB">
        <w:rPr>
          <w:rFonts w:ascii="Times New Roman" w:hAnsi="Times New Roman" w:cs="Times New Roman"/>
          <w:i/>
          <w:spacing w:val="-1"/>
        </w:rPr>
        <w:t>r</w:t>
      </w:r>
      <w:r w:rsidRPr="00922FFB">
        <w:rPr>
          <w:rFonts w:ascii="Times New Roman" w:hAnsi="Times New Roman" w:cs="Times New Roman"/>
          <w:i/>
          <w:spacing w:val="5"/>
        </w:rPr>
        <w:t>e</w:t>
      </w:r>
      <w:r w:rsidRPr="00922FFB">
        <w:rPr>
          <w:rFonts w:ascii="Times New Roman" w:hAnsi="Times New Roman" w:cs="Times New Roman"/>
          <w:i/>
          <w:spacing w:val="7"/>
        </w:rPr>
        <w:t>e</w:t>
      </w:r>
      <w:r w:rsidRPr="00922FFB">
        <w:rPr>
          <w:rFonts w:ascii="Times New Roman" w:hAnsi="Times New Roman" w:cs="Times New Roman"/>
          <w:i/>
        </w:rPr>
        <w:t>d</w:t>
      </w:r>
      <w:r w:rsidRPr="00922FFB">
        <w:rPr>
          <w:rFonts w:ascii="Times New Roman" w:hAnsi="Times New Roman" w:cs="Times New Roman"/>
          <w:i/>
          <w:spacing w:val="5"/>
        </w:rPr>
        <w:t xml:space="preserve"> </w:t>
      </w:r>
      <w:r w:rsidRPr="00922FFB">
        <w:rPr>
          <w:rFonts w:ascii="Times New Roman" w:hAnsi="Times New Roman" w:cs="Times New Roman"/>
          <w:i/>
          <w:spacing w:val="8"/>
        </w:rPr>
        <w:t>a</w:t>
      </w:r>
      <w:r w:rsidRPr="00922FFB">
        <w:rPr>
          <w:rFonts w:ascii="Times New Roman" w:hAnsi="Times New Roman" w:cs="Times New Roman"/>
          <w:i/>
        </w:rPr>
        <w:t>s</w:t>
      </w:r>
      <w:r w:rsidRPr="00922FFB">
        <w:rPr>
          <w:rFonts w:ascii="Times New Roman" w:hAnsi="Times New Roman" w:cs="Times New Roman"/>
          <w:i/>
          <w:spacing w:val="9"/>
        </w:rPr>
        <w:t xml:space="preserve"> </w:t>
      </w:r>
      <w:r w:rsidRPr="00922FFB">
        <w:rPr>
          <w:rFonts w:ascii="Times New Roman" w:hAnsi="Times New Roman" w:cs="Times New Roman"/>
          <w:i/>
          <w:spacing w:val="7"/>
        </w:rPr>
        <w:t>f</w:t>
      </w:r>
      <w:r w:rsidRPr="00922FFB">
        <w:rPr>
          <w:rFonts w:ascii="Times New Roman" w:hAnsi="Times New Roman" w:cs="Times New Roman"/>
          <w:i/>
          <w:spacing w:val="6"/>
        </w:rPr>
        <w:t>o</w:t>
      </w:r>
      <w:r w:rsidRPr="00922FFB">
        <w:rPr>
          <w:rFonts w:ascii="Times New Roman" w:hAnsi="Times New Roman" w:cs="Times New Roman"/>
          <w:i/>
          <w:spacing w:val="7"/>
        </w:rPr>
        <w:t>l</w:t>
      </w:r>
      <w:r w:rsidRPr="00922FFB">
        <w:rPr>
          <w:rFonts w:ascii="Times New Roman" w:hAnsi="Times New Roman" w:cs="Times New Roman"/>
          <w:i/>
          <w:spacing w:val="4"/>
        </w:rPr>
        <w:t>l</w:t>
      </w:r>
      <w:r w:rsidRPr="00922FFB">
        <w:rPr>
          <w:rFonts w:ascii="Times New Roman" w:hAnsi="Times New Roman" w:cs="Times New Roman"/>
          <w:i/>
          <w:spacing w:val="8"/>
        </w:rPr>
        <w:t>o</w:t>
      </w:r>
      <w:r w:rsidRPr="00922FFB">
        <w:rPr>
          <w:rFonts w:ascii="Times New Roman" w:hAnsi="Times New Roman" w:cs="Times New Roman"/>
          <w:i/>
          <w:spacing w:val="6"/>
        </w:rPr>
        <w:t>w</w:t>
      </w:r>
      <w:r w:rsidRPr="00922FFB">
        <w:rPr>
          <w:rFonts w:ascii="Times New Roman" w:hAnsi="Times New Roman" w:cs="Times New Roman"/>
          <w:i/>
          <w:spacing w:val="11"/>
        </w:rPr>
        <w:t>s</w:t>
      </w:r>
      <w:r w:rsidRPr="00922FFB">
        <w:rPr>
          <w:rFonts w:ascii="Times New Roman" w:hAnsi="Times New Roman" w:cs="Times New Roman"/>
        </w:rPr>
        <w:t>:</w:t>
      </w:r>
    </w:p>
    <w:p w:rsidR="0098023E" w:rsidRPr="00815E46" w:rsidRDefault="0098023E" w:rsidP="00DC49D2">
      <w:pPr>
        <w:widowControl w:val="0"/>
        <w:spacing w:line="360" w:lineRule="auto"/>
        <w:rPr>
          <w:rFonts w:ascii="Times New Roman" w:eastAsia="Times New Roman" w:hAnsi="Times New Roman" w:cs="Times New Roman"/>
          <w:b/>
          <w:bCs/>
          <w:sz w:val="28"/>
          <w:shd w:val="clear" w:color="auto" w:fill="FFFFFF"/>
        </w:rPr>
      </w:pPr>
      <w:r w:rsidRPr="00815E46">
        <w:rPr>
          <w:rFonts w:ascii="Times New Roman" w:eastAsia="Times New Roman" w:hAnsi="Times New Roman" w:cs="Times New Roman"/>
          <w:b/>
          <w:bCs/>
          <w:sz w:val="28"/>
          <w:highlight w:val="yellow"/>
          <w:shd w:val="clear" w:color="auto" w:fill="FFFFFF"/>
        </w:rPr>
        <w:t>KAZ</w:t>
      </w:r>
      <w:r w:rsidR="00922FFB" w:rsidRPr="00815E46">
        <w:rPr>
          <w:rFonts w:ascii="Times New Roman" w:eastAsia="Times New Roman" w:hAnsi="Times New Roman" w:cs="Times New Roman"/>
          <w:b/>
          <w:bCs/>
          <w:sz w:val="28"/>
          <w:highlight w:val="yellow"/>
          <w:shd w:val="clear" w:color="auto" w:fill="FFFFFF"/>
        </w:rPr>
        <w:t>A</w:t>
      </w:r>
      <w:r w:rsidRPr="00815E46">
        <w:rPr>
          <w:rFonts w:ascii="Times New Roman" w:eastAsia="Times New Roman" w:hAnsi="Times New Roman" w:cs="Times New Roman"/>
          <w:b/>
          <w:bCs/>
          <w:sz w:val="28"/>
          <w:highlight w:val="yellow"/>
          <w:shd w:val="clear" w:color="auto" w:fill="FFFFFF"/>
        </w:rPr>
        <w:t>KHSTAN</w:t>
      </w:r>
    </w:p>
    <w:p w:rsidR="0098023E" w:rsidRPr="00922FFB" w:rsidRDefault="0098023E" w:rsidP="00DC49D2">
      <w:pPr>
        <w:widowControl w:val="0"/>
        <w:spacing w:line="360" w:lineRule="auto"/>
        <w:ind w:firstLine="720"/>
        <w:jc w:val="center"/>
        <w:rPr>
          <w:rFonts w:ascii="Times New Roman" w:eastAsia="Times New Roman" w:hAnsi="Times New Roman" w:cs="Times New Roman"/>
          <w:b/>
          <w:bCs/>
          <w:u w:val="single"/>
          <w:shd w:val="clear" w:color="auto" w:fill="FFFFFF"/>
        </w:rPr>
      </w:pPr>
      <w:r w:rsidRPr="00922FFB">
        <w:rPr>
          <w:rFonts w:ascii="Times New Roman" w:eastAsia="Times New Roman" w:hAnsi="Times New Roman" w:cs="Times New Roman"/>
          <w:b/>
          <w:bCs/>
          <w:u w:val="single"/>
          <w:shd w:val="clear" w:color="auto" w:fill="FFFFFF"/>
        </w:rPr>
        <w:t>PREAMBLE</w:t>
      </w:r>
    </w:p>
    <w:p w:rsidR="0098023E" w:rsidRPr="00922FFB" w:rsidRDefault="0098023E" w:rsidP="00DC49D2">
      <w:pPr>
        <w:widowControl w:val="0"/>
        <w:spacing w:line="360" w:lineRule="auto"/>
        <w:ind w:firstLine="720"/>
        <w:jc w:val="both"/>
        <w:rPr>
          <w:rFonts w:ascii="Times New Roman" w:eastAsia="Times New Roman" w:hAnsi="Times New Roman" w:cs="Times New Roman"/>
          <w:b/>
          <w:bCs/>
          <w:u w:val="single"/>
          <w:shd w:val="clear" w:color="auto" w:fill="FFFFFF"/>
        </w:rPr>
      </w:pPr>
    </w:p>
    <w:p w:rsidR="0098023E" w:rsidRPr="00922FFB" w:rsidRDefault="0098023E" w:rsidP="00DC49D2">
      <w:pPr>
        <w:widowControl w:val="0"/>
        <w:spacing w:line="360" w:lineRule="auto"/>
        <w:ind w:firstLine="720"/>
        <w:jc w:val="both"/>
        <w:rPr>
          <w:rFonts w:ascii="Times New Roman" w:eastAsia="Times New Roman" w:hAnsi="Times New Roman" w:cs="Times New Roman"/>
          <w:bCs/>
          <w:shd w:val="clear" w:color="auto" w:fill="FFFFFF"/>
        </w:rPr>
      </w:pPr>
      <w:r w:rsidRPr="00922FFB">
        <w:rPr>
          <w:rFonts w:ascii="Times New Roman" w:eastAsia="Times New Roman" w:hAnsi="Times New Roman" w:cs="Times New Roman"/>
          <w:bCs/>
          <w:shd w:val="clear" w:color="auto" w:fill="FFFFFF"/>
        </w:rPr>
        <w:t>We would consider it very  important to devote the first paragraph of the Preamble to the fact that nuclear weapons are the most grave threat to humanity.</w:t>
      </w:r>
    </w:p>
    <w:p w:rsidR="0098023E" w:rsidRPr="00815E46" w:rsidRDefault="0098023E" w:rsidP="00815E46">
      <w:pPr>
        <w:widowControl w:val="0"/>
        <w:spacing w:line="360" w:lineRule="auto"/>
        <w:ind w:firstLine="720"/>
        <w:jc w:val="both"/>
        <w:rPr>
          <w:rFonts w:ascii="Times New Roman" w:eastAsia="Times New Roman" w:hAnsi="Times New Roman" w:cs="Times New Roman"/>
          <w:bCs/>
          <w:shd w:val="clear" w:color="auto" w:fill="FFFFFF"/>
        </w:rPr>
      </w:pPr>
      <w:r w:rsidRPr="00922FFB">
        <w:rPr>
          <w:rFonts w:ascii="Times New Roman" w:eastAsia="Times New Roman" w:hAnsi="Times New Roman" w:cs="Times New Roman"/>
          <w:bCs/>
          <w:shd w:val="clear" w:color="auto" w:fill="FFFFFF"/>
        </w:rPr>
        <w:t>In this regard we would propose adding the following wording:</w:t>
      </w:r>
    </w:p>
    <w:p w:rsidR="0098023E" w:rsidRPr="00815E46" w:rsidRDefault="0098023E" w:rsidP="00815E46">
      <w:pPr>
        <w:widowControl w:val="0"/>
        <w:spacing w:line="360" w:lineRule="auto"/>
        <w:ind w:firstLine="720"/>
        <w:jc w:val="both"/>
        <w:rPr>
          <w:rFonts w:ascii="Times New Roman" w:eastAsia="Times New Roman" w:hAnsi="Times New Roman" w:cs="Times New Roman"/>
          <w:b/>
          <w:i/>
          <w:lang w:eastAsia="ru-RU"/>
        </w:rPr>
      </w:pPr>
      <w:r w:rsidRPr="00922FFB">
        <w:rPr>
          <w:rFonts w:ascii="Times New Roman" w:eastAsia="Times New Roman" w:hAnsi="Times New Roman" w:cs="Times New Roman"/>
          <w:b/>
          <w:i/>
          <w:lang w:eastAsia="ru-RU"/>
        </w:rPr>
        <w:t>«We call upon all States to take further practical steps leading to nuclear disarmament in accordance with the principles contained in the Final Document of the Tenth Special Session of the General Assembly of 30 June 1978» (reference to SSOD-I)</w:t>
      </w:r>
    </w:p>
    <w:p w:rsidR="0098023E" w:rsidRPr="00922FFB" w:rsidRDefault="0098023E" w:rsidP="00815E46">
      <w:pPr>
        <w:widowControl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 xml:space="preserve">Also important to add is </w:t>
      </w:r>
      <w:r w:rsidRPr="00922FFB">
        <w:rPr>
          <w:rFonts w:ascii="Times New Roman" w:eastAsia="Times New Roman" w:hAnsi="Times New Roman" w:cs="Times New Roman"/>
          <w:b/>
          <w:lang w:eastAsia="ru-RU"/>
        </w:rPr>
        <w:t>a new paragraph</w:t>
      </w:r>
      <w:r w:rsidRPr="00922FFB">
        <w:rPr>
          <w:rFonts w:ascii="Times New Roman" w:eastAsia="Times New Roman" w:hAnsi="Times New Roman" w:cs="Times New Roman"/>
          <w:lang w:eastAsia="ru-RU"/>
        </w:rPr>
        <w:t>:</w:t>
      </w:r>
    </w:p>
    <w:p w:rsidR="0098023E" w:rsidRPr="00815E46" w:rsidRDefault="0098023E" w:rsidP="00815E46">
      <w:pPr>
        <w:widowControl w:val="0"/>
        <w:autoSpaceDE w:val="0"/>
        <w:autoSpaceDN w:val="0"/>
        <w:spacing w:line="360" w:lineRule="auto"/>
        <w:ind w:firstLine="720"/>
        <w:jc w:val="both"/>
        <w:rPr>
          <w:rFonts w:ascii="Times New Roman" w:eastAsia="Times New Roman" w:hAnsi="Times New Roman" w:cs="Times New Roman"/>
          <w:b/>
          <w:i/>
          <w:lang w:eastAsia="ru-RU"/>
        </w:rPr>
      </w:pPr>
      <w:r w:rsidRPr="00922FFB">
        <w:rPr>
          <w:rFonts w:ascii="Times New Roman" w:eastAsia="Times New Roman" w:hAnsi="Times New Roman" w:cs="Times New Roman"/>
          <w:b/>
          <w:i/>
          <w:iCs/>
          <w:lang w:eastAsia="ru-RU"/>
        </w:rPr>
        <w:t xml:space="preserve">«Bearing in mind </w:t>
      </w:r>
      <w:r w:rsidRPr="00922FFB">
        <w:rPr>
          <w:rFonts w:ascii="Times New Roman" w:eastAsia="Times New Roman" w:hAnsi="Times New Roman" w:cs="Times New Roman"/>
          <w:b/>
          <w:i/>
          <w:lang w:eastAsia="ru-RU"/>
        </w:rPr>
        <w:t xml:space="preserve">the </w:t>
      </w:r>
      <w:r w:rsidRPr="00922FFB">
        <w:rPr>
          <w:rFonts w:ascii="Times New Roman" w:eastAsia="Times New Roman" w:hAnsi="Times New Roman" w:cs="Times New Roman"/>
          <w:b/>
          <w:i/>
          <w:u w:val="single"/>
          <w:lang w:eastAsia="ru-RU"/>
        </w:rPr>
        <w:t>advisory opinion of the International Court of Justice on the legality of the threat or use of nuclear weapons</w:t>
      </w:r>
      <w:r w:rsidRPr="00922FFB">
        <w:rPr>
          <w:rFonts w:ascii="Times New Roman" w:eastAsia="Times New Roman" w:hAnsi="Times New Roman" w:cs="Times New Roman"/>
          <w:b/>
          <w:i/>
          <w:lang w:eastAsia="ru-RU"/>
        </w:rPr>
        <w:t>, issued on 8 July 1996, in which the Court concluded unanimously that there exists an obligation to pursue in good faith and bring to a conclusion negotiations leading to nuclear disarmament in all its aspects under strict and effective international control»</w:t>
      </w:r>
    </w:p>
    <w:p w:rsidR="0098023E" w:rsidRPr="00922FFB" w:rsidRDefault="0098023E" w:rsidP="00815E46">
      <w:pPr>
        <w:widowControl w:val="0"/>
        <w:spacing w:line="360" w:lineRule="auto"/>
        <w:ind w:firstLine="720"/>
        <w:jc w:val="both"/>
        <w:rPr>
          <w:rFonts w:ascii="Times New Roman" w:eastAsia="Times New Roman" w:hAnsi="Times New Roman" w:cs="Times New Roman"/>
          <w:shd w:val="clear" w:color="auto" w:fill="FFFFFF"/>
        </w:rPr>
      </w:pPr>
      <w:r w:rsidRPr="00922FFB">
        <w:rPr>
          <w:rFonts w:ascii="Times New Roman" w:eastAsia="Times New Roman" w:hAnsi="Times New Roman" w:cs="Times New Roman"/>
          <w:b/>
          <w:bCs/>
          <w:u w:val="single"/>
          <w:shd w:val="clear" w:color="auto" w:fill="FFFFFF"/>
        </w:rPr>
        <w:lastRenderedPageBreak/>
        <w:t>Paragraph 2:</w:t>
      </w:r>
      <w:r w:rsidRPr="00922FFB">
        <w:rPr>
          <w:rFonts w:ascii="Times New Roman" w:eastAsia="Times New Roman" w:hAnsi="Times New Roman" w:cs="Times New Roman"/>
          <w:shd w:val="clear" w:color="auto" w:fill="FFFFFF"/>
        </w:rPr>
        <w:t> We propose to strengthen the wording of paragraph 2 with the following:</w:t>
      </w:r>
    </w:p>
    <w:p w:rsidR="0098023E" w:rsidRPr="00815E46" w:rsidRDefault="0098023E" w:rsidP="00815E46">
      <w:pPr>
        <w:widowControl w:val="0"/>
        <w:shd w:val="clear" w:color="auto" w:fill="FFFFFF"/>
        <w:spacing w:line="360" w:lineRule="auto"/>
        <w:ind w:firstLine="720"/>
        <w:jc w:val="both"/>
        <w:rPr>
          <w:rFonts w:ascii="Times New Roman" w:eastAsia="Times New Roman" w:hAnsi="Times New Roman" w:cs="Times New Roman"/>
          <w:b/>
          <w:bCs/>
          <w:i/>
          <w:iCs/>
        </w:rPr>
      </w:pPr>
      <w:r w:rsidRPr="00922FFB">
        <w:rPr>
          <w:rFonts w:ascii="Times New Roman" w:eastAsia="Times New Roman" w:hAnsi="Times New Roman" w:cs="Times New Roman"/>
          <w:b/>
          <w:bCs/>
          <w:i/>
          <w:iCs/>
        </w:rPr>
        <w:t>«Reiterating our grave concern about  the danger to humanity posed by the existence of nuclear weapons, and reaffirm that their total elimination remains the only absolute guarantee against their use or threat of use,»</w:t>
      </w:r>
    </w:p>
    <w:p w:rsidR="0098023E" w:rsidRPr="00922FFB" w:rsidRDefault="0098023E" w:rsidP="00815E46">
      <w:pPr>
        <w:widowControl w:val="0"/>
        <w:shd w:val="clear" w:color="auto" w:fill="FFFFFF"/>
        <w:spacing w:line="360" w:lineRule="auto"/>
        <w:ind w:firstLine="720"/>
        <w:jc w:val="both"/>
        <w:rPr>
          <w:rFonts w:ascii="Times New Roman" w:eastAsia="Times New Roman" w:hAnsi="Times New Roman" w:cs="Times New Roman"/>
        </w:rPr>
      </w:pPr>
      <w:r w:rsidRPr="00922FFB">
        <w:rPr>
          <w:rFonts w:ascii="Times New Roman" w:eastAsia="Times New Roman" w:hAnsi="Times New Roman" w:cs="Times New Roman"/>
        </w:rPr>
        <w:t xml:space="preserve">We do believe that not only the use, but even the very existence of nuclear weapons pose a threat to all humankind; and it is only their total elimination that can ensure that nuclear weapons will never be  used in future </w:t>
      </w:r>
      <w:r w:rsidR="00815E46">
        <w:rPr>
          <w:rFonts w:ascii="Times New Roman" w:eastAsia="Times New Roman" w:hAnsi="Times New Roman" w:cs="Times New Roman"/>
        </w:rPr>
        <w:t>under any circumstances</w:t>
      </w:r>
    </w:p>
    <w:p w:rsidR="0098023E" w:rsidRPr="00922FFB" w:rsidRDefault="0098023E" w:rsidP="00815E46">
      <w:pPr>
        <w:widowControl w:val="0"/>
        <w:spacing w:line="360" w:lineRule="auto"/>
        <w:ind w:firstLine="720"/>
        <w:jc w:val="both"/>
        <w:rPr>
          <w:rFonts w:ascii="Times New Roman" w:eastAsia="Times New Roman" w:hAnsi="Times New Roman" w:cs="Times New Roman"/>
          <w:shd w:val="clear" w:color="auto" w:fill="FFFFFF"/>
        </w:rPr>
      </w:pPr>
      <w:r w:rsidRPr="00922FFB">
        <w:rPr>
          <w:rFonts w:ascii="Times New Roman" w:eastAsia="Times New Roman" w:hAnsi="Times New Roman" w:cs="Times New Roman"/>
          <w:b/>
          <w:bCs/>
          <w:u w:val="single"/>
          <w:shd w:val="clear" w:color="auto" w:fill="FFFFFF"/>
        </w:rPr>
        <w:t>Paragraph 5:</w:t>
      </w:r>
      <w:r w:rsidRPr="00922FFB">
        <w:rPr>
          <w:rFonts w:ascii="Times New Roman" w:eastAsia="Times New Roman" w:hAnsi="Times New Roman" w:cs="Times New Roman"/>
          <w:shd w:val="clear" w:color="auto" w:fill="FFFFFF"/>
        </w:rPr>
        <w:t> We would like to broaden and strengthen the paragraph with the following wording:</w:t>
      </w:r>
    </w:p>
    <w:p w:rsidR="0098023E" w:rsidRPr="00922FFB" w:rsidRDefault="0098023E" w:rsidP="00DC49D2">
      <w:pPr>
        <w:widowControl w:val="0"/>
        <w:spacing w:line="360" w:lineRule="auto"/>
        <w:ind w:firstLine="720"/>
        <w:jc w:val="both"/>
        <w:rPr>
          <w:rFonts w:ascii="Times New Roman" w:eastAsia="Times New Roman" w:hAnsi="Times New Roman" w:cs="Times New Roman"/>
          <w:b/>
          <w:bCs/>
          <w:i/>
          <w:iCs/>
          <w:shd w:val="clear" w:color="auto" w:fill="FFFFFF"/>
        </w:rPr>
      </w:pPr>
      <w:r w:rsidRPr="00922FFB">
        <w:rPr>
          <w:rFonts w:ascii="Times New Roman" w:eastAsia="Times New Roman" w:hAnsi="Times New Roman" w:cs="Times New Roman"/>
          <w:b/>
          <w:bCs/>
          <w:i/>
          <w:iCs/>
          <w:shd w:val="clear" w:color="auto" w:fill="FFFFFF"/>
        </w:rPr>
        <w:t>«We reaffirm that any use of nuclear weapons will be in contravention of the spirit of the Charter of the United Nations, and will be a violation of international law, in particular international humanitarian law; and also reiterate that nuclear weapons pose a serious threat to the very survival of humankind»</w:t>
      </w:r>
    </w:p>
    <w:p w:rsidR="0098023E" w:rsidRPr="00922FFB" w:rsidRDefault="0098023E" w:rsidP="00815E46">
      <w:pPr>
        <w:widowControl w:val="0"/>
        <w:shd w:val="clear" w:color="auto" w:fill="FFFFFF"/>
        <w:spacing w:line="360" w:lineRule="auto"/>
        <w:ind w:firstLine="720"/>
        <w:jc w:val="both"/>
        <w:rPr>
          <w:rFonts w:ascii="Times New Roman" w:eastAsia="Times New Roman" w:hAnsi="Times New Roman" w:cs="Times New Roman"/>
        </w:rPr>
      </w:pPr>
      <w:r w:rsidRPr="00922FFB">
        <w:rPr>
          <w:rFonts w:ascii="Times New Roman" w:eastAsia="Times New Roman" w:hAnsi="Times New Roman" w:cs="Times New Roman"/>
        </w:rPr>
        <w:t>We believe that any use of nuclear weapons is contrary, not just to the rules of international law applicable in armed conflict but is definitely in contravention of the very spirit of UN Charter, and is also a violation of international law, in particular international humanitarian law.</w:t>
      </w:r>
    </w:p>
    <w:p w:rsidR="0098023E" w:rsidRPr="00922FFB" w:rsidRDefault="0098023E" w:rsidP="00DC49D2">
      <w:pPr>
        <w:widowControl w:val="0"/>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 xml:space="preserve">We suggest dividing </w:t>
      </w:r>
      <w:r w:rsidRPr="00922FFB">
        <w:rPr>
          <w:rFonts w:ascii="Times New Roman" w:eastAsia="Times New Roman" w:hAnsi="Times New Roman" w:cs="Times New Roman"/>
          <w:b/>
          <w:u w:val="single"/>
          <w:lang w:eastAsia="ru-RU"/>
        </w:rPr>
        <w:t>paragraph 14</w:t>
      </w:r>
      <w:r w:rsidRPr="00922FFB">
        <w:rPr>
          <w:rFonts w:ascii="Times New Roman" w:eastAsia="Times New Roman" w:hAnsi="Times New Roman" w:cs="Times New Roman"/>
          <w:lang w:eastAsia="ru-RU"/>
        </w:rPr>
        <w:t xml:space="preserve"> (relating to the NPT, CTBT and nuclear-weapons-free zones) into 3 parts:</w:t>
      </w:r>
    </w:p>
    <w:p w:rsidR="0098023E" w:rsidRPr="00922FFB" w:rsidRDefault="0098023E" w:rsidP="00DC49D2">
      <w:pPr>
        <w:widowControl w:val="0"/>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On nuclear-free zones:</w:t>
      </w:r>
    </w:p>
    <w:p w:rsidR="0098023E" w:rsidRPr="00922FFB" w:rsidRDefault="0098023E" w:rsidP="00DC49D2">
      <w:pPr>
        <w:widowControl w:val="0"/>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i/>
          <w:iCs/>
          <w:lang w:eastAsia="ru-RU"/>
        </w:rPr>
        <w:t xml:space="preserve">«Acknowledging </w:t>
      </w:r>
      <w:r w:rsidRPr="00922FFB">
        <w:rPr>
          <w:rFonts w:ascii="Times New Roman" w:eastAsia="Times New Roman" w:hAnsi="Times New Roman" w:cs="Times New Roman"/>
          <w:lang w:eastAsia="ru-RU"/>
        </w:rPr>
        <w:t>the significant contribution made towards realizing the objectives of nuclear disarmament and non-proliferation, pending the total elimination of nuclear weapons, through the establishment of nuclear-weapon-free zones, although they are not an end in themselves”</w:t>
      </w:r>
    </w:p>
    <w:p w:rsidR="0098023E" w:rsidRPr="00922FFB" w:rsidRDefault="0098023E" w:rsidP="00DC49D2">
      <w:pPr>
        <w:widowControl w:val="0"/>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On CTBT:</w:t>
      </w:r>
    </w:p>
    <w:p w:rsidR="0098023E" w:rsidRPr="00922FFB" w:rsidRDefault="0098023E" w:rsidP="00DC49D2">
      <w:pPr>
        <w:widowControl w:val="0"/>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“Recognizing the progress achieved in the establishment of the verification regime of the CTBT and its demonstrated ability to independently and reliably ensure compliance with the said treaty”</w:t>
      </w:r>
    </w:p>
    <w:p w:rsidR="0098023E" w:rsidRPr="00922FFB" w:rsidRDefault="0098023E" w:rsidP="00DC49D2">
      <w:pPr>
        <w:widowControl w:val="0"/>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On NPT</w:t>
      </w:r>
    </w:p>
    <w:p w:rsidR="0098023E" w:rsidRPr="00922FFB" w:rsidRDefault="0098023E" w:rsidP="00DC49D2">
      <w:pPr>
        <w:widowControl w:val="0"/>
        <w:pBdr>
          <w:bottom w:val="single" w:sz="6" w:space="1" w:color="auto"/>
        </w:pBdr>
        <w:autoSpaceDE w:val="0"/>
        <w:autoSpaceDN w:val="0"/>
        <w:spacing w:line="360" w:lineRule="auto"/>
        <w:ind w:firstLine="720"/>
        <w:jc w:val="both"/>
        <w:rPr>
          <w:rFonts w:ascii="Times New Roman" w:eastAsia="Times New Roman" w:hAnsi="Times New Roman" w:cs="Times New Roman"/>
          <w:lang w:eastAsia="ru-RU"/>
        </w:rPr>
      </w:pPr>
      <w:r w:rsidRPr="00922FFB">
        <w:rPr>
          <w:rFonts w:ascii="Times New Roman" w:eastAsia="Times New Roman" w:hAnsi="Times New Roman" w:cs="Times New Roman"/>
          <w:lang w:eastAsia="ru-RU"/>
        </w:rPr>
        <w:t>«</w:t>
      </w:r>
      <w:r w:rsidRPr="00922FFB">
        <w:rPr>
          <w:rFonts w:ascii="Times New Roman" w:eastAsia="Times New Roman" w:hAnsi="Times New Roman" w:cs="Times New Roman"/>
          <w:i/>
          <w:iCs/>
          <w:lang w:eastAsia="ru-RU"/>
        </w:rPr>
        <w:t xml:space="preserve">Emphasizing also </w:t>
      </w:r>
      <w:r w:rsidRPr="00922FFB">
        <w:rPr>
          <w:rFonts w:ascii="Times New Roman" w:eastAsia="Times New Roman" w:hAnsi="Times New Roman" w:cs="Times New Roman"/>
          <w:lang w:eastAsia="ru-RU"/>
        </w:rPr>
        <w:t xml:space="preserve">the crucial role of the Treaty on the Non-Proliferation of Nuclear Weapons in achieving nuclear disarmament and nuclear non-proliferation, and recalling in particular the unequivocal undertaking by the nuclear-weapon States to accomplish the total </w:t>
      </w:r>
      <w:r w:rsidRPr="00922FFB">
        <w:rPr>
          <w:rFonts w:ascii="Times New Roman" w:eastAsia="Times New Roman" w:hAnsi="Times New Roman" w:cs="Times New Roman"/>
          <w:lang w:eastAsia="ru-RU"/>
        </w:rPr>
        <w:lastRenderedPageBreak/>
        <w:t>elimination of their nuclear arsenals, leading to nuclear disarmament»</w:t>
      </w:r>
    </w:p>
    <w:p w:rsidR="00815E46" w:rsidRDefault="00815E46" w:rsidP="00DC49D2">
      <w:pPr>
        <w:widowControl w:val="0"/>
        <w:rPr>
          <w:rFonts w:ascii="Times New Roman" w:hAnsi="Times New Roman" w:cs="Times New Roman"/>
          <w:b/>
          <w:sz w:val="28"/>
          <w:highlight w:val="yellow"/>
        </w:rPr>
      </w:pPr>
    </w:p>
    <w:p w:rsidR="0098023E" w:rsidRPr="00E41900" w:rsidRDefault="00E41900" w:rsidP="00815E46">
      <w:pPr>
        <w:keepNext/>
        <w:widowControl w:val="0"/>
        <w:rPr>
          <w:rFonts w:ascii="Times New Roman" w:hAnsi="Times New Roman" w:cs="Times New Roman"/>
          <w:b/>
          <w:sz w:val="28"/>
        </w:rPr>
      </w:pPr>
      <w:r w:rsidRPr="00E41900">
        <w:rPr>
          <w:rFonts w:ascii="Times New Roman" w:hAnsi="Times New Roman" w:cs="Times New Roman"/>
          <w:b/>
          <w:sz w:val="28"/>
          <w:highlight w:val="yellow"/>
        </w:rPr>
        <w:t>LIECHTENSTEIN</w:t>
      </w:r>
    </w:p>
    <w:p w:rsidR="00E41900" w:rsidRDefault="00E41900" w:rsidP="00815E46">
      <w:pPr>
        <w:keepNext/>
        <w:widowControl w:val="0"/>
        <w:pBdr>
          <w:bottom w:val="single" w:sz="6" w:space="1" w:color="auto"/>
        </w:pBdr>
        <w:rPr>
          <w:rFonts w:ascii="Times New Roman" w:hAnsi="Times New Roman" w:cs="Times New Roman"/>
          <w:sz w:val="28"/>
        </w:rPr>
      </w:pPr>
    </w:p>
    <w:p w:rsidR="00815E46" w:rsidRDefault="00815E46" w:rsidP="00815E46">
      <w:pPr>
        <w:pStyle w:val="CM1"/>
        <w:spacing w:after="320"/>
        <w:jc w:val="both"/>
        <w:rPr>
          <w:sz w:val="28"/>
          <w:szCs w:val="28"/>
        </w:rPr>
      </w:pPr>
      <w:commentRangeStart w:id="14"/>
      <w:r>
        <w:rPr>
          <w:b/>
          <w:bCs/>
          <w:sz w:val="28"/>
          <w:szCs w:val="28"/>
          <w:highlight w:val="yellow"/>
          <w:u w:val="single"/>
        </w:rPr>
        <w:t xml:space="preserve">Draft Convention on the Prohibition of Nuclear Weapons </w:t>
      </w:r>
      <w:commentRangeEnd w:id="14"/>
      <w:r>
        <w:rPr>
          <w:sz w:val="28"/>
          <w:szCs w:val="28"/>
          <w:highlight w:val="yellow"/>
        </w:rPr>
        <w:commentReference w:id="14"/>
      </w:r>
    </w:p>
    <w:p w:rsidR="00815E46" w:rsidRDefault="00815E46" w:rsidP="00815E46">
      <w:pPr>
        <w:pStyle w:val="CM15"/>
        <w:spacing w:after="513"/>
        <w:jc w:val="both"/>
        <w:rPr>
          <w:sz w:val="23"/>
          <w:szCs w:val="23"/>
        </w:rPr>
      </w:pPr>
      <w:r>
        <w:rPr>
          <w:b/>
          <w:bCs/>
          <w:sz w:val="23"/>
          <w:szCs w:val="23"/>
        </w:rPr>
        <w:t xml:space="preserve">Submitted by the President of the Conference </w:t>
      </w:r>
    </w:p>
    <w:p w:rsidR="00815E46" w:rsidRDefault="00815E46" w:rsidP="00815E46">
      <w:pPr>
        <w:pStyle w:val="CM16"/>
        <w:spacing w:after="240"/>
        <w:jc w:val="both"/>
        <w:rPr>
          <w:sz w:val="20"/>
          <w:szCs w:val="20"/>
        </w:rPr>
      </w:pPr>
      <w:r>
        <w:rPr>
          <w:sz w:val="20"/>
          <w:szCs w:val="20"/>
        </w:rPr>
        <w:t xml:space="preserve">The States Parties to this Convention, </w:t>
      </w:r>
    </w:p>
    <w:p w:rsidR="00815E46" w:rsidRDefault="00815E46" w:rsidP="00815E46">
      <w:pPr>
        <w:pStyle w:val="CM2"/>
        <w:ind w:left="1425"/>
        <w:jc w:val="both"/>
        <w:rPr>
          <w:sz w:val="20"/>
          <w:szCs w:val="20"/>
        </w:rPr>
      </w:pPr>
      <w:r>
        <w:rPr>
          <w:i/>
          <w:iCs/>
          <w:sz w:val="20"/>
          <w:szCs w:val="20"/>
        </w:rPr>
        <w:t xml:space="preserve">Deeply concerned </w:t>
      </w:r>
      <w:r>
        <w:rPr>
          <w:sz w:val="20"/>
          <w:szCs w:val="20"/>
        </w:rPr>
        <w:t xml:space="preserve">about the catastrophic humanitarian consequences </w:t>
      </w:r>
      <w:commentRangeStart w:id="15"/>
      <w:r>
        <w:rPr>
          <w:strike/>
          <w:sz w:val="20"/>
          <w:szCs w:val="20"/>
        </w:rPr>
        <w:t xml:space="preserve">that would </w:t>
      </w:r>
      <w:commentRangeEnd w:id="15"/>
      <w:r>
        <w:rPr>
          <w:sz w:val="20"/>
          <w:szCs w:val="20"/>
        </w:rPr>
        <w:commentReference w:id="15"/>
      </w:r>
    </w:p>
    <w:p w:rsidR="00815E46" w:rsidRDefault="00815E46" w:rsidP="00031FED">
      <w:pPr>
        <w:pStyle w:val="CM1"/>
        <w:ind w:left="1080"/>
        <w:jc w:val="both"/>
        <w:rPr>
          <w:sz w:val="20"/>
          <w:szCs w:val="20"/>
        </w:rPr>
      </w:pPr>
      <w:r>
        <w:rPr>
          <w:sz w:val="20"/>
          <w:szCs w:val="20"/>
        </w:rPr>
        <w:t xml:space="preserve">result from any use of nuclear weapons and the consequent need to make every effort to </w:t>
      </w:r>
    </w:p>
    <w:p w:rsidR="00815E46" w:rsidRDefault="00815E46" w:rsidP="00031FED">
      <w:pPr>
        <w:pStyle w:val="CM16"/>
        <w:spacing w:after="240"/>
        <w:ind w:left="1080"/>
        <w:jc w:val="both"/>
        <w:rPr>
          <w:sz w:val="20"/>
          <w:szCs w:val="20"/>
        </w:rPr>
      </w:pPr>
      <w:r>
        <w:rPr>
          <w:sz w:val="20"/>
          <w:szCs w:val="20"/>
        </w:rPr>
        <w:t xml:space="preserve">ensure that nuclear weapons are never used again under any circumstances, </w:t>
      </w:r>
    </w:p>
    <w:p w:rsidR="00815E46" w:rsidRDefault="00815E46" w:rsidP="00031FED">
      <w:pPr>
        <w:pStyle w:val="CM2"/>
        <w:ind w:left="1425"/>
        <w:jc w:val="both"/>
        <w:rPr>
          <w:sz w:val="20"/>
          <w:szCs w:val="20"/>
        </w:rPr>
      </w:pPr>
      <w:r>
        <w:rPr>
          <w:i/>
          <w:iCs/>
          <w:sz w:val="20"/>
          <w:szCs w:val="20"/>
        </w:rPr>
        <w:t xml:space="preserve">Cognizant </w:t>
      </w:r>
      <w:r>
        <w:rPr>
          <w:sz w:val="20"/>
          <w:szCs w:val="20"/>
        </w:rPr>
        <w:t xml:space="preserve">that the catastrophic consequences of nuclear weapons transcend national </w:t>
      </w:r>
    </w:p>
    <w:p w:rsidR="00815E46" w:rsidRDefault="00815E46" w:rsidP="00031FED">
      <w:pPr>
        <w:pStyle w:val="CM1"/>
        <w:ind w:left="1080"/>
        <w:jc w:val="both"/>
        <w:rPr>
          <w:sz w:val="20"/>
          <w:szCs w:val="20"/>
        </w:rPr>
      </w:pPr>
      <w:r>
        <w:rPr>
          <w:sz w:val="20"/>
          <w:szCs w:val="20"/>
        </w:rPr>
        <w:t xml:space="preserve">borders, </w:t>
      </w:r>
      <w:commentRangeStart w:id="16"/>
      <w:r>
        <w:rPr>
          <w:strike/>
          <w:sz w:val="20"/>
          <w:szCs w:val="20"/>
        </w:rPr>
        <w:t xml:space="preserve">pose grave </w:t>
      </w:r>
      <w:commentRangeEnd w:id="16"/>
      <w:r>
        <w:rPr>
          <w:sz w:val="20"/>
          <w:szCs w:val="20"/>
        </w:rPr>
        <w:commentReference w:id="16"/>
      </w:r>
      <w:r>
        <w:rPr>
          <w:sz w:val="20"/>
          <w:szCs w:val="20"/>
        </w:rPr>
        <w:t xml:space="preserve">implications for human survival, the environment, socioeconomic </w:t>
      </w:r>
    </w:p>
    <w:p w:rsidR="00815E46" w:rsidRDefault="00815E46" w:rsidP="00031FED">
      <w:pPr>
        <w:pStyle w:val="CM1"/>
        <w:ind w:left="1080"/>
        <w:jc w:val="both"/>
        <w:rPr>
          <w:sz w:val="20"/>
          <w:szCs w:val="20"/>
        </w:rPr>
      </w:pPr>
      <w:r>
        <w:rPr>
          <w:sz w:val="20"/>
          <w:szCs w:val="20"/>
        </w:rPr>
        <w:t xml:space="preserve">development, the global economy, food security and for the health of future generations, </w:t>
      </w:r>
    </w:p>
    <w:p w:rsidR="00815E46" w:rsidRDefault="00815E46" w:rsidP="00031FED">
      <w:pPr>
        <w:pStyle w:val="CM16"/>
        <w:spacing w:after="240"/>
        <w:ind w:left="1080"/>
        <w:jc w:val="both"/>
        <w:rPr>
          <w:sz w:val="20"/>
          <w:szCs w:val="20"/>
        </w:rPr>
      </w:pPr>
      <w:r>
        <w:rPr>
          <w:sz w:val="20"/>
          <w:szCs w:val="20"/>
        </w:rPr>
        <w:t xml:space="preserve">and of the disproportionate impact of ionizing radiation on maternal health and on girls, </w:t>
      </w:r>
    </w:p>
    <w:p w:rsidR="00815E46" w:rsidRDefault="00815E46" w:rsidP="00031FED">
      <w:pPr>
        <w:pStyle w:val="CM16"/>
        <w:spacing w:after="240" w:line="231" w:lineRule="atLeast"/>
        <w:ind w:left="1080" w:firstLine="345"/>
        <w:jc w:val="both"/>
        <w:rPr>
          <w:sz w:val="20"/>
          <w:szCs w:val="20"/>
        </w:rPr>
      </w:pPr>
      <w:r>
        <w:rPr>
          <w:i/>
          <w:iCs/>
          <w:sz w:val="20"/>
          <w:szCs w:val="20"/>
        </w:rPr>
        <w:t xml:space="preserve">Mindful </w:t>
      </w:r>
      <w:r>
        <w:rPr>
          <w:sz w:val="20"/>
          <w:szCs w:val="20"/>
        </w:rPr>
        <w:t xml:space="preserve">of the suffering of the victims of the use of nuclear weapons (Hibakusha) as well as of those affected by the testing of nuclear weapons, </w:t>
      </w:r>
    </w:p>
    <w:p w:rsidR="00815E46" w:rsidRPr="00815E46" w:rsidRDefault="00815E46" w:rsidP="00031FED">
      <w:pPr>
        <w:pStyle w:val="Default"/>
        <w:spacing w:line="231" w:lineRule="atLeast"/>
        <w:ind w:left="1425" w:right="205"/>
        <w:jc w:val="both"/>
        <w:rPr>
          <w:color w:val="auto"/>
          <w:sz w:val="20"/>
          <w:szCs w:val="20"/>
          <w:lang w:val="en-GB"/>
        </w:rPr>
      </w:pPr>
      <w:commentRangeStart w:id="17"/>
      <w:r w:rsidRPr="00815E46">
        <w:rPr>
          <w:i/>
          <w:iCs/>
          <w:strike/>
          <w:color w:val="auto"/>
          <w:sz w:val="20"/>
          <w:szCs w:val="20"/>
          <w:lang w:val="en-GB"/>
        </w:rPr>
        <w:t xml:space="preserve">Basing themselves </w:t>
      </w:r>
      <w:r w:rsidRPr="00815E46">
        <w:rPr>
          <w:strike/>
          <w:color w:val="auto"/>
          <w:sz w:val="20"/>
          <w:szCs w:val="20"/>
          <w:lang w:val="en-GB"/>
        </w:rPr>
        <w:t xml:space="preserve">on </w:t>
      </w:r>
      <w:commentRangeEnd w:id="17"/>
      <w:r>
        <w:rPr>
          <w:color w:val="auto"/>
          <w:sz w:val="20"/>
          <w:szCs w:val="20"/>
        </w:rPr>
        <w:commentReference w:id="17"/>
      </w:r>
      <w:r w:rsidRPr="00815E46">
        <w:rPr>
          <w:color w:val="auto"/>
          <w:sz w:val="20"/>
          <w:szCs w:val="20"/>
          <w:lang w:val="en-GB"/>
        </w:rPr>
        <w:t xml:space="preserve">the principles and rules of international humanitarian law, </w:t>
      </w:r>
      <w:commentRangeStart w:id="18"/>
      <w:r w:rsidRPr="00815E46">
        <w:rPr>
          <w:strike/>
          <w:color w:val="auto"/>
          <w:sz w:val="20"/>
          <w:szCs w:val="20"/>
          <w:lang w:val="en-GB"/>
        </w:rPr>
        <w:t xml:space="preserve">in </w:t>
      </w:r>
      <w:commentRangeEnd w:id="18"/>
      <w:r>
        <w:rPr>
          <w:color w:val="auto"/>
          <w:sz w:val="20"/>
          <w:szCs w:val="20"/>
        </w:rPr>
        <w:commentReference w:id="18"/>
      </w:r>
    </w:p>
    <w:p w:rsidR="00815E46" w:rsidRDefault="00815E46" w:rsidP="00031FED">
      <w:pPr>
        <w:pStyle w:val="CM3"/>
        <w:ind w:left="1080" w:right="192"/>
        <w:jc w:val="both"/>
        <w:rPr>
          <w:sz w:val="20"/>
          <w:szCs w:val="20"/>
        </w:rPr>
      </w:pPr>
      <w:r>
        <w:rPr>
          <w:strike/>
          <w:sz w:val="20"/>
          <w:szCs w:val="20"/>
        </w:rPr>
        <w:t xml:space="preserve">particular the principle that the right of parties to an armed conflict to choose methods </w:t>
      </w:r>
    </w:p>
    <w:p w:rsidR="00815E46" w:rsidRDefault="00815E46" w:rsidP="00031FED">
      <w:pPr>
        <w:pStyle w:val="CM3"/>
        <w:ind w:left="1080" w:right="192"/>
        <w:jc w:val="both"/>
        <w:rPr>
          <w:sz w:val="20"/>
          <w:szCs w:val="20"/>
        </w:rPr>
      </w:pPr>
      <w:r>
        <w:rPr>
          <w:strike/>
          <w:sz w:val="20"/>
          <w:szCs w:val="20"/>
        </w:rPr>
        <w:t xml:space="preserve">or means of warfare is not unlimited and the rule that care shall be taken in warfare to </w:t>
      </w:r>
    </w:p>
    <w:p w:rsidR="00815E46" w:rsidRDefault="00815E46" w:rsidP="00031FED">
      <w:pPr>
        <w:pStyle w:val="CM4"/>
        <w:ind w:left="1080"/>
        <w:jc w:val="both"/>
        <w:rPr>
          <w:sz w:val="20"/>
          <w:szCs w:val="20"/>
        </w:rPr>
      </w:pPr>
      <w:r>
        <w:rPr>
          <w:strike/>
          <w:sz w:val="20"/>
          <w:szCs w:val="20"/>
        </w:rPr>
        <w:t xml:space="preserve">protect the natural environment against widespread, long term and severe damage, </w:t>
      </w:r>
    </w:p>
    <w:p w:rsidR="00815E46" w:rsidRDefault="00815E46" w:rsidP="00031FED">
      <w:pPr>
        <w:pStyle w:val="CM4"/>
        <w:ind w:left="1080"/>
        <w:jc w:val="both"/>
        <w:rPr>
          <w:sz w:val="20"/>
          <w:szCs w:val="20"/>
        </w:rPr>
      </w:pPr>
      <w:r>
        <w:rPr>
          <w:strike/>
          <w:sz w:val="20"/>
          <w:szCs w:val="20"/>
        </w:rPr>
        <w:t xml:space="preserve">including a prohibition of the use of methods or means of warfare which are intended or </w:t>
      </w:r>
    </w:p>
    <w:p w:rsidR="00815E46" w:rsidRDefault="00815E46" w:rsidP="00031FED">
      <w:pPr>
        <w:pStyle w:val="CM4"/>
        <w:ind w:left="1080"/>
        <w:jc w:val="both"/>
        <w:rPr>
          <w:sz w:val="20"/>
          <w:szCs w:val="20"/>
        </w:rPr>
      </w:pPr>
      <w:r>
        <w:rPr>
          <w:strike/>
          <w:sz w:val="20"/>
          <w:szCs w:val="20"/>
        </w:rPr>
        <w:t xml:space="preserve">may be expected to cause such damage to the natural environment and thereby to </w:t>
      </w:r>
    </w:p>
    <w:p w:rsidR="00815E46" w:rsidRPr="00E239BD" w:rsidRDefault="00815E46" w:rsidP="00031FED">
      <w:pPr>
        <w:pStyle w:val="CM16"/>
        <w:spacing w:after="240" w:line="231" w:lineRule="atLeast"/>
        <w:ind w:left="1080"/>
        <w:jc w:val="both"/>
        <w:rPr>
          <w:b/>
          <w:color w:val="0070C0"/>
          <w:sz w:val="20"/>
          <w:szCs w:val="20"/>
        </w:rPr>
      </w:pPr>
      <w:r>
        <w:rPr>
          <w:strike/>
          <w:sz w:val="20"/>
          <w:szCs w:val="20"/>
        </w:rPr>
        <w:t xml:space="preserve">prejudice the health or survival of the population, </w:t>
      </w:r>
      <w:r w:rsidRPr="00E239BD">
        <w:rPr>
          <w:color w:val="0070C0"/>
          <w:sz w:val="20"/>
          <w:szCs w:val="20"/>
        </w:rPr>
        <w:t>[</w:t>
      </w:r>
      <w:r w:rsidR="00E239BD" w:rsidRPr="00E239BD">
        <w:rPr>
          <w:b/>
          <w:color w:val="0070C0"/>
          <w:sz w:val="20"/>
          <w:szCs w:val="20"/>
        </w:rPr>
        <w:t>should include protection for persons and environment]</w:t>
      </w:r>
    </w:p>
    <w:p w:rsidR="00815E46" w:rsidRPr="00815E46" w:rsidRDefault="00815E46" w:rsidP="00031FED">
      <w:pPr>
        <w:pStyle w:val="Default"/>
        <w:spacing w:line="231" w:lineRule="atLeast"/>
        <w:ind w:left="1425"/>
        <w:jc w:val="both"/>
        <w:rPr>
          <w:color w:val="auto"/>
          <w:sz w:val="20"/>
          <w:szCs w:val="20"/>
          <w:lang w:val="en-GB"/>
        </w:rPr>
      </w:pPr>
      <w:r w:rsidRPr="00815E46">
        <w:rPr>
          <w:i/>
          <w:iCs/>
          <w:color w:val="auto"/>
          <w:sz w:val="20"/>
          <w:szCs w:val="20"/>
          <w:lang w:val="en-GB"/>
        </w:rPr>
        <w:t xml:space="preserve">Declaring </w:t>
      </w:r>
      <w:r w:rsidRPr="00815E46">
        <w:rPr>
          <w:color w:val="auto"/>
          <w:sz w:val="20"/>
          <w:szCs w:val="20"/>
          <w:lang w:val="en-GB"/>
        </w:rPr>
        <w:t xml:space="preserve">that any use of nuclear weapons would be contrary to the rules of </w:t>
      </w:r>
    </w:p>
    <w:p w:rsidR="00815E46" w:rsidRDefault="00815E46" w:rsidP="00031FED">
      <w:pPr>
        <w:pStyle w:val="CM4"/>
        <w:ind w:left="1080"/>
        <w:jc w:val="both"/>
        <w:rPr>
          <w:sz w:val="20"/>
          <w:szCs w:val="20"/>
        </w:rPr>
      </w:pPr>
      <w:r>
        <w:rPr>
          <w:sz w:val="20"/>
          <w:szCs w:val="20"/>
        </w:rPr>
        <w:t xml:space="preserve">international law applicable in armed conflict, and in particular the principles and rules </w:t>
      </w:r>
    </w:p>
    <w:p w:rsidR="00815E46" w:rsidRPr="00E239BD" w:rsidRDefault="00815E46" w:rsidP="00031FED">
      <w:pPr>
        <w:pStyle w:val="CM16"/>
        <w:spacing w:after="240" w:line="231" w:lineRule="atLeast"/>
        <w:ind w:left="1080"/>
        <w:jc w:val="both"/>
        <w:rPr>
          <w:b/>
          <w:color w:val="0070C0"/>
          <w:sz w:val="20"/>
          <w:szCs w:val="20"/>
          <w:lang w:val="en-US"/>
        </w:rPr>
      </w:pPr>
      <w:r>
        <w:rPr>
          <w:sz w:val="20"/>
          <w:szCs w:val="20"/>
        </w:rPr>
        <w:t xml:space="preserve">of humanitarian law, </w:t>
      </w:r>
    </w:p>
    <w:p w:rsidR="00815E46" w:rsidRPr="00815E46" w:rsidRDefault="00815E46" w:rsidP="00031FED">
      <w:pPr>
        <w:pStyle w:val="Default"/>
        <w:spacing w:line="231" w:lineRule="atLeast"/>
        <w:ind w:left="1425" w:right="150"/>
        <w:jc w:val="both"/>
        <w:rPr>
          <w:color w:val="auto"/>
          <w:sz w:val="20"/>
          <w:szCs w:val="20"/>
          <w:lang w:val="en-GB"/>
        </w:rPr>
      </w:pPr>
      <w:commentRangeStart w:id="19"/>
      <w:r w:rsidRPr="00815E46">
        <w:rPr>
          <w:i/>
          <w:iCs/>
          <w:color w:val="auto"/>
          <w:sz w:val="20"/>
          <w:szCs w:val="20"/>
          <w:highlight w:val="yellow"/>
          <w:u w:val="single"/>
          <w:lang w:val="en-GB"/>
        </w:rPr>
        <w:t xml:space="preserve">Reaffirming </w:t>
      </w:r>
      <w:r w:rsidRPr="00815E46">
        <w:rPr>
          <w:color w:val="auto"/>
          <w:sz w:val="20"/>
          <w:szCs w:val="20"/>
          <w:highlight w:val="yellow"/>
          <w:u w:val="single"/>
          <w:lang w:val="en-GB"/>
        </w:rPr>
        <w:t xml:space="preserve">that in cases not covered by this convention, civilians and combatants </w:t>
      </w:r>
      <w:commentRangeEnd w:id="19"/>
      <w:r>
        <w:rPr>
          <w:color w:val="auto"/>
          <w:sz w:val="20"/>
          <w:szCs w:val="20"/>
          <w:highlight w:val="yellow"/>
        </w:rPr>
        <w:commentReference w:id="19"/>
      </w:r>
    </w:p>
    <w:p w:rsidR="00815E46" w:rsidRDefault="00815E46" w:rsidP="00031FED">
      <w:pPr>
        <w:pStyle w:val="CM3"/>
        <w:ind w:left="1080" w:right="192"/>
        <w:jc w:val="both"/>
        <w:rPr>
          <w:sz w:val="20"/>
          <w:szCs w:val="20"/>
        </w:rPr>
      </w:pPr>
      <w:r>
        <w:rPr>
          <w:sz w:val="20"/>
          <w:szCs w:val="20"/>
          <w:u w:val="single"/>
        </w:rPr>
        <w:t xml:space="preserve">remain under the protection and authority of the principles of international law derived </w:t>
      </w:r>
    </w:p>
    <w:p w:rsidR="00815E46" w:rsidRDefault="00815E46" w:rsidP="00031FED">
      <w:pPr>
        <w:pStyle w:val="CM4"/>
        <w:ind w:left="1080"/>
        <w:jc w:val="both"/>
        <w:rPr>
          <w:sz w:val="20"/>
          <w:szCs w:val="20"/>
        </w:rPr>
      </w:pPr>
      <w:r>
        <w:rPr>
          <w:sz w:val="20"/>
          <w:szCs w:val="20"/>
          <w:u w:val="single"/>
        </w:rPr>
        <w:t xml:space="preserve">from established custom, from the principles of humanity and from the dictates of </w:t>
      </w:r>
    </w:p>
    <w:p w:rsidR="00815E46" w:rsidRDefault="00815E46" w:rsidP="00031FED">
      <w:pPr>
        <w:pStyle w:val="CM16"/>
        <w:spacing w:after="240" w:line="231" w:lineRule="atLeast"/>
        <w:ind w:left="1080"/>
        <w:jc w:val="both"/>
        <w:rPr>
          <w:sz w:val="20"/>
          <w:szCs w:val="20"/>
        </w:rPr>
      </w:pPr>
      <w:r>
        <w:rPr>
          <w:sz w:val="20"/>
          <w:szCs w:val="20"/>
          <w:u w:val="single"/>
        </w:rPr>
        <w:t xml:space="preserve">public conscience, </w:t>
      </w:r>
    </w:p>
    <w:p w:rsidR="00E239BD" w:rsidRPr="00E239BD" w:rsidRDefault="00815E46" w:rsidP="00031FED">
      <w:pPr>
        <w:pStyle w:val="Default"/>
        <w:spacing w:line="231" w:lineRule="atLeast"/>
        <w:ind w:left="1080" w:right="427"/>
        <w:jc w:val="both"/>
        <w:rPr>
          <w:color w:val="auto"/>
          <w:sz w:val="20"/>
          <w:szCs w:val="20"/>
          <w:lang w:val="en-GB"/>
        </w:rPr>
      </w:pPr>
      <w:r w:rsidRPr="00815E46">
        <w:rPr>
          <w:i/>
          <w:iCs/>
          <w:color w:val="auto"/>
          <w:sz w:val="20"/>
          <w:szCs w:val="20"/>
          <w:lang w:val="en-GB"/>
        </w:rPr>
        <w:t xml:space="preserve">Determined </w:t>
      </w:r>
      <w:r w:rsidRPr="00815E46">
        <w:rPr>
          <w:color w:val="auto"/>
          <w:sz w:val="20"/>
          <w:szCs w:val="20"/>
          <w:lang w:val="en-GB"/>
        </w:rPr>
        <w:t xml:space="preserve">to contribute to the realization of the purposes and principles of the Charter of the United Nations, </w:t>
      </w:r>
    </w:p>
    <w:p w:rsidR="00031FED" w:rsidRDefault="00031FED" w:rsidP="00031FED">
      <w:pPr>
        <w:pStyle w:val="CM16"/>
        <w:spacing w:after="240" w:line="231" w:lineRule="atLeast"/>
        <w:ind w:right="467"/>
        <w:rPr>
          <w:i/>
          <w:iCs/>
          <w:sz w:val="20"/>
          <w:szCs w:val="20"/>
        </w:rPr>
      </w:pPr>
    </w:p>
    <w:p w:rsidR="00815E46" w:rsidRDefault="00815E46" w:rsidP="00031FED">
      <w:pPr>
        <w:pStyle w:val="CM16"/>
        <w:spacing w:after="240" w:line="231" w:lineRule="atLeast"/>
        <w:ind w:left="345" w:right="467" w:firstLine="375"/>
        <w:rPr>
          <w:sz w:val="20"/>
          <w:szCs w:val="20"/>
        </w:rPr>
      </w:pPr>
      <w:r>
        <w:rPr>
          <w:i/>
          <w:iCs/>
          <w:sz w:val="20"/>
          <w:szCs w:val="20"/>
        </w:rPr>
        <w:t xml:space="preserve">Bearing in mind </w:t>
      </w:r>
      <w:commentRangeStart w:id="20"/>
      <w:r>
        <w:rPr>
          <w:strike/>
          <w:sz w:val="20"/>
          <w:szCs w:val="20"/>
        </w:rPr>
        <w:t xml:space="preserve">that </w:t>
      </w:r>
      <w:commentRangeEnd w:id="20"/>
      <w:r>
        <w:rPr>
          <w:sz w:val="20"/>
          <w:szCs w:val="20"/>
        </w:rPr>
        <w:commentReference w:id="20"/>
      </w:r>
      <w:r>
        <w:rPr>
          <w:sz w:val="20"/>
          <w:szCs w:val="20"/>
        </w:rPr>
        <w:t xml:space="preserve">the </w:t>
      </w:r>
      <w:commentRangeStart w:id="21"/>
      <w:r>
        <w:rPr>
          <w:strike/>
          <w:sz w:val="20"/>
          <w:szCs w:val="20"/>
        </w:rPr>
        <w:t xml:space="preserve">prohibition of nuclear weapons would be an </w:t>
      </w:r>
      <w:commentRangeEnd w:id="21"/>
      <w:r>
        <w:rPr>
          <w:sz w:val="20"/>
          <w:szCs w:val="20"/>
        </w:rPr>
        <w:commentReference w:id="21"/>
      </w:r>
      <w:r>
        <w:rPr>
          <w:sz w:val="20"/>
          <w:szCs w:val="20"/>
        </w:rPr>
        <w:t xml:space="preserve">important contribution towards comprehensive nuclear disarmament, </w:t>
      </w:r>
    </w:p>
    <w:p w:rsidR="00815E46" w:rsidRDefault="00815E46" w:rsidP="00031FED">
      <w:pPr>
        <w:pStyle w:val="CM16"/>
        <w:spacing w:after="240" w:line="231" w:lineRule="atLeast"/>
        <w:ind w:left="345" w:right="522"/>
        <w:rPr>
          <w:sz w:val="20"/>
          <w:szCs w:val="20"/>
        </w:rPr>
      </w:pPr>
      <w:r>
        <w:rPr>
          <w:i/>
          <w:iCs/>
          <w:sz w:val="20"/>
          <w:szCs w:val="20"/>
        </w:rPr>
        <w:t xml:space="preserve">Stressing </w:t>
      </w:r>
      <w:r>
        <w:rPr>
          <w:sz w:val="20"/>
          <w:szCs w:val="20"/>
        </w:rPr>
        <w:t xml:space="preserve">the urgent need to achieve further effective measures </w:t>
      </w:r>
      <w:commentRangeStart w:id="22"/>
      <w:r>
        <w:rPr>
          <w:strike/>
          <w:sz w:val="20"/>
          <w:szCs w:val="20"/>
        </w:rPr>
        <w:t xml:space="preserve">of </w:t>
      </w:r>
      <w:commentRangeEnd w:id="22"/>
      <w:r>
        <w:rPr>
          <w:sz w:val="20"/>
          <w:szCs w:val="20"/>
        </w:rPr>
        <w:commentReference w:id="22"/>
      </w:r>
      <w:r>
        <w:rPr>
          <w:sz w:val="20"/>
          <w:szCs w:val="20"/>
        </w:rPr>
        <w:t xml:space="preserve">nuclear disarmament in order to facilitate the elimination from national arsenals of nuclear weapons and the means of their delivery, </w:t>
      </w:r>
    </w:p>
    <w:p w:rsidR="00815E46" w:rsidRDefault="00815E46" w:rsidP="00031FED">
      <w:pPr>
        <w:pStyle w:val="CM16"/>
        <w:spacing w:after="240" w:line="231" w:lineRule="atLeast"/>
        <w:ind w:firstLine="345"/>
        <w:rPr>
          <w:sz w:val="20"/>
          <w:szCs w:val="20"/>
        </w:rPr>
      </w:pPr>
      <w:r>
        <w:rPr>
          <w:i/>
          <w:iCs/>
          <w:sz w:val="20"/>
          <w:szCs w:val="20"/>
        </w:rPr>
        <w:t xml:space="preserve">Determined </w:t>
      </w:r>
      <w:r>
        <w:rPr>
          <w:sz w:val="20"/>
          <w:szCs w:val="20"/>
        </w:rPr>
        <w:t xml:space="preserve">to act towards that end, </w:t>
      </w:r>
    </w:p>
    <w:p w:rsidR="00815E46" w:rsidRDefault="00815E46" w:rsidP="00031FED">
      <w:pPr>
        <w:pStyle w:val="CM16"/>
        <w:spacing w:after="240" w:line="231" w:lineRule="atLeast"/>
        <w:ind w:left="345" w:right="160"/>
        <w:rPr>
          <w:sz w:val="20"/>
          <w:szCs w:val="20"/>
        </w:rPr>
      </w:pPr>
      <w:r>
        <w:rPr>
          <w:i/>
          <w:iCs/>
          <w:sz w:val="20"/>
          <w:szCs w:val="20"/>
        </w:rPr>
        <w:t xml:space="preserve">Determined also </w:t>
      </w:r>
      <w:r>
        <w:rPr>
          <w:sz w:val="20"/>
          <w:szCs w:val="20"/>
        </w:rPr>
        <w:t xml:space="preserve">to act with a view to achieving effective progress towards general and complete disarmament under strict and effective international control, </w:t>
      </w:r>
    </w:p>
    <w:p w:rsidR="00815E46" w:rsidRDefault="00815E46" w:rsidP="00031FED">
      <w:pPr>
        <w:pStyle w:val="CM16"/>
        <w:spacing w:after="240" w:line="231" w:lineRule="atLeast"/>
        <w:ind w:firstLine="345"/>
        <w:rPr>
          <w:sz w:val="20"/>
          <w:szCs w:val="20"/>
        </w:rPr>
      </w:pPr>
      <w:r>
        <w:rPr>
          <w:i/>
          <w:iCs/>
          <w:sz w:val="20"/>
          <w:szCs w:val="20"/>
        </w:rPr>
        <w:lastRenderedPageBreak/>
        <w:t xml:space="preserve">Affirming </w:t>
      </w:r>
      <w:r>
        <w:rPr>
          <w:strike/>
          <w:sz w:val="20"/>
          <w:szCs w:val="20"/>
        </w:rPr>
        <w:t xml:space="preserve">that there exists </w:t>
      </w:r>
      <w:r w:rsidR="00B820A3" w:rsidRPr="00B820A3">
        <w:rPr>
          <w:b/>
          <w:sz w:val="20"/>
          <w:szCs w:val="20"/>
        </w:rPr>
        <w:t>the existing o</w:t>
      </w:r>
      <w:r w:rsidRPr="00B820A3">
        <w:rPr>
          <w:b/>
          <w:sz w:val="20"/>
          <w:szCs w:val="20"/>
        </w:rPr>
        <w:t>bligation</w:t>
      </w:r>
      <w:r w:rsidRPr="00B820A3">
        <w:rPr>
          <w:sz w:val="20"/>
          <w:szCs w:val="20"/>
        </w:rPr>
        <w:t xml:space="preserve"> </w:t>
      </w:r>
      <w:r>
        <w:rPr>
          <w:sz w:val="20"/>
          <w:szCs w:val="20"/>
        </w:rPr>
        <w:t xml:space="preserve">to pursue in good faith and bring to a conclusion negotiations leading to nuclear disarmament in all its aspects under strict and effective international control, </w:t>
      </w:r>
    </w:p>
    <w:p w:rsidR="00815E46" w:rsidRDefault="00815E46" w:rsidP="00031FED">
      <w:pPr>
        <w:pStyle w:val="CM16"/>
        <w:spacing w:after="240" w:line="231" w:lineRule="atLeast"/>
        <w:ind w:right="227" w:firstLine="345"/>
        <w:rPr>
          <w:sz w:val="20"/>
          <w:szCs w:val="20"/>
        </w:rPr>
      </w:pPr>
      <w:r>
        <w:rPr>
          <w:i/>
          <w:iCs/>
          <w:sz w:val="20"/>
          <w:szCs w:val="20"/>
        </w:rPr>
        <w:t xml:space="preserve">Reaffirming </w:t>
      </w:r>
      <w:r>
        <w:rPr>
          <w:sz w:val="20"/>
          <w:szCs w:val="20"/>
        </w:rPr>
        <w:t>the crucial importance of the Treaty on the Non</w:t>
      </w:r>
      <w:r>
        <w:rPr>
          <w:rFonts w:ascii="KJPPBB+TimesNewRomanPSMT" w:hAnsi="KJPPBB+TimesNewRomanPSMT" w:cs="KJPPBB+TimesNewRomanPSMT"/>
          <w:sz w:val="20"/>
          <w:szCs w:val="20"/>
        </w:rPr>
        <w:t>-</w:t>
      </w:r>
      <w:r>
        <w:rPr>
          <w:sz w:val="20"/>
          <w:szCs w:val="20"/>
        </w:rPr>
        <w:t>Proliferation of Nuclear Weapons as the cornerstone of the international nuclear non</w:t>
      </w:r>
      <w:r>
        <w:rPr>
          <w:rFonts w:ascii="KJPPBB+TimesNewRomanPSMT" w:hAnsi="KJPPBB+TimesNewRomanPSMT" w:cs="KJPPBB+TimesNewRomanPSMT"/>
          <w:sz w:val="20"/>
          <w:szCs w:val="20"/>
        </w:rPr>
        <w:t>-</w:t>
      </w:r>
      <w:r>
        <w:rPr>
          <w:sz w:val="20"/>
          <w:szCs w:val="20"/>
        </w:rPr>
        <w:t xml:space="preserve">proliferation regime and an essential foundation for the pursuit of nuclear disarmament, </w:t>
      </w:r>
      <w:commentRangeStart w:id="23"/>
      <w:r>
        <w:rPr>
          <w:strike/>
          <w:sz w:val="20"/>
          <w:szCs w:val="20"/>
        </w:rPr>
        <w:t xml:space="preserve">the vital </w:t>
      </w:r>
      <w:commentRangeEnd w:id="23"/>
      <w:r>
        <w:rPr>
          <w:sz w:val="20"/>
          <w:szCs w:val="20"/>
        </w:rPr>
        <w:commentReference w:id="23"/>
      </w:r>
      <w:r>
        <w:rPr>
          <w:strike/>
          <w:sz w:val="20"/>
          <w:szCs w:val="20"/>
        </w:rPr>
        <w:t xml:space="preserve">importance </w:t>
      </w:r>
      <w:r>
        <w:rPr>
          <w:sz w:val="20"/>
          <w:szCs w:val="20"/>
        </w:rPr>
        <w:t>of the Comprehensive Nuclear</w:t>
      </w:r>
      <w:r>
        <w:rPr>
          <w:rFonts w:ascii="KJPPBB+TimesNewRomanPSMT" w:hAnsi="KJPPBB+TimesNewRomanPSMT" w:cs="KJPPBB+TimesNewRomanPSMT"/>
          <w:sz w:val="20"/>
          <w:szCs w:val="20"/>
        </w:rPr>
        <w:t>-</w:t>
      </w:r>
      <w:r>
        <w:rPr>
          <w:sz w:val="20"/>
          <w:szCs w:val="20"/>
        </w:rPr>
        <w:t>Test</w:t>
      </w:r>
      <w:r>
        <w:rPr>
          <w:rFonts w:ascii="KJPPBB+TimesNewRomanPSMT" w:hAnsi="KJPPBB+TimesNewRomanPSMT" w:cs="KJPPBB+TimesNewRomanPSMT"/>
          <w:sz w:val="20"/>
          <w:szCs w:val="20"/>
        </w:rPr>
        <w:t>-</w:t>
      </w:r>
      <w:r>
        <w:rPr>
          <w:sz w:val="20"/>
          <w:szCs w:val="20"/>
        </w:rPr>
        <w:t>Ban Treaty as a core element of the nuclear disarmament and non</w:t>
      </w:r>
      <w:r>
        <w:rPr>
          <w:rFonts w:ascii="KJPPBB+TimesNewRomanPSMT" w:hAnsi="KJPPBB+TimesNewRomanPSMT" w:cs="KJPPBB+TimesNewRomanPSMT"/>
          <w:sz w:val="20"/>
          <w:szCs w:val="20"/>
        </w:rPr>
        <w:t>-</w:t>
      </w:r>
      <w:r>
        <w:rPr>
          <w:sz w:val="20"/>
          <w:szCs w:val="20"/>
        </w:rPr>
        <w:t>proliferation regime, and the contribution of the treaties establishing nuclear</w:t>
      </w:r>
      <w:r>
        <w:rPr>
          <w:rFonts w:ascii="KJPPBB+TimesNewRomanPSMT" w:hAnsi="KJPPBB+TimesNewRomanPSMT" w:cs="KJPPBB+TimesNewRomanPSMT"/>
          <w:sz w:val="20"/>
          <w:szCs w:val="20"/>
        </w:rPr>
        <w:t>-</w:t>
      </w:r>
      <w:r>
        <w:rPr>
          <w:sz w:val="20"/>
          <w:szCs w:val="20"/>
        </w:rPr>
        <w:t>weapon</w:t>
      </w:r>
      <w:r>
        <w:rPr>
          <w:rFonts w:ascii="KJPPBB+TimesNewRomanPSMT" w:hAnsi="KJPPBB+TimesNewRomanPSMT" w:cs="KJPPBB+TimesNewRomanPSMT"/>
          <w:sz w:val="20"/>
          <w:szCs w:val="20"/>
        </w:rPr>
        <w:t>-</w:t>
      </w:r>
      <w:r>
        <w:rPr>
          <w:sz w:val="20"/>
          <w:szCs w:val="20"/>
        </w:rPr>
        <w:t>free zones toward strengthening the nuclear non</w:t>
      </w:r>
      <w:r>
        <w:rPr>
          <w:rFonts w:ascii="KJPPBB+TimesNewRomanPSMT" w:hAnsi="KJPPBB+TimesNewRomanPSMT" w:cs="KJPPBB+TimesNewRomanPSMT"/>
          <w:sz w:val="20"/>
          <w:szCs w:val="20"/>
        </w:rPr>
        <w:softHyphen/>
      </w:r>
      <w:r>
        <w:rPr>
          <w:sz w:val="20"/>
          <w:szCs w:val="20"/>
        </w:rPr>
        <w:t xml:space="preserve">proliferation regime and to realizing the objective of nuclear disarmament, </w:t>
      </w:r>
    </w:p>
    <w:p w:rsidR="00815E46" w:rsidRDefault="00815E46" w:rsidP="00031FED">
      <w:pPr>
        <w:pStyle w:val="CM16"/>
        <w:spacing w:after="240" w:line="231" w:lineRule="atLeast"/>
        <w:ind w:right="227" w:firstLine="345"/>
        <w:rPr>
          <w:sz w:val="20"/>
          <w:szCs w:val="20"/>
        </w:rPr>
      </w:pPr>
      <w:r>
        <w:rPr>
          <w:i/>
          <w:iCs/>
          <w:sz w:val="20"/>
          <w:szCs w:val="20"/>
        </w:rPr>
        <w:t xml:space="preserve">Stressing </w:t>
      </w:r>
      <w:r>
        <w:rPr>
          <w:sz w:val="20"/>
          <w:szCs w:val="20"/>
        </w:rPr>
        <w:t>the role of public conscience in the furthering of the principles of humanity as evidenced by the call for the total elimination of nuclear weapons and recognizing the efforts to that end undertaken by the United Nations, the International Committee of the Red Cross, numerous non</w:t>
      </w:r>
      <w:r>
        <w:rPr>
          <w:rFonts w:ascii="KJPPBB+TimesNewRomanPSMT" w:hAnsi="KJPPBB+TimesNewRomanPSMT" w:cs="KJPPBB+TimesNewRomanPSMT"/>
          <w:sz w:val="20"/>
          <w:szCs w:val="20"/>
        </w:rPr>
        <w:t>-</w:t>
      </w:r>
      <w:r>
        <w:rPr>
          <w:sz w:val="20"/>
          <w:szCs w:val="20"/>
        </w:rPr>
        <w:t xml:space="preserve">governmental organizations and the Hibakusha, </w:t>
      </w:r>
    </w:p>
    <w:p w:rsidR="00E41900" w:rsidRPr="00815E46" w:rsidRDefault="00E41900" w:rsidP="00815E46">
      <w:pPr>
        <w:keepNext/>
        <w:widowControl w:val="0"/>
        <w:pBdr>
          <w:bottom w:val="single" w:sz="6" w:space="1" w:color="auto"/>
        </w:pBdr>
        <w:rPr>
          <w:rFonts w:ascii="Times New Roman" w:hAnsi="Times New Roman" w:cs="Times New Roman"/>
          <w:sz w:val="28"/>
          <w:lang w:val="en-GB"/>
        </w:rPr>
      </w:pPr>
    </w:p>
    <w:p w:rsidR="00E41900" w:rsidRPr="00922FFB" w:rsidRDefault="00E41900" w:rsidP="00DC49D2">
      <w:pPr>
        <w:widowControl w:val="0"/>
        <w:rPr>
          <w:rFonts w:ascii="Times New Roman" w:hAnsi="Times New Roman" w:cs="Times New Roman"/>
          <w:sz w:val="28"/>
        </w:rPr>
      </w:pPr>
    </w:p>
    <w:p w:rsidR="00EE31D2" w:rsidRDefault="00EE31D2" w:rsidP="00DC49D2">
      <w:pPr>
        <w:widowControl w:val="0"/>
        <w:rPr>
          <w:rFonts w:ascii="Times New Roman" w:hAnsi="Times New Roman" w:cs="Times New Roman"/>
          <w:b/>
          <w:sz w:val="28"/>
          <w:highlight w:val="yellow"/>
        </w:rPr>
      </w:pPr>
    </w:p>
    <w:p w:rsidR="00EE31D2" w:rsidRDefault="00EE31D2" w:rsidP="00DC49D2">
      <w:pPr>
        <w:widowControl w:val="0"/>
        <w:rPr>
          <w:rFonts w:ascii="Times New Roman" w:hAnsi="Times New Roman" w:cs="Times New Roman"/>
          <w:b/>
          <w:sz w:val="28"/>
          <w:highlight w:val="yellow"/>
        </w:rPr>
      </w:pPr>
    </w:p>
    <w:p w:rsidR="00EE31D2" w:rsidRDefault="00EE31D2" w:rsidP="00DC49D2">
      <w:pPr>
        <w:widowControl w:val="0"/>
        <w:rPr>
          <w:rFonts w:ascii="Times New Roman" w:hAnsi="Times New Roman" w:cs="Times New Roman"/>
          <w:b/>
          <w:sz w:val="28"/>
          <w:highlight w:val="yellow"/>
        </w:rPr>
      </w:pPr>
    </w:p>
    <w:p w:rsidR="0098023E" w:rsidRPr="00922FFB" w:rsidRDefault="0098023E" w:rsidP="00DC49D2">
      <w:pPr>
        <w:widowControl w:val="0"/>
        <w:rPr>
          <w:rFonts w:ascii="Times New Roman" w:hAnsi="Times New Roman" w:cs="Times New Roman"/>
          <w:b/>
          <w:sz w:val="28"/>
        </w:rPr>
      </w:pPr>
      <w:r w:rsidRPr="00922FFB">
        <w:rPr>
          <w:rFonts w:ascii="Times New Roman" w:hAnsi="Times New Roman" w:cs="Times New Roman"/>
          <w:b/>
          <w:sz w:val="28"/>
          <w:highlight w:val="yellow"/>
        </w:rPr>
        <w:t>NETHERLANDS</w:t>
      </w:r>
    </w:p>
    <w:p w:rsidR="0098023E" w:rsidRPr="00922FFB" w:rsidRDefault="0098023E" w:rsidP="00DC49D2">
      <w:pPr>
        <w:widowControl w:val="0"/>
        <w:rPr>
          <w:rFonts w:ascii="Times New Roman" w:hAnsi="Times New Roman" w:cs="Times New Roman"/>
        </w:rPr>
      </w:pPr>
    </w:p>
    <w:p w:rsidR="0098023E" w:rsidRPr="00922FFB" w:rsidRDefault="0098023E" w:rsidP="00DC49D2">
      <w:pPr>
        <w:widowControl w:val="0"/>
        <w:rPr>
          <w:rFonts w:ascii="Times New Roman" w:hAnsi="Times New Roman" w:cs="Times New Roman"/>
        </w:rPr>
      </w:pPr>
      <w:r w:rsidRPr="00922FFB">
        <w:rPr>
          <w:rFonts w:ascii="Times New Roman" w:hAnsi="Times New Roman" w:cs="Times New Roman"/>
        </w:rPr>
        <w:t>§   PP1 – in second line, replace ‘any’ with ’the’ and in third line, remove ‘under any circumstances’</w:t>
      </w:r>
      <w:r w:rsidRPr="00922FFB">
        <w:rPr>
          <w:rFonts w:ascii="Times New Roman" w:hAnsi="Times New Roman" w:cs="Times New Roman"/>
        </w:rPr>
        <w:br/>
      </w:r>
      <w:r w:rsidRPr="00922FFB">
        <w:rPr>
          <w:rFonts w:ascii="Times New Roman" w:hAnsi="Times New Roman" w:cs="Times New Roman"/>
        </w:rPr>
        <w:br/>
        <w:t>§   PP2 – include a clear reference to the NPT preambule, refer to the importance of security aspects of nuclear disarmament</w:t>
      </w:r>
      <w:r w:rsidRPr="00922FFB">
        <w:rPr>
          <w:rFonts w:ascii="Times New Roman" w:hAnsi="Times New Roman" w:cs="Times New Roman"/>
        </w:rPr>
        <w:br/>
      </w:r>
      <w:r w:rsidRPr="00922FFB">
        <w:rPr>
          <w:rFonts w:ascii="Times New Roman" w:hAnsi="Times New Roman" w:cs="Times New Roman"/>
        </w:rPr>
        <w:br/>
        <w:t>§   PP5– bring in line with relevant international law provisions, 1996 ICJ opinion</w:t>
      </w:r>
      <w:r w:rsidRPr="00922FFB">
        <w:rPr>
          <w:rFonts w:ascii="Times New Roman" w:hAnsi="Times New Roman" w:cs="Times New Roman"/>
        </w:rPr>
        <w:br/>
      </w:r>
      <w:r w:rsidRPr="00922FFB">
        <w:rPr>
          <w:rFonts w:ascii="Times New Roman" w:hAnsi="Times New Roman" w:cs="Times New Roman"/>
        </w:rPr>
        <w:br/>
        <w:t>§   PP8 – (here and throughout the text) clarify how the prohibition contributes towards comprehensive nuclear disarmament’  </w:t>
      </w:r>
      <w:r w:rsidRPr="00922FFB">
        <w:rPr>
          <w:rFonts w:ascii="Times New Roman" w:hAnsi="Times New Roman" w:cs="Times New Roman"/>
        </w:rPr>
        <w:br/>
      </w:r>
      <w:r w:rsidRPr="00922FFB">
        <w:rPr>
          <w:rFonts w:ascii="Times New Roman" w:hAnsi="Times New Roman" w:cs="Times New Roman"/>
        </w:rPr>
        <w:br/>
        <w:t>§   PP11 and 12 – include cross-references to the NPT</w:t>
      </w:r>
      <w:r w:rsidRPr="00922FFB">
        <w:rPr>
          <w:rFonts w:ascii="Times New Roman" w:hAnsi="Times New Roman" w:cs="Times New Roman"/>
        </w:rPr>
        <w:br/>
      </w:r>
      <w:r w:rsidRPr="00922FFB">
        <w:rPr>
          <w:rFonts w:ascii="Times New Roman" w:hAnsi="Times New Roman" w:cs="Times New Roman"/>
        </w:rPr>
        <w:br/>
        <w:t>§   PP14 – include the word “States’ between ‘undertaken by’ and ‘the United Nations’. </w:t>
      </w:r>
    </w:p>
    <w:p w:rsidR="0098023E" w:rsidRPr="00922FFB" w:rsidRDefault="0098023E" w:rsidP="00DC49D2">
      <w:pPr>
        <w:widowControl w:val="0"/>
        <w:pBdr>
          <w:bottom w:val="single" w:sz="6" w:space="1" w:color="auto"/>
        </w:pBdr>
        <w:rPr>
          <w:rFonts w:ascii="Times New Roman" w:hAnsi="Times New Roman" w:cs="Times New Roman"/>
        </w:rPr>
      </w:pPr>
    </w:p>
    <w:p w:rsidR="0098023E" w:rsidRPr="00922FFB" w:rsidRDefault="0098023E"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b/>
          <w:sz w:val="28"/>
        </w:rPr>
      </w:pPr>
      <w:r w:rsidRPr="00922FFB">
        <w:rPr>
          <w:rFonts w:ascii="Times New Roman" w:hAnsi="Times New Roman" w:cs="Times New Roman"/>
          <w:b/>
          <w:sz w:val="28"/>
          <w:highlight w:val="yellow"/>
        </w:rPr>
        <w:t>NEW ZEALAND</w:t>
      </w:r>
    </w:p>
    <w:p w:rsidR="00D21B24" w:rsidRPr="00922FFB" w:rsidRDefault="00D21B24"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We proposed a new PP as the entry point to (first PP in) the IL/IHL cluster of the Preamble which would read: “</w:t>
      </w:r>
      <w:r w:rsidRPr="00922FFB">
        <w:rPr>
          <w:rFonts w:ascii="Times New Roman" w:hAnsi="Times New Roman" w:cs="Times New Roman"/>
          <w:i/>
          <w:iCs/>
        </w:rPr>
        <w:t>Reaffirming </w:t>
      </w:r>
      <w:r w:rsidRPr="00922FFB">
        <w:rPr>
          <w:rFonts w:ascii="Times New Roman" w:hAnsi="Times New Roman" w:cs="Times New Roman"/>
        </w:rPr>
        <w:t>the obligation on all states at all times to comply with international law, including international humanitarian law,”.</w:t>
      </w:r>
    </w:p>
    <w:p w:rsidR="00D21B24" w:rsidRPr="00922FFB" w:rsidRDefault="00D21B24"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This would be followed by a further new PP, to read: “</w:t>
      </w:r>
      <w:r w:rsidRPr="00922FFB">
        <w:rPr>
          <w:rFonts w:ascii="Times New Roman" w:hAnsi="Times New Roman" w:cs="Times New Roman"/>
          <w:i/>
          <w:iCs/>
        </w:rPr>
        <w:t>Aware</w:t>
      </w:r>
      <w:r w:rsidRPr="00922FFB">
        <w:rPr>
          <w:rFonts w:ascii="Times New Roman" w:hAnsi="Times New Roman" w:cs="Times New Roman"/>
        </w:rPr>
        <w:t> that the right of the</w:t>
      </w:r>
      <w:r w:rsidRPr="00922FFB">
        <w:rPr>
          <w:rFonts w:ascii="Times New Roman" w:hAnsi="Times New Roman" w:cs="Times New Roman"/>
          <w:b/>
          <w:bCs/>
        </w:rPr>
        <w:t> </w:t>
      </w:r>
      <w:r w:rsidRPr="00922FFB">
        <w:rPr>
          <w:rFonts w:ascii="Times New Roman" w:hAnsi="Times New Roman" w:cs="Times New Roman"/>
        </w:rPr>
        <w:t>parties to an armed conflict to choose methods and means of warfare is not unlimited,”.</w:t>
      </w: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We then proposed an expansion and redraft of PP4 as follows: “</w:t>
      </w:r>
      <w:r w:rsidRPr="00922FFB">
        <w:rPr>
          <w:rFonts w:ascii="Times New Roman" w:hAnsi="Times New Roman" w:cs="Times New Roman"/>
          <w:i/>
          <w:iCs/>
        </w:rPr>
        <w:t>Basing themselves</w:t>
      </w:r>
      <w:r w:rsidRPr="00922FFB">
        <w:rPr>
          <w:rFonts w:ascii="Times New Roman" w:hAnsi="Times New Roman" w:cs="Times New Roman"/>
        </w:rPr>
        <w:t> on the principles and rules of international humanitarian law,</w:t>
      </w:r>
      <w:r w:rsidRPr="00922FFB">
        <w:rPr>
          <w:rFonts w:ascii="Times New Roman" w:hAnsi="Times New Roman" w:cs="Times New Roman"/>
          <w:b/>
          <w:bCs/>
        </w:rPr>
        <w:t> </w:t>
      </w:r>
      <w:r w:rsidRPr="00922FFB">
        <w:rPr>
          <w:rFonts w:ascii="Times New Roman" w:hAnsi="Times New Roman" w:cs="Times New Roman"/>
        </w:rPr>
        <w:t>including the rules of distinction and precaution, the prohibition of indiscriminate attacks, the rule on proportionality in attack, the prohibition on the use of weapons of a nature to cause superfluous injury or unnecessary suffering and the rules on the protection of the natural environment,”. </w:t>
      </w:r>
    </w:p>
    <w:p w:rsidR="00D21B24" w:rsidRPr="00922FFB" w:rsidRDefault="00D21B24"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We also proposed a redraft of current PP6 as follows: “</w:t>
      </w:r>
      <w:r w:rsidRPr="00922FFB">
        <w:rPr>
          <w:rFonts w:ascii="Times New Roman" w:hAnsi="Times New Roman" w:cs="Times New Roman"/>
          <w:i/>
          <w:iCs/>
        </w:rPr>
        <w:t>Stressing</w:t>
      </w:r>
      <w:r w:rsidRPr="00922FFB">
        <w:rPr>
          <w:rFonts w:ascii="Times New Roman" w:hAnsi="Times New Roman" w:cs="Times New Roman"/>
        </w:rPr>
        <w:t> that any use of nuclear weapons would be abhorrent to the principles of humanity and the dictates of public conscience,”.</w:t>
      </w:r>
    </w:p>
    <w:p w:rsidR="00D21B24" w:rsidRPr="00922FFB" w:rsidRDefault="00D21B24"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New Zealand would like to suggest a merger of the current PP8 and 9 to read: “</w:t>
      </w:r>
      <w:r w:rsidRPr="00922FFB">
        <w:rPr>
          <w:rFonts w:ascii="Times New Roman" w:hAnsi="Times New Roman" w:cs="Times New Roman"/>
          <w:i/>
          <w:iCs/>
        </w:rPr>
        <w:t>Bearing in mind</w:t>
      </w:r>
      <w:r w:rsidRPr="00922FFB">
        <w:rPr>
          <w:rFonts w:ascii="Times New Roman" w:hAnsi="Times New Roman" w:cs="Times New Roman"/>
        </w:rPr>
        <w:t> that the legally-binding prohibition of nuclear weapons would be an important contribution towards comprehensive nuclear disarmament and the total elimination of nuclear weapons,”.</w:t>
      </w:r>
    </w:p>
    <w:p w:rsidR="00D21B24" w:rsidRPr="00922FFB" w:rsidRDefault="00D21B24"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Our proposed language for PP12 is: “</w:t>
      </w:r>
      <w:r w:rsidRPr="00922FFB">
        <w:rPr>
          <w:rFonts w:ascii="Times New Roman" w:hAnsi="Times New Roman" w:cs="Times New Roman"/>
          <w:i/>
          <w:iCs/>
        </w:rPr>
        <w:t>Recalling </w:t>
      </w:r>
      <w:r w:rsidRPr="00922FFB">
        <w:rPr>
          <w:rFonts w:ascii="Times New Roman" w:hAnsi="Times New Roman" w:cs="Times New Roman"/>
        </w:rPr>
        <w:t>the unanimous conclusion of the International Court of Justice in its Advisory Opinion of 12 July 1996 that there exists an obligation to pursue in good faith and bring to a conclusion negotiations leading to nuclear disarmament in all its aspects under strict and effective international control,”.</w:t>
      </w:r>
    </w:p>
    <w:p w:rsidR="00D21B24" w:rsidRPr="00922FFB" w:rsidRDefault="00D21B24" w:rsidP="00DC49D2">
      <w:pPr>
        <w:widowControl w:val="0"/>
        <w:rPr>
          <w:rFonts w:ascii="Times New Roman" w:hAnsi="Times New Roman" w:cs="Times New Roman"/>
        </w:rPr>
      </w:pPr>
    </w:p>
    <w:p w:rsidR="00D21B24" w:rsidRPr="00922FFB" w:rsidRDefault="00D21B24" w:rsidP="00DC49D2">
      <w:pPr>
        <w:widowControl w:val="0"/>
        <w:rPr>
          <w:rFonts w:ascii="Times New Roman" w:hAnsi="Times New Roman" w:cs="Times New Roman"/>
        </w:rPr>
      </w:pPr>
      <w:r w:rsidRPr="00922FFB">
        <w:rPr>
          <w:rFonts w:ascii="Times New Roman" w:hAnsi="Times New Roman" w:cs="Times New Roman"/>
        </w:rPr>
        <w:t>Our proposed amendment to simplify PP13 (if it is indeed decided to retain all three elements within a single paragraph) is that it read: “</w:t>
      </w:r>
      <w:r w:rsidRPr="00922FFB">
        <w:rPr>
          <w:rFonts w:ascii="Times New Roman" w:hAnsi="Times New Roman" w:cs="Times New Roman"/>
          <w:i/>
          <w:iCs/>
        </w:rPr>
        <w:t>Cognisant of </w:t>
      </w:r>
      <w:r w:rsidRPr="00922FFB">
        <w:rPr>
          <w:rFonts w:ascii="Times New Roman" w:hAnsi="Times New Roman" w:cs="Times New Roman"/>
        </w:rPr>
        <w:t>the crucial importance of the Treaty on the Non-Proliferation of Nuclear Weapons as the cornerstone of international nuclear non-proliferation and disarmament, and of the significant contributions to nuclear non-proliferation and disarmament which have been made by the Comprehensive Nuclear-Test-Ban Treaty and its verification regime as well as by the treaties which have established nuclear-weapon-free zones,”.</w:t>
      </w:r>
    </w:p>
    <w:p w:rsidR="0098023E" w:rsidRPr="00922FFB" w:rsidRDefault="0098023E" w:rsidP="00DC49D2">
      <w:pPr>
        <w:widowControl w:val="0"/>
        <w:pBdr>
          <w:bottom w:val="single" w:sz="6" w:space="1" w:color="auto"/>
        </w:pBdr>
        <w:rPr>
          <w:rFonts w:ascii="Times New Roman" w:hAnsi="Times New Roman" w:cs="Times New Roman"/>
        </w:rPr>
      </w:pPr>
    </w:p>
    <w:p w:rsidR="00D21B24" w:rsidRPr="00922FFB" w:rsidRDefault="00D21B24" w:rsidP="00DC49D2">
      <w:pPr>
        <w:widowControl w:val="0"/>
        <w:rPr>
          <w:rFonts w:ascii="Times New Roman" w:hAnsi="Times New Roman" w:cs="Times New Roman"/>
        </w:rPr>
      </w:pPr>
    </w:p>
    <w:p w:rsidR="00A525F7" w:rsidRPr="00922FFB" w:rsidRDefault="00A525F7" w:rsidP="00DC49D2">
      <w:pPr>
        <w:pStyle w:val="s7"/>
        <w:widowControl w:val="0"/>
        <w:spacing w:before="0" w:beforeAutospacing="0" w:after="0" w:afterAutospacing="0" w:line="360" w:lineRule="auto"/>
        <w:jc w:val="both"/>
        <w:rPr>
          <w:b/>
          <w:sz w:val="28"/>
          <w:szCs w:val="28"/>
        </w:rPr>
      </w:pPr>
      <w:r w:rsidRPr="00922FFB">
        <w:rPr>
          <w:b/>
          <w:sz w:val="28"/>
          <w:szCs w:val="28"/>
          <w:highlight w:val="yellow"/>
        </w:rPr>
        <w:t>NIGERIA</w:t>
      </w:r>
    </w:p>
    <w:p w:rsidR="00A525F7" w:rsidRPr="00922FFB" w:rsidRDefault="00A525F7" w:rsidP="00DC49D2">
      <w:pPr>
        <w:widowControl w:val="0"/>
        <w:rPr>
          <w:rFonts w:ascii="Times New Roman" w:hAnsi="Times New Roman" w:cs="Times New Roman"/>
        </w:rPr>
      </w:pPr>
      <w:r w:rsidRPr="00922FFB">
        <w:rPr>
          <w:rFonts w:ascii="Times New Roman" w:hAnsi="Times New Roman" w:cs="Times New Roman"/>
        </w:rPr>
        <w:t>Nigeria proposed the addition of a new paragraph to reflect the significance of the First</w:t>
      </w:r>
    </w:p>
    <w:p w:rsidR="00A525F7" w:rsidRPr="00922FFB" w:rsidRDefault="00A525F7" w:rsidP="00DC49D2">
      <w:pPr>
        <w:widowControl w:val="0"/>
        <w:rPr>
          <w:rFonts w:ascii="Times New Roman" w:hAnsi="Times New Roman" w:cs="Times New Roman"/>
        </w:rPr>
      </w:pPr>
      <w:r w:rsidRPr="00922FFB">
        <w:rPr>
          <w:rFonts w:ascii="Times New Roman" w:hAnsi="Times New Roman" w:cs="Times New Roman"/>
        </w:rPr>
        <w:t>UN General Assembly resolution in the early part of the preamble to read:</w:t>
      </w:r>
    </w:p>
    <w:p w:rsidR="00A525F7" w:rsidRPr="00922FFB" w:rsidRDefault="00A525F7" w:rsidP="00DC49D2">
      <w:pPr>
        <w:widowControl w:val="0"/>
        <w:rPr>
          <w:rFonts w:ascii="Times New Roman" w:hAnsi="Times New Roman" w:cs="Times New Roman"/>
        </w:rPr>
      </w:pPr>
    </w:p>
    <w:p w:rsidR="00A525F7" w:rsidRPr="00922FFB" w:rsidRDefault="00A525F7" w:rsidP="00DC49D2">
      <w:pPr>
        <w:widowControl w:val="0"/>
        <w:rPr>
          <w:rFonts w:ascii="Times New Roman" w:hAnsi="Times New Roman" w:cs="Times New Roman"/>
        </w:rPr>
      </w:pPr>
      <w:r w:rsidRPr="00922FFB">
        <w:rPr>
          <w:rFonts w:ascii="Times New Roman" w:hAnsi="Times New Roman" w:cs="Times New Roman"/>
        </w:rPr>
        <w:t>"Recalling that concern about humanitarian consequences of nuclear weapons has been reflected in numerous United Nations resolutions, including the first resolution adopted by the General Assembly on 24 January 1946"</w:t>
      </w:r>
    </w:p>
    <w:p w:rsidR="00A525F7" w:rsidRPr="00922FFB" w:rsidRDefault="00A525F7" w:rsidP="00DC49D2">
      <w:pPr>
        <w:widowControl w:val="0"/>
        <w:rPr>
          <w:rFonts w:ascii="Times New Roman" w:hAnsi="Times New Roman" w:cs="Times New Roman"/>
        </w:rPr>
      </w:pPr>
    </w:p>
    <w:p w:rsidR="00A525F7" w:rsidRPr="00922FFB" w:rsidRDefault="00A525F7" w:rsidP="00DC49D2">
      <w:pPr>
        <w:widowControl w:val="0"/>
        <w:rPr>
          <w:rFonts w:ascii="Times New Roman" w:hAnsi="Times New Roman" w:cs="Times New Roman"/>
        </w:rPr>
      </w:pPr>
      <w:r w:rsidRPr="00922FFB">
        <w:rPr>
          <w:rFonts w:ascii="Times New Roman" w:hAnsi="Times New Roman" w:cs="Times New Roman"/>
        </w:rPr>
        <w:t>While my delegation remains flexible on its placement; it is, however, believed that such a language should not be far from the beginning of the preamble to the Treaty.</w:t>
      </w:r>
    </w:p>
    <w:p w:rsidR="00A525F7" w:rsidRPr="00922FFB" w:rsidRDefault="00A525F7" w:rsidP="00DC49D2">
      <w:pPr>
        <w:widowControl w:val="0"/>
        <w:rPr>
          <w:rFonts w:ascii="Times New Roman" w:hAnsi="Times New Roman" w:cs="Times New Roman"/>
        </w:rPr>
      </w:pPr>
    </w:p>
    <w:p w:rsidR="00A525F7" w:rsidRPr="00922FFB" w:rsidRDefault="00A525F7" w:rsidP="00DC49D2">
      <w:pPr>
        <w:widowControl w:val="0"/>
        <w:rPr>
          <w:rFonts w:ascii="Times New Roman" w:hAnsi="Times New Roman" w:cs="Times New Roman"/>
        </w:rPr>
      </w:pPr>
      <w:r w:rsidRPr="00922FFB">
        <w:rPr>
          <w:rFonts w:ascii="Times New Roman" w:hAnsi="Times New Roman" w:cs="Times New Roman"/>
        </w:rPr>
        <w:t>Secondly, on paragraph 14, Nigeria proposed to delete the following words, in the first line:</w:t>
      </w:r>
    </w:p>
    <w:p w:rsidR="00A525F7" w:rsidRPr="00922FFB" w:rsidRDefault="00A525F7" w:rsidP="00DC49D2">
      <w:pPr>
        <w:widowControl w:val="0"/>
        <w:rPr>
          <w:rFonts w:ascii="Times New Roman" w:hAnsi="Times New Roman" w:cs="Times New Roman"/>
        </w:rPr>
      </w:pPr>
      <w:r w:rsidRPr="00922FFB">
        <w:rPr>
          <w:rFonts w:ascii="Times New Roman" w:hAnsi="Times New Roman" w:cs="Times New Roman"/>
        </w:rPr>
        <w:t>"...in the furthering of the principles of humanity..." and replace with "...and the need to ensure human survival...".</w:t>
      </w:r>
    </w:p>
    <w:p w:rsidR="00A525F7" w:rsidRPr="00922FFB" w:rsidRDefault="00A525F7" w:rsidP="00DC49D2">
      <w:pPr>
        <w:widowControl w:val="0"/>
        <w:rPr>
          <w:rFonts w:ascii="Times New Roman" w:hAnsi="Times New Roman" w:cs="Times New Roman"/>
        </w:rPr>
      </w:pPr>
    </w:p>
    <w:p w:rsidR="00A525F7" w:rsidRPr="00922FFB" w:rsidRDefault="00A525F7" w:rsidP="00DC49D2">
      <w:pPr>
        <w:widowControl w:val="0"/>
        <w:pBdr>
          <w:bottom w:val="single" w:sz="6" w:space="1" w:color="auto"/>
        </w:pBdr>
        <w:rPr>
          <w:rFonts w:ascii="Times New Roman" w:hAnsi="Times New Roman" w:cs="Times New Roman"/>
        </w:rPr>
      </w:pPr>
      <w:r w:rsidRPr="00922FFB">
        <w:rPr>
          <w:rFonts w:ascii="Times New Roman" w:hAnsi="Times New Roman" w:cs="Times New Roman"/>
        </w:rPr>
        <w:t>The above is without prejudice to other additions as read out by Cuba. The paragraph could the read as follows: "Stressing the role of public conscience and the need to ensure human survival as evidenced by the call for the total elimination of nuclear weapons and recognizing the efforts to that end undertaken, among others, by the United Nations..." </w:t>
      </w:r>
    </w:p>
    <w:p w:rsidR="00A525F7" w:rsidRPr="00922FFB" w:rsidRDefault="00A525F7" w:rsidP="00DC49D2">
      <w:pPr>
        <w:widowControl w:val="0"/>
        <w:rPr>
          <w:rFonts w:ascii="Times New Roman" w:hAnsi="Times New Roman" w:cs="Times New Roman"/>
        </w:rPr>
      </w:pPr>
    </w:p>
    <w:p w:rsidR="002D7A95" w:rsidRPr="00922FFB" w:rsidRDefault="002D7A95" w:rsidP="00DC49D2">
      <w:pPr>
        <w:widowControl w:val="0"/>
        <w:rPr>
          <w:rFonts w:ascii="Times New Roman" w:hAnsi="Times New Roman" w:cs="Times New Roman"/>
          <w:b/>
          <w:sz w:val="28"/>
          <w:lang w:val="en-GB"/>
        </w:rPr>
      </w:pPr>
      <w:r w:rsidRPr="00922FFB">
        <w:rPr>
          <w:rFonts w:ascii="Times New Roman" w:hAnsi="Times New Roman" w:cs="Times New Roman"/>
          <w:b/>
          <w:sz w:val="28"/>
          <w:highlight w:val="yellow"/>
          <w:lang w:val="en-GB"/>
        </w:rPr>
        <w:t>PHILIPPINES</w:t>
      </w:r>
    </w:p>
    <w:p w:rsidR="002D7A95" w:rsidRPr="00922FFB" w:rsidRDefault="002D7A95" w:rsidP="00DC49D2">
      <w:pPr>
        <w:pStyle w:val="NormalWeb"/>
        <w:widowControl w:val="0"/>
        <w:spacing w:before="0" w:beforeAutospacing="0" w:after="0" w:afterAutospacing="0" w:line="324" w:lineRule="atLeast"/>
        <w:rPr>
          <w:sz w:val="28"/>
          <w:szCs w:val="28"/>
        </w:rPr>
      </w:pPr>
    </w:p>
    <w:p w:rsidR="002D7A95" w:rsidRPr="00922FFB" w:rsidRDefault="002D7A95" w:rsidP="00DC49D2">
      <w:pPr>
        <w:pStyle w:val="NormalWeb"/>
        <w:widowControl w:val="0"/>
        <w:spacing w:before="0" w:beforeAutospacing="0" w:after="0" w:afterAutospacing="0" w:line="324" w:lineRule="atLeast"/>
        <w:rPr>
          <w:b/>
          <w:u w:val="single"/>
        </w:rPr>
      </w:pPr>
      <w:r w:rsidRPr="00922FFB">
        <w:rPr>
          <w:b/>
          <w:u w:val="single"/>
        </w:rPr>
        <w:t>Proposed language for PP 13</w:t>
      </w:r>
    </w:p>
    <w:p w:rsidR="002D7A95" w:rsidRPr="00922FFB" w:rsidRDefault="002D7A95" w:rsidP="00813FD9">
      <w:pPr>
        <w:pStyle w:val="s9"/>
        <w:widowControl w:val="0"/>
        <w:spacing w:before="0" w:beforeAutospacing="0" w:after="0" w:afterAutospacing="0"/>
        <w:rPr>
          <w:rStyle w:val="bumpedfont15"/>
        </w:rPr>
      </w:pPr>
    </w:p>
    <w:p w:rsidR="002D7A95" w:rsidRPr="00922FFB" w:rsidRDefault="002D7A95" w:rsidP="00813FD9">
      <w:pPr>
        <w:pStyle w:val="s9"/>
        <w:widowControl w:val="0"/>
        <w:spacing w:before="0" w:beforeAutospacing="0" w:after="0" w:afterAutospacing="0"/>
      </w:pPr>
      <w:r w:rsidRPr="00922FFB">
        <w:rPr>
          <w:rStyle w:val="bumpedfont15"/>
        </w:rPr>
        <w:t xml:space="preserve">1. PH would like to see a reference to States' inalienable right to the peaceful uses of nuclear </w:t>
      </w:r>
      <w:r w:rsidRPr="00922FFB">
        <w:rPr>
          <w:rStyle w:val="bumpedfont15"/>
        </w:rPr>
        <w:lastRenderedPageBreak/>
        <w:t>energy, in particular for their economic development and social progress;</w:t>
      </w:r>
    </w:p>
    <w:p w:rsidR="002D7A95" w:rsidRPr="00922FFB" w:rsidRDefault="002D7A95" w:rsidP="00813FD9">
      <w:pPr>
        <w:pStyle w:val="s10"/>
        <w:widowControl w:val="0"/>
        <w:spacing w:before="0" w:beforeAutospacing="0" w:after="0" w:afterAutospacing="0"/>
      </w:pPr>
      <w:r w:rsidRPr="00922FFB">
        <w:t> </w:t>
      </w:r>
    </w:p>
    <w:p w:rsidR="002D7A95" w:rsidRPr="00922FFB" w:rsidRDefault="002D7A95" w:rsidP="00813FD9">
      <w:pPr>
        <w:pStyle w:val="s9"/>
        <w:widowControl w:val="0"/>
        <w:spacing w:before="0" w:beforeAutospacing="0" w:after="0" w:afterAutospacing="0"/>
      </w:pPr>
      <w:r w:rsidRPr="00922FFB">
        <w:rPr>
          <w:rStyle w:val="bumpedfont15"/>
        </w:rPr>
        <w:t>2. This principle is a fundamental principle enshrined by the Bangkok Treaty as well as the NPT itself, and for this purpose, PH believes it should be reiterated in the treaty. </w:t>
      </w:r>
    </w:p>
    <w:p w:rsidR="002D7A95" w:rsidRPr="00922FFB" w:rsidRDefault="002D7A95" w:rsidP="00813FD9">
      <w:pPr>
        <w:pStyle w:val="s10"/>
        <w:widowControl w:val="0"/>
        <w:spacing w:before="0" w:beforeAutospacing="0" w:after="0" w:afterAutospacing="0"/>
      </w:pPr>
    </w:p>
    <w:p w:rsidR="002D7A95" w:rsidRPr="00922FFB" w:rsidRDefault="002D7A95" w:rsidP="00813FD9">
      <w:pPr>
        <w:pStyle w:val="s10"/>
        <w:widowControl w:val="0"/>
        <w:spacing w:before="0" w:beforeAutospacing="0" w:after="0" w:afterAutospacing="0"/>
      </w:pPr>
      <w:r w:rsidRPr="00922FFB">
        <w:rPr>
          <w:rStyle w:val="bumpedfont15"/>
        </w:rPr>
        <w:t>3. Towards this end, PH proposes to reflect this in this PP 13 within the context of the NPT and its three pillars, and suggests to amend PP 13 by adding to the phrase "its three pillars, namely" after the phrase "pursuit of", and adding after "nuclear disarmament" the phrase "nuclear non-proliferation and the peaceful uses of nuclear energy."</w:t>
      </w:r>
      <w:r w:rsidRPr="00922FFB">
        <w:br/>
      </w:r>
    </w:p>
    <w:p w:rsidR="002D7A95" w:rsidRPr="00922FFB" w:rsidRDefault="002D7A95" w:rsidP="00813FD9">
      <w:pPr>
        <w:pStyle w:val="s9"/>
        <w:widowControl w:val="0"/>
        <w:spacing w:before="0" w:beforeAutospacing="0" w:after="0" w:afterAutospacing="0"/>
      </w:pPr>
      <w:r w:rsidRPr="00922FFB">
        <w:rPr>
          <w:rStyle w:val="bumpedfont15"/>
        </w:rPr>
        <w:t>The revised paragraph will now read:</w:t>
      </w:r>
    </w:p>
    <w:p w:rsidR="002D7A95" w:rsidRPr="00922FFB" w:rsidRDefault="002D7A95" w:rsidP="00813FD9">
      <w:pPr>
        <w:pStyle w:val="NormalWeb"/>
        <w:widowControl w:val="0"/>
        <w:spacing w:before="0" w:beforeAutospacing="0" w:after="0" w:afterAutospacing="0"/>
      </w:pPr>
      <w:r w:rsidRPr="00922FFB">
        <w:t> </w:t>
      </w:r>
    </w:p>
    <w:p w:rsidR="002D7A95" w:rsidRPr="00922FFB" w:rsidRDefault="002D7A95" w:rsidP="00813FD9">
      <w:pPr>
        <w:pStyle w:val="s7"/>
        <w:widowControl w:val="0"/>
        <w:pBdr>
          <w:bottom w:val="single" w:sz="6" w:space="1" w:color="auto"/>
        </w:pBdr>
        <w:spacing w:before="0" w:beforeAutospacing="0" w:after="0" w:afterAutospacing="0"/>
        <w:jc w:val="both"/>
      </w:pPr>
      <w:r w:rsidRPr="00922FFB">
        <w:rPr>
          <w:rStyle w:val="bumpedfont15"/>
        </w:rPr>
        <w:t>"Reaffirming the crucial importance of the Treaty on the Non-Proliferation of Nuclear Weapons as the cornerstone of the international nuclear non-proliferation regime and an essential foundation for the pursuit of </w:t>
      </w:r>
      <w:r w:rsidRPr="00922FFB">
        <w:rPr>
          <w:rStyle w:val="bumpedfont15"/>
          <w:b/>
          <w:bCs/>
          <w:color w:val="FF0000"/>
        </w:rPr>
        <w:t>its three pillars, namely, </w:t>
      </w:r>
      <w:r w:rsidRPr="00922FFB">
        <w:rPr>
          <w:rStyle w:val="bumpedfont15"/>
        </w:rPr>
        <w:t>nuclear disarmament, </w:t>
      </w:r>
      <w:r w:rsidRPr="00922FFB">
        <w:rPr>
          <w:rStyle w:val="bumpedfont15"/>
          <w:b/>
          <w:bCs/>
          <w:color w:val="FF0000"/>
        </w:rPr>
        <w:t>nuclear nonproliferation, and the peaceful uses of nuclear energy,</w:t>
      </w:r>
      <w:r w:rsidRPr="00922FFB">
        <w:rPr>
          <w:rStyle w:val="bumpedfont15"/>
        </w:rPr>
        <w:t>  the vital importance of the Comprehensive Nuclear-Test-Ban Treaty as a core element of the nuclear disarmament and non-proliferation regime, and the contribution of the treaties establishing nuclear-weapon-free zones toward strengthening the nuclear non- proliferation regime and to realizing the objective of nuclear disarmament,"</w:t>
      </w:r>
    </w:p>
    <w:p w:rsidR="00813FD9" w:rsidRDefault="00813FD9" w:rsidP="00DC49D2">
      <w:pPr>
        <w:widowControl w:val="0"/>
        <w:rPr>
          <w:rFonts w:ascii="Times New Roman" w:hAnsi="Times New Roman" w:cs="Times New Roman"/>
          <w:b/>
          <w:sz w:val="28"/>
          <w:highlight w:val="yellow"/>
          <w:lang w:val="en-GB"/>
        </w:rPr>
      </w:pPr>
    </w:p>
    <w:p w:rsidR="008A5D81" w:rsidRDefault="00813FD9" w:rsidP="00DC49D2">
      <w:pPr>
        <w:widowControl w:val="0"/>
        <w:rPr>
          <w:rFonts w:ascii="Times New Roman" w:hAnsi="Times New Roman" w:cs="Times New Roman"/>
          <w:b/>
          <w:sz w:val="28"/>
          <w:highlight w:val="yellow"/>
          <w:lang w:val="en-GB"/>
        </w:rPr>
      </w:pPr>
      <w:r>
        <w:rPr>
          <w:rFonts w:ascii="Times New Roman" w:hAnsi="Times New Roman" w:cs="Times New Roman"/>
          <w:b/>
          <w:sz w:val="28"/>
          <w:highlight w:val="yellow"/>
          <w:lang w:val="en-GB"/>
        </w:rPr>
        <w:t>SINGAPORE</w:t>
      </w:r>
    </w:p>
    <w:p w:rsidR="008A5D81" w:rsidRPr="008A5D81" w:rsidRDefault="008A5D81" w:rsidP="008A5D81">
      <w:pPr>
        <w:rPr>
          <w:rFonts w:ascii="Times New Roman" w:hAnsi="Times New Roman" w:cs="Times New Roman"/>
        </w:rPr>
      </w:pPr>
    </w:p>
    <w:p w:rsidR="008A5D81" w:rsidRPr="00841587" w:rsidRDefault="008A5D81" w:rsidP="00841587">
      <w:pPr>
        <w:rPr>
          <w:rFonts w:ascii="Times New Roman" w:hAnsi="Times New Roman" w:cs="Times New Roman"/>
        </w:rPr>
      </w:pPr>
      <w:r w:rsidRPr="00841587">
        <w:rPr>
          <w:rFonts w:ascii="Times New Roman" w:hAnsi="Times New Roman" w:cs="Times New Roman"/>
        </w:rPr>
        <w:t>“Stressing the need to prohibit nuclear weapons, leading to their total elimination, in conformity with the rights and obligations under existing treaties, including the Treaty on the Non-Proliferation of Nuclear Weapons, the Comprehensive Nuclear-Test-Ban Treaty, and treaties establishing nuclear weapon free zones.”</w:t>
      </w:r>
    </w:p>
    <w:p w:rsidR="00841587" w:rsidRDefault="00841587" w:rsidP="008A5D81">
      <w:pPr>
        <w:rPr>
          <w:rFonts w:ascii="Times New Roman" w:hAnsi="Times New Roman" w:cs="Times New Roman"/>
        </w:rPr>
      </w:pPr>
    </w:p>
    <w:p w:rsidR="00841587" w:rsidRPr="00841587" w:rsidRDefault="00841587" w:rsidP="00841587">
      <w:pPr>
        <w:autoSpaceDE w:val="0"/>
        <w:autoSpaceDN w:val="0"/>
        <w:adjustRightInd w:val="0"/>
        <w:rPr>
          <w:rFonts w:ascii="Times New Roman" w:hAnsi="Times New Roman" w:cs="Times New Roman"/>
        </w:rPr>
      </w:pPr>
      <w:r w:rsidRPr="00841587">
        <w:rPr>
          <w:rFonts w:ascii="Times New Roman" w:hAnsi="Times New Roman" w:cs="Times New Roman"/>
        </w:rPr>
        <w:t>Our separate proposal on universality, which can supplement or replace Article 13, and is conceived to fit in the preamble, is as follows.</w:t>
      </w:r>
    </w:p>
    <w:p w:rsidR="00841587" w:rsidRPr="00841587" w:rsidRDefault="00841587" w:rsidP="00841587">
      <w:pPr>
        <w:autoSpaceDE w:val="0"/>
        <w:autoSpaceDN w:val="0"/>
        <w:adjustRightInd w:val="0"/>
        <w:rPr>
          <w:rFonts w:ascii="Times New Roman" w:hAnsi="Times New Roman" w:cs="Times New Roman"/>
        </w:rPr>
      </w:pPr>
      <w:r w:rsidRPr="00841587">
        <w:rPr>
          <w:rFonts w:ascii="Times New Roman" w:hAnsi="Times New Roman" w:cs="Times New Roman"/>
        </w:rPr>
        <w:t xml:space="preserve"> </w:t>
      </w:r>
    </w:p>
    <w:p w:rsidR="00841587" w:rsidRPr="00841587" w:rsidRDefault="00841587" w:rsidP="00841587">
      <w:pPr>
        <w:rPr>
          <w:rFonts w:ascii="Times New Roman" w:hAnsi="Times New Roman" w:cs="Times New Roman"/>
        </w:rPr>
      </w:pPr>
      <w:r w:rsidRPr="00841587">
        <w:rPr>
          <w:rFonts w:ascii="Times New Roman" w:hAnsi="Times New Roman" w:cs="Times New Roman"/>
        </w:rPr>
        <w:t xml:space="preserve">“Emphasising the desirability of attracting the adherence of all states to this convention, and determined to work strenuously towards the promotion of its universalisation and its full implementation”.   </w:t>
      </w:r>
    </w:p>
    <w:p w:rsidR="008A5D81" w:rsidRPr="008A5D81" w:rsidRDefault="008A5D81" w:rsidP="00DC49D2">
      <w:pPr>
        <w:widowControl w:val="0"/>
        <w:pBdr>
          <w:bottom w:val="single" w:sz="6" w:space="1" w:color="auto"/>
        </w:pBdr>
        <w:rPr>
          <w:rFonts w:ascii="Times New Roman" w:hAnsi="Times New Roman" w:cs="Times New Roman"/>
          <w:b/>
          <w:sz w:val="28"/>
          <w:highlight w:val="yellow"/>
          <w:lang w:val="en-GB"/>
        </w:rPr>
      </w:pPr>
    </w:p>
    <w:p w:rsidR="002D7A95" w:rsidRPr="00922FFB" w:rsidRDefault="002D7A95" w:rsidP="00DC49D2">
      <w:pPr>
        <w:widowControl w:val="0"/>
        <w:rPr>
          <w:rFonts w:ascii="Times New Roman" w:hAnsi="Times New Roman" w:cs="Times New Roman"/>
          <w:b/>
          <w:sz w:val="28"/>
          <w:lang w:val="en-GB"/>
        </w:rPr>
      </w:pPr>
      <w:r w:rsidRPr="00922FFB">
        <w:rPr>
          <w:rFonts w:ascii="Times New Roman" w:hAnsi="Times New Roman" w:cs="Times New Roman"/>
          <w:b/>
          <w:sz w:val="28"/>
          <w:highlight w:val="yellow"/>
          <w:lang w:val="en-GB"/>
        </w:rPr>
        <w:t>SOUTH AFRICA</w:t>
      </w:r>
    </w:p>
    <w:p w:rsidR="002D7A95" w:rsidRPr="00922FFB" w:rsidRDefault="002D7A95" w:rsidP="00DC49D2">
      <w:pPr>
        <w:widowControl w:val="0"/>
        <w:rPr>
          <w:rFonts w:ascii="Times New Roman" w:hAnsi="Times New Roman" w:cs="Times New Roman"/>
          <w:lang w:val="en-GB"/>
        </w:rPr>
      </w:pPr>
    </w:p>
    <w:p w:rsidR="002D7A95" w:rsidRPr="00922FFB" w:rsidRDefault="002D7A95" w:rsidP="00DC49D2">
      <w:pPr>
        <w:widowControl w:val="0"/>
        <w:rPr>
          <w:rFonts w:ascii="Times New Roman" w:hAnsi="Times New Roman" w:cs="Times New Roman"/>
          <w:bCs/>
          <w:iCs/>
        </w:rPr>
      </w:pPr>
      <w:r w:rsidRPr="00922FFB">
        <w:rPr>
          <w:rFonts w:ascii="Times New Roman" w:hAnsi="Times New Roman" w:cs="Times New Roman"/>
          <w:bCs/>
          <w:iCs/>
        </w:rPr>
        <w:t>Firstly, the cluster of the preamble dealing with Humanitarian impact and consequences needs to also include the ethical and moral imperatives for world free of nuclear weapons.</w:t>
      </w:r>
    </w:p>
    <w:p w:rsidR="002D7A95" w:rsidRPr="00922FFB" w:rsidRDefault="002D7A95" w:rsidP="00DC49D2">
      <w:pPr>
        <w:widowControl w:val="0"/>
        <w:rPr>
          <w:rFonts w:ascii="Times New Roman" w:hAnsi="Times New Roman" w:cs="Times New Roman"/>
          <w:bCs/>
          <w:iCs/>
        </w:rPr>
      </w:pPr>
      <w:r w:rsidRPr="00922FFB">
        <w:rPr>
          <w:rFonts w:ascii="Times New Roman" w:hAnsi="Times New Roman" w:cs="Times New Roman"/>
          <w:bCs/>
          <w:iCs/>
        </w:rPr>
        <w:t>  </w:t>
      </w:r>
    </w:p>
    <w:p w:rsidR="002D7A95" w:rsidRPr="00922FFB" w:rsidRDefault="002D7A95" w:rsidP="00DC49D2">
      <w:pPr>
        <w:widowControl w:val="0"/>
        <w:rPr>
          <w:rFonts w:ascii="Times New Roman" w:hAnsi="Times New Roman" w:cs="Times New Roman"/>
          <w:b/>
          <w:bCs/>
          <w:i/>
          <w:iCs/>
        </w:rPr>
      </w:pPr>
      <w:r w:rsidRPr="00922FFB">
        <w:rPr>
          <w:rFonts w:ascii="Times New Roman" w:hAnsi="Times New Roman" w:cs="Times New Roman"/>
          <w:bCs/>
          <w:iCs/>
        </w:rPr>
        <w:t>The proposed formulation is as follows,</w:t>
      </w:r>
    </w:p>
    <w:p w:rsidR="002D7A95" w:rsidRPr="00922FFB" w:rsidRDefault="002D7A95" w:rsidP="00DC49D2">
      <w:pPr>
        <w:widowControl w:val="0"/>
        <w:rPr>
          <w:rFonts w:ascii="Times New Roman" w:hAnsi="Times New Roman" w:cs="Times New Roman"/>
          <w:b/>
          <w:bCs/>
          <w:i/>
          <w:iCs/>
        </w:rPr>
      </w:pPr>
    </w:p>
    <w:p w:rsidR="002D7A95" w:rsidRPr="00922FFB" w:rsidRDefault="002D7A95" w:rsidP="00DC49D2">
      <w:pPr>
        <w:widowControl w:val="0"/>
        <w:rPr>
          <w:rFonts w:ascii="Times New Roman" w:hAnsi="Times New Roman" w:cs="Times New Roman"/>
        </w:rPr>
      </w:pPr>
      <w:r w:rsidRPr="00922FFB">
        <w:rPr>
          <w:rFonts w:ascii="Times New Roman" w:hAnsi="Times New Roman" w:cs="Times New Roman"/>
          <w:b/>
          <w:bCs/>
          <w:i/>
          <w:iCs/>
        </w:rPr>
        <w:t>“Acknowledging the ethical imperatives for nuclear disarmament and the urgency of achieving and maintaining a nuclear-weapon-free world, which is a “global public good of the highest order”, serving both national and collective security interests”</w:t>
      </w:r>
      <w:r w:rsidRPr="00922FFB">
        <w:rPr>
          <w:rFonts w:ascii="Times New Roman" w:hAnsi="Times New Roman" w:cs="Times New Roman"/>
        </w:rPr>
        <w:t> </w:t>
      </w:r>
    </w:p>
    <w:p w:rsidR="002D7A95" w:rsidRPr="00922FFB" w:rsidRDefault="002D7A95" w:rsidP="00DC49D2">
      <w:pPr>
        <w:widowControl w:val="0"/>
        <w:rPr>
          <w:rFonts w:ascii="Times New Roman" w:hAnsi="Times New Roman" w:cs="Times New Roman"/>
        </w:rPr>
      </w:pPr>
      <w:r w:rsidRPr="00922FFB">
        <w:rPr>
          <w:rFonts w:ascii="Times New Roman" w:hAnsi="Times New Roman" w:cs="Times New Roman"/>
        </w:rPr>
        <w:t> </w:t>
      </w:r>
    </w:p>
    <w:p w:rsidR="002D7A95" w:rsidRPr="00922FFB" w:rsidRDefault="002D7A95" w:rsidP="00DC49D2">
      <w:pPr>
        <w:widowControl w:val="0"/>
        <w:rPr>
          <w:rFonts w:ascii="Times New Roman" w:hAnsi="Times New Roman" w:cs="Times New Roman"/>
        </w:rPr>
      </w:pPr>
      <w:r w:rsidRPr="00922FFB">
        <w:rPr>
          <w:rFonts w:ascii="Times New Roman" w:hAnsi="Times New Roman" w:cs="Times New Roman"/>
        </w:rPr>
        <w:t>Secondly, the proposal on disarmament cluster is to add above PP7 of the preamble, the following formulation from the UN Charter:</w:t>
      </w:r>
    </w:p>
    <w:p w:rsidR="002D7A95" w:rsidRPr="00922FFB" w:rsidRDefault="002D7A95" w:rsidP="00DC49D2">
      <w:pPr>
        <w:widowControl w:val="0"/>
        <w:rPr>
          <w:rFonts w:ascii="Times New Roman" w:hAnsi="Times New Roman" w:cs="Times New Roman"/>
        </w:rPr>
      </w:pPr>
      <w:r w:rsidRPr="00922FFB">
        <w:rPr>
          <w:rFonts w:ascii="Times New Roman" w:hAnsi="Times New Roman" w:cs="Times New Roman"/>
        </w:rPr>
        <w:t> </w:t>
      </w:r>
    </w:p>
    <w:p w:rsidR="002D7A95" w:rsidRPr="00922FFB" w:rsidRDefault="002D7A95" w:rsidP="00DC49D2">
      <w:pPr>
        <w:widowControl w:val="0"/>
        <w:pBdr>
          <w:bottom w:val="single" w:sz="6" w:space="1" w:color="auto"/>
        </w:pBdr>
        <w:rPr>
          <w:rFonts w:ascii="Times New Roman" w:hAnsi="Times New Roman" w:cs="Times New Roman"/>
        </w:rPr>
      </w:pPr>
      <w:r w:rsidRPr="00922FFB">
        <w:rPr>
          <w:rFonts w:ascii="Times New Roman" w:hAnsi="Times New Roman" w:cs="Times New Roman"/>
          <w:b/>
          <w:bCs/>
          <w:i/>
          <w:iCs/>
        </w:rPr>
        <w:lastRenderedPageBreak/>
        <w:t>“Recalling that, in accordance with the Charter of the United Nations, States must refrain in their international relations from the threat or use of force against the territorial integrity or political independence of any State, or in any other manner inconsistent with the Purposes of the United Nations, and that the establishment and maintenance of international peace and security are to be promoted with the least diversion for armaments of the world’s human and economic resources”</w:t>
      </w:r>
    </w:p>
    <w:p w:rsidR="007C4F11" w:rsidRDefault="007C4F11" w:rsidP="00813FD9">
      <w:pPr>
        <w:keepNext/>
        <w:widowControl w:val="0"/>
        <w:rPr>
          <w:rFonts w:ascii="Times New Roman" w:hAnsi="Times New Roman" w:cs="Times New Roman"/>
          <w:b/>
          <w:sz w:val="28"/>
          <w:highlight w:val="yellow"/>
          <w:lang w:val="en-GB"/>
        </w:rPr>
      </w:pPr>
    </w:p>
    <w:p w:rsidR="00BD349D" w:rsidRPr="00922FFB" w:rsidRDefault="00BD349D" w:rsidP="00813FD9">
      <w:pPr>
        <w:keepNext/>
        <w:widowControl w:val="0"/>
        <w:rPr>
          <w:rFonts w:ascii="Times New Roman" w:hAnsi="Times New Roman" w:cs="Times New Roman"/>
          <w:b/>
          <w:sz w:val="28"/>
          <w:lang w:val="en-GB"/>
        </w:rPr>
      </w:pPr>
      <w:r w:rsidRPr="00922FFB">
        <w:rPr>
          <w:rFonts w:ascii="Times New Roman" w:hAnsi="Times New Roman" w:cs="Times New Roman"/>
          <w:b/>
          <w:sz w:val="28"/>
          <w:highlight w:val="yellow"/>
          <w:lang w:val="en-GB"/>
        </w:rPr>
        <w:t>SWEDEN</w:t>
      </w:r>
      <w:r w:rsidRPr="00922FFB">
        <w:rPr>
          <w:rFonts w:ascii="Times New Roman" w:hAnsi="Times New Roman" w:cs="Times New Roman"/>
          <w:b/>
          <w:sz w:val="28"/>
          <w:lang w:val="en-GB"/>
        </w:rPr>
        <w:t xml:space="preserve"> </w:t>
      </w:r>
    </w:p>
    <w:p w:rsidR="00BD349D" w:rsidRPr="00922FFB" w:rsidRDefault="00BD349D" w:rsidP="00813FD9">
      <w:pPr>
        <w:pStyle w:val="Default"/>
        <w:keepNext/>
        <w:widowControl w:val="0"/>
        <w:rPr>
          <w:color w:val="auto"/>
          <w:sz w:val="23"/>
          <w:szCs w:val="23"/>
          <w:lang w:val="en-GB"/>
        </w:rPr>
      </w:pPr>
    </w:p>
    <w:p w:rsidR="00BD349D" w:rsidRPr="00922FFB" w:rsidRDefault="00BD349D" w:rsidP="00813FD9">
      <w:pPr>
        <w:pStyle w:val="Default"/>
        <w:keepNext/>
        <w:widowControl w:val="0"/>
        <w:rPr>
          <w:color w:val="auto"/>
          <w:szCs w:val="20"/>
          <w:lang w:val="en-GB"/>
        </w:rPr>
      </w:pPr>
      <w:r w:rsidRPr="00922FFB">
        <w:rPr>
          <w:color w:val="auto"/>
          <w:szCs w:val="20"/>
          <w:lang w:val="en-GB"/>
        </w:rPr>
        <w:t xml:space="preserve">The States Parties to this Convention, </w:t>
      </w:r>
    </w:p>
    <w:p w:rsidR="00BD349D" w:rsidRPr="00922FFB" w:rsidRDefault="00BD349D" w:rsidP="00813FD9">
      <w:pPr>
        <w:pStyle w:val="Default"/>
        <w:keepNext/>
        <w:widowControl w:val="0"/>
        <w:rPr>
          <w:color w:val="auto"/>
          <w:szCs w:val="20"/>
          <w:lang w:val="en-GB"/>
        </w:rPr>
      </w:pPr>
    </w:p>
    <w:p w:rsidR="00BD349D" w:rsidRPr="00922FFB" w:rsidRDefault="00BD349D" w:rsidP="00DC49D2">
      <w:pPr>
        <w:pStyle w:val="Default"/>
        <w:widowControl w:val="0"/>
        <w:rPr>
          <w:color w:val="auto"/>
          <w:szCs w:val="20"/>
          <w:lang w:val="en-GB"/>
        </w:rPr>
      </w:pPr>
      <w:r w:rsidRPr="00922FFB">
        <w:rPr>
          <w:i/>
          <w:iCs/>
          <w:color w:val="auto"/>
          <w:szCs w:val="20"/>
          <w:lang w:val="en-GB"/>
        </w:rPr>
        <w:t xml:space="preserve">Deeply concerned </w:t>
      </w:r>
      <w:r w:rsidRPr="00922FFB">
        <w:rPr>
          <w:color w:val="auto"/>
          <w:szCs w:val="20"/>
          <w:lang w:val="en-GB"/>
        </w:rPr>
        <w:t xml:space="preserve">about the catastrophic humanitarian consequences that would result from any use of nuclear weapons and the consequent need to make every effort to ensure that nuclear weapons are never used again under any circumstances, </w:t>
      </w:r>
    </w:p>
    <w:p w:rsidR="00BD349D" w:rsidRPr="00922FFB" w:rsidRDefault="00BD349D" w:rsidP="00DC49D2">
      <w:pPr>
        <w:pStyle w:val="Default"/>
        <w:widowControl w:val="0"/>
        <w:rPr>
          <w:color w:val="auto"/>
          <w:szCs w:val="20"/>
          <w:lang w:val="en-GB"/>
        </w:rPr>
      </w:pPr>
    </w:p>
    <w:p w:rsidR="00BD349D" w:rsidRPr="00922FFB" w:rsidRDefault="00BD349D" w:rsidP="00DC49D2">
      <w:pPr>
        <w:pStyle w:val="Default"/>
        <w:widowControl w:val="0"/>
        <w:rPr>
          <w:color w:val="auto"/>
          <w:szCs w:val="20"/>
          <w:lang w:val="en-GB"/>
        </w:rPr>
      </w:pPr>
      <w:r w:rsidRPr="00922FFB">
        <w:rPr>
          <w:i/>
          <w:iCs/>
          <w:color w:val="auto"/>
          <w:szCs w:val="20"/>
          <w:lang w:val="en-GB"/>
        </w:rPr>
        <w:t xml:space="preserve">PP2 Cognizant </w:t>
      </w:r>
      <w:r w:rsidRPr="00922FFB">
        <w:rPr>
          <w:color w:val="auto"/>
          <w:szCs w:val="20"/>
          <w:lang w:val="en-GB"/>
        </w:rPr>
        <w:t xml:space="preserve">that the catastrophic consequences of nuclear weapons transcend national borders, pose grave implications for human survival, the environment, socioeconomic development, the global economy, food security and for the health of future generations, </w:t>
      </w:r>
      <w:del w:id="24" w:author="Rebecca Hallin" w:date="2017-06-08T14:31:00Z">
        <w:r w:rsidRPr="00922FFB" w:rsidDel="005E01A5">
          <w:rPr>
            <w:color w:val="auto"/>
            <w:szCs w:val="20"/>
            <w:lang w:val="en-GB"/>
          </w:rPr>
          <w:delText xml:space="preserve">and of the disproportionate impact of ionizing radiation on maternal health and on girls, </w:delText>
        </w:r>
      </w:del>
    </w:p>
    <w:p w:rsidR="00BD349D" w:rsidRPr="00922FFB" w:rsidRDefault="00BD349D" w:rsidP="00DC49D2">
      <w:pPr>
        <w:pStyle w:val="Default"/>
        <w:widowControl w:val="0"/>
        <w:rPr>
          <w:b/>
          <w:color w:val="auto"/>
          <w:szCs w:val="20"/>
          <w:u w:val="single"/>
          <w:lang w:val="en-GB"/>
        </w:rPr>
      </w:pPr>
    </w:p>
    <w:p w:rsidR="00BD349D" w:rsidRPr="00922FFB" w:rsidRDefault="00BD349D" w:rsidP="00DC49D2">
      <w:pPr>
        <w:widowControl w:val="0"/>
        <w:autoSpaceDE w:val="0"/>
        <w:autoSpaceDN w:val="0"/>
        <w:adjustRightInd w:val="0"/>
        <w:rPr>
          <w:ins w:id="25" w:author="Rebecca Hallin" w:date="2017-06-12T10:50:00Z"/>
          <w:rFonts w:ascii="Times New Roman" w:hAnsi="Times New Roman" w:cs="Times New Roman"/>
          <w:szCs w:val="20"/>
          <w:u w:val="single"/>
          <w:lang w:val="en-GB"/>
        </w:rPr>
      </w:pPr>
      <w:ins w:id="26" w:author="Rebecca Hallin" w:date="2017-06-12T10:50:00Z">
        <w:r w:rsidRPr="00922FFB">
          <w:rPr>
            <w:rFonts w:ascii="Times New Roman" w:hAnsi="Times New Roman" w:cs="Times New Roman"/>
            <w:i/>
            <w:szCs w:val="20"/>
            <w:u w:val="single"/>
            <w:lang w:val="en-GB"/>
          </w:rPr>
          <w:t>Also cognizant</w:t>
        </w:r>
        <w:r w:rsidRPr="00922FFB">
          <w:rPr>
            <w:rFonts w:ascii="Times New Roman" w:hAnsi="Times New Roman" w:cs="Times New Roman"/>
            <w:szCs w:val="20"/>
            <w:u w:val="single"/>
            <w:lang w:val="en-GB"/>
          </w:rPr>
          <w:t xml:space="preserve"> of the disproportionate impact of ionizing radiation on girls and women. </w:t>
        </w:r>
      </w:ins>
    </w:p>
    <w:p w:rsidR="00BD349D" w:rsidRPr="00922FFB" w:rsidRDefault="00BD349D" w:rsidP="00DC49D2">
      <w:pPr>
        <w:widowControl w:val="0"/>
        <w:autoSpaceDE w:val="0"/>
        <w:autoSpaceDN w:val="0"/>
        <w:adjustRightInd w:val="0"/>
        <w:rPr>
          <w:ins w:id="27" w:author="Rebecca Hallin" w:date="2017-06-12T10:50:00Z"/>
          <w:rFonts w:ascii="Times New Roman" w:hAnsi="Times New Roman" w:cs="Times New Roman"/>
          <w:szCs w:val="20"/>
          <w:u w:val="single"/>
          <w:lang w:val="en-GB"/>
        </w:rPr>
      </w:pPr>
    </w:p>
    <w:p w:rsidR="00BD349D" w:rsidRPr="00922FFB" w:rsidRDefault="00BD349D" w:rsidP="00DC49D2">
      <w:pPr>
        <w:widowControl w:val="0"/>
        <w:autoSpaceDE w:val="0"/>
        <w:autoSpaceDN w:val="0"/>
        <w:adjustRightInd w:val="0"/>
        <w:rPr>
          <w:ins w:id="28" w:author="Rebecca Hallin" w:date="2017-06-12T10:50:00Z"/>
          <w:rFonts w:ascii="Times New Roman" w:hAnsi="Times New Roman" w:cs="Times New Roman"/>
          <w:szCs w:val="20"/>
          <w:u w:val="single"/>
          <w:lang w:val="en-GB"/>
        </w:rPr>
      </w:pPr>
      <w:ins w:id="29" w:author="Rebecca Hallin" w:date="2017-06-12T10:50:00Z">
        <w:r w:rsidRPr="00922FFB">
          <w:rPr>
            <w:rFonts w:ascii="Times New Roman" w:hAnsi="Times New Roman" w:cs="Times New Roman"/>
            <w:i/>
            <w:szCs w:val="20"/>
            <w:u w:val="single"/>
            <w:lang w:val="en-GB"/>
          </w:rPr>
          <w:t>Concerned</w:t>
        </w:r>
        <w:r w:rsidRPr="00922FFB">
          <w:rPr>
            <w:rFonts w:ascii="Times New Roman" w:hAnsi="Times New Roman" w:cs="Times New Roman"/>
            <w:szCs w:val="20"/>
            <w:u w:val="single"/>
            <w:lang w:val="en-GB"/>
          </w:rPr>
          <w:t xml:space="preserve"> by the low representation of women in multilateral disarmament forums. </w:t>
        </w:r>
      </w:ins>
    </w:p>
    <w:p w:rsidR="00BD349D" w:rsidRPr="00922FFB" w:rsidRDefault="00BD349D" w:rsidP="00DC49D2">
      <w:pPr>
        <w:widowControl w:val="0"/>
        <w:autoSpaceDE w:val="0"/>
        <w:autoSpaceDN w:val="0"/>
        <w:adjustRightInd w:val="0"/>
        <w:rPr>
          <w:ins w:id="30" w:author="Rebecca Hallin" w:date="2017-06-12T10:50:00Z"/>
          <w:rFonts w:ascii="Times New Roman" w:hAnsi="Times New Roman" w:cs="Times New Roman"/>
          <w:szCs w:val="20"/>
          <w:u w:val="single"/>
          <w:lang w:val="en-GB"/>
        </w:rPr>
      </w:pPr>
    </w:p>
    <w:p w:rsidR="00BD349D" w:rsidRPr="00922FFB" w:rsidRDefault="00BD349D" w:rsidP="00DC49D2">
      <w:pPr>
        <w:widowControl w:val="0"/>
        <w:autoSpaceDE w:val="0"/>
        <w:autoSpaceDN w:val="0"/>
        <w:adjustRightInd w:val="0"/>
        <w:rPr>
          <w:ins w:id="31" w:author="Rebecca Hallin" w:date="2017-06-12T10:50:00Z"/>
          <w:rFonts w:ascii="Times New Roman" w:hAnsi="Times New Roman" w:cs="Times New Roman"/>
          <w:szCs w:val="20"/>
          <w:u w:val="single"/>
          <w:lang w:val="en-GB"/>
        </w:rPr>
      </w:pPr>
      <w:r w:rsidRPr="00922FFB">
        <w:rPr>
          <w:rFonts w:ascii="Times New Roman" w:hAnsi="Times New Roman" w:cs="Times New Roman"/>
          <w:szCs w:val="20"/>
          <w:u w:val="single"/>
          <w:lang w:val="en-GB"/>
        </w:rPr>
        <w:t>S</w:t>
      </w:r>
      <w:ins w:id="32" w:author="Rebecca Hallin" w:date="2017-06-12T10:50:00Z">
        <w:r w:rsidRPr="00922FFB">
          <w:rPr>
            <w:rFonts w:ascii="Times New Roman" w:hAnsi="Times New Roman" w:cs="Times New Roman"/>
            <w:szCs w:val="20"/>
            <w:u w:val="single"/>
            <w:lang w:val="en-GB"/>
          </w:rPr>
          <w:t xml:space="preserve">upporting the important role of women in the prevention and resolution of conflicts and in peace-building, and stressing the importance of their equal and full involvement. </w:t>
        </w:r>
      </w:ins>
    </w:p>
    <w:p w:rsidR="00BD349D" w:rsidRPr="00922FFB" w:rsidRDefault="00BD349D" w:rsidP="00DC49D2">
      <w:pPr>
        <w:pStyle w:val="Default"/>
        <w:widowControl w:val="0"/>
        <w:rPr>
          <w:color w:val="auto"/>
          <w:szCs w:val="20"/>
          <w:lang w:val="en-GB"/>
        </w:rPr>
      </w:pPr>
    </w:p>
    <w:p w:rsidR="00BD349D" w:rsidRPr="00922FFB" w:rsidRDefault="00BD349D" w:rsidP="00DC49D2">
      <w:pPr>
        <w:pStyle w:val="Default"/>
        <w:widowControl w:val="0"/>
        <w:rPr>
          <w:color w:val="auto"/>
          <w:szCs w:val="20"/>
          <w:lang w:val="en-GB"/>
        </w:rPr>
      </w:pPr>
      <w:r w:rsidRPr="00922FFB">
        <w:rPr>
          <w:i/>
          <w:iCs/>
          <w:color w:val="auto"/>
          <w:szCs w:val="20"/>
          <w:lang w:val="en-GB"/>
        </w:rPr>
        <w:t xml:space="preserve">Mindful </w:t>
      </w:r>
      <w:r w:rsidRPr="00922FFB">
        <w:rPr>
          <w:color w:val="auto"/>
          <w:szCs w:val="20"/>
          <w:lang w:val="en-GB"/>
        </w:rPr>
        <w:t xml:space="preserve">of the suffering of the victims of the use of nuclear weapons (Hibakusha) as well as of those affected by the testing of nuclear weapons, </w:t>
      </w:r>
    </w:p>
    <w:p w:rsidR="00BD349D" w:rsidRPr="00922FFB" w:rsidRDefault="00BD349D" w:rsidP="00DC49D2">
      <w:pPr>
        <w:pStyle w:val="Default"/>
        <w:widowControl w:val="0"/>
        <w:rPr>
          <w:color w:val="auto"/>
          <w:szCs w:val="20"/>
          <w:lang w:val="en-GB"/>
        </w:rPr>
      </w:pPr>
    </w:p>
    <w:p w:rsidR="00BD349D" w:rsidRPr="00922FFB" w:rsidRDefault="00BD349D" w:rsidP="00DC49D2">
      <w:pPr>
        <w:pStyle w:val="Default"/>
        <w:widowControl w:val="0"/>
        <w:rPr>
          <w:color w:val="auto"/>
          <w:szCs w:val="20"/>
          <w:lang w:val="en-GB"/>
        </w:rPr>
      </w:pPr>
      <w:r w:rsidRPr="00922FFB">
        <w:rPr>
          <w:i/>
          <w:iCs/>
          <w:color w:val="auto"/>
          <w:szCs w:val="20"/>
          <w:lang w:val="en-GB"/>
        </w:rPr>
        <w:t xml:space="preserve">PP4 Basing themselves </w:t>
      </w:r>
      <w:r w:rsidRPr="00922FFB">
        <w:rPr>
          <w:b/>
          <w:iCs/>
          <w:color w:val="auto"/>
          <w:szCs w:val="20"/>
          <w:lang w:val="en-GB"/>
        </w:rPr>
        <w:t>As proposed by NZ</w:t>
      </w:r>
      <w:r w:rsidRPr="00922FFB">
        <w:rPr>
          <w:color w:val="auto"/>
          <w:szCs w:val="20"/>
          <w:lang w:val="en-GB"/>
        </w:rPr>
        <w:t xml:space="preserve"> </w:t>
      </w:r>
    </w:p>
    <w:p w:rsidR="00BD349D" w:rsidRPr="00922FFB" w:rsidRDefault="00BD349D" w:rsidP="00DC49D2">
      <w:pPr>
        <w:pStyle w:val="Default"/>
        <w:widowControl w:val="0"/>
        <w:rPr>
          <w:color w:val="auto"/>
          <w:szCs w:val="20"/>
          <w:lang w:val="en-GB"/>
        </w:rPr>
      </w:pPr>
    </w:p>
    <w:p w:rsidR="00BD349D" w:rsidRPr="00922FFB" w:rsidRDefault="00BD349D" w:rsidP="00DC49D2">
      <w:pPr>
        <w:widowControl w:val="0"/>
        <w:rPr>
          <w:rFonts w:ascii="Times New Roman" w:hAnsi="Times New Roman" w:cs="Times New Roman"/>
          <w:szCs w:val="20"/>
          <w:u w:val="single"/>
          <w:lang w:val="en-GB"/>
        </w:rPr>
      </w:pPr>
      <w:r w:rsidRPr="00922FFB">
        <w:rPr>
          <w:rFonts w:ascii="Times New Roman" w:hAnsi="Times New Roman" w:cs="Times New Roman"/>
          <w:i/>
          <w:szCs w:val="20"/>
          <w:u w:val="single"/>
          <w:lang w:val="en-GB"/>
        </w:rPr>
        <w:t>PP5 Noting</w:t>
      </w:r>
      <w:r w:rsidRPr="00922FFB">
        <w:rPr>
          <w:rFonts w:ascii="Times New Roman" w:hAnsi="Times New Roman" w:cs="Times New Roman"/>
          <w:szCs w:val="20"/>
          <w:u w:val="single"/>
          <w:lang w:val="en-GB"/>
        </w:rPr>
        <w:t xml:space="preserve"> that the use of nuclear weapons would generally be contrary to the rules of international law applicable in armed conflict, and in particular the principles and rules of humanitarian law.</w:t>
      </w:r>
    </w:p>
    <w:p w:rsidR="00BD349D" w:rsidRPr="00922FFB" w:rsidRDefault="00BD349D" w:rsidP="00DC49D2">
      <w:pPr>
        <w:widowControl w:val="0"/>
        <w:rPr>
          <w:ins w:id="33" w:author="Rebecca Hallin" w:date="2017-06-12T10:51:00Z"/>
          <w:rFonts w:ascii="Times New Roman" w:hAnsi="Times New Roman" w:cs="Times New Roman"/>
          <w:szCs w:val="20"/>
          <w:u w:val="single"/>
          <w:lang w:val="en-GB"/>
        </w:rPr>
      </w:pPr>
    </w:p>
    <w:p w:rsidR="00BD349D" w:rsidRPr="00922FFB" w:rsidRDefault="00BD349D" w:rsidP="00DC49D2">
      <w:pPr>
        <w:widowControl w:val="0"/>
        <w:pBdr>
          <w:bottom w:val="single" w:sz="6" w:space="1" w:color="auto"/>
        </w:pBdr>
        <w:rPr>
          <w:rFonts w:ascii="Times New Roman" w:hAnsi="Times New Roman" w:cs="Times New Roman"/>
          <w:szCs w:val="20"/>
          <w:lang w:val="en-GB"/>
        </w:rPr>
      </w:pPr>
      <w:del w:id="34" w:author="Rebecca Hallin" w:date="2017-06-12T10:51:00Z">
        <w:r w:rsidRPr="00922FFB" w:rsidDel="004A7BA9">
          <w:rPr>
            <w:rFonts w:ascii="Times New Roman" w:hAnsi="Times New Roman" w:cs="Times New Roman"/>
            <w:i/>
            <w:iCs/>
            <w:szCs w:val="20"/>
            <w:lang w:val="en-GB"/>
          </w:rPr>
          <w:delText xml:space="preserve">Declaring </w:delText>
        </w:r>
        <w:r w:rsidRPr="00922FFB" w:rsidDel="004A7BA9">
          <w:rPr>
            <w:rFonts w:ascii="Times New Roman" w:hAnsi="Times New Roman" w:cs="Times New Roman"/>
            <w:szCs w:val="20"/>
            <w:lang w:val="en-GB"/>
          </w:rPr>
          <w:delText xml:space="preserve">that any use of nuclear weapons would be contrary to the rules of international law applicable in armed conflict, and in particular the principles and rules of humanitarian law, </w:delText>
        </w:r>
      </w:del>
      <w:r w:rsidRPr="00922FFB">
        <w:rPr>
          <w:rFonts w:ascii="Times New Roman" w:hAnsi="Times New Roman" w:cs="Times New Roman"/>
          <w:szCs w:val="20"/>
          <w:lang w:val="en-GB"/>
        </w:rPr>
        <w:t xml:space="preserve"> </w:t>
      </w:r>
    </w:p>
    <w:p w:rsidR="00BD349D" w:rsidRPr="00922FFB" w:rsidRDefault="00BD349D" w:rsidP="00DC49D2">
      <w:pPr>
        <w:widowControl w:val="0"/>
        <w:rPr>
          <w:rFonts w:ascii="Times New Roman" w:hAnsi="Times New Roman" w:cs="Times New Roman"/>
          <w:lang w:val="en-GB"/>
        </w:rPr>
      </w:pPr>
    </w:p>
    <w:p w:rsidR="00BD349D" w:rsidRPr="00922FFB" w:rsidRDefault="00BD349D" w:rsidP="00DC49D2">
      <w:pPr>
        <w:pStyle w:val="Default"/>
        <w:widowControl w:val="0"/>
        <w:rPr>
          <w:szCs w:val="20"/>
          <w:lang w:val="en-GB"/>
        </w:rPr>
      </w:pPr>
      <w:r w:rsidRPr="00922FFB">
        <w:rPr>
          <w:szCs w:val="20"/>
          <w:lang w:val="en-GB"/>
        </w:rPr>
        <w:t>Risk reduction</w:t>
      </w:r>
    </w:p>
    <w:p w:rsidR="00BD349D" w:rsidRPr="00922FFB" w:rsidRDefault="00BD349D" w:rsidP="00DC49D2">
      <w:pPr>
        <w:pStyle w:val="Default"/>
        <w:widowControl w:val="0"/>
        <w:rPr>
          <w:szCs w:val="20"/>
          <w:lang w:val="en-GB"/>
        </w:rPr>
      </w:pPr>
    </w:p>
    <w:p w:rsidR="00BD349D" w:rsidRPr="00922FFB" w:rsidRDefault="00BD349D" w:rsidP="00DC49D2">
      <w:pPr>
        <w:pStyle w:val="Default"/>
        <w:widowControl w:val="0"/>
        <w:rPr>
          <w:szCs w:val="20"/>
          <w:lang w:val="en-GB"/>
        </w:rPr>
      </w:pPr>
      <w:r w:rsidRPr="00922FFB">
        <w:rPr>
          <w:i/>
          <w:szCs w:val="20"/>
          <w:u w:val="single"/>
          <w:lang w:val="en-GB"/>
        </w:rPr>
        <w:t>Recalling</w:t>
      </w:r>
      <w:r w:rsidRPr="00922FFB">
        <w:rPr>
          <w:szCs w:val="20"/>
          <w:u w:val="single"/>
          <w:lang w:val="en-GB"/>
        </w:rPr>
        <w:t xml:space="preserve"> the importance for States with nuclear weapons to take practical steps to address the significant number of nuclear weapons that remain on high alert by reducing the risk of accidental use of nuclear weapons and further enhance transparency and increase mutual confidence in order to promote stability and security</w:t>
      </w:r>
    </w:p>
    <w:p w:rsidR="00BD349D" w:rsidRPr="00922FFB" w:rsidRDefault="00BD349D" w:rsidP="00DC49D2">
      <w:pPr>
        <w:pStyle w:val="Default"/>
        <w:widowControl w:val="0"/>
        <w:rPr>
          <w:szCs w:val="20"/>
          <w:lang w:val="en-GB"/>
        </w:rPr>
      </w:pPr>
    </w:p>
    <w:p w:rsidR="00BD349D" w:rsidRPr="00922FFB" w:rsidRDefault="00BD349D" w:rsidP="00DC49D2">
      <w:pPr>
        <w:pStyle w:val="Default"/>
        <w:widowControl w:val="0"/>
        <w:rPr>
          <w:szCs w:val="20"/>
          <w:lang w:val="en-GB"/>
        </w:rPr>
      </w:pPr>
      <w:r w:rsidRPr="00922FFB">
        <w:rPr>
          <w:szCs w:val="20"/>
          <w:lang w:val="en-GB"/>
        </w:rPr>
        <w:t xml:space="preserve">Modernization </w:t>
      </w:r>
    </w:p>
    <w:p w:rsidR="00BD349D" w:rsidRPr="00922FFB" w:rsidRDefault="00BD349D" w:rsidP="00DC49D2">
      <w:pPr>
        <w:pStyle w:val="Default"/>
        <w:widowControl w:val="0"/>
        <w:rPr>
          <w:szCs w:val="20"/>
          <w:lang w:val="en-GB"/>
        </w:rPr>
      </w:pPr>
    </w:p>
    <w:p w:rsidR="00BD349D" w:rsidRPr="00922FFB" w:rsidRDefault="00BD349D" w:rsidP="00DC49D2">
      <w:pPr>
        <w:pStyle w:val="Default"/>
        <w:widowControl w:val="0"/>
        <w:rPr>
          <w:szCs w:val="20"/>
          <w:u w:val="single"/>
          <w:lang w:val="en-GB"/>
        </w:rPr>
      </w:pPr>
      <w:r w:rsidRPr="00922FFB">
        <w:rPr>
          <w:i/>
          <w:u w:val="single"/>
          <w:lang w:val="en"/>
        </w:rPr>
        <w:t xml:space="preserve">Concerned </w:t>
      </w:r>
      <w:r w:rsidRPr="00922FFB">
        <w:rPr>
          <w:szCs w:val="20"/>
          <w:u w:val="single"/>
          <w:lang w:val="en-GB"/>
        </w:rPr>
        <w:t>by the waste of resources resulting from the production and modernization of nuclear arsenals</w:t>
      </w:r>
    </w:p>
    <w:p w:rsidR="002D7A95" w:rsidRPr="00922FFB" w:rsidRDefault="002D7A95" w:rsidP="00DC49D2">
      <w:pPr>
        <w:widowControl w:val="0"/>
        <w:pBdr>
          <w:bottom w:val="single" w:sz="6" w:space="1" w:color="auto"/>
        </w:pBdr>
        <w:rPr>
          <w:rFonts w:ascii="Times New Roman" w:hAnsi="Times New Roman" w:cs="Times New Roman"/>
          <w:lang w:val="en-GB"/>
        </w:rPr>
      </w:pPr>
    </w:p>
    <w:p w:rsidR="007E22FC" w:rsidRPr="00922FFB" w:rsidRDefault="007E22FC" w:rsidP="00DC49D2">
      <w:pPr>
        <w:widowControl w:val="0"/>
        <w:tabs>
          <w:tab w:val="right" w:pos="9360"/>
        </w:tabs>
        <w:rPr>
          <w:rFonts w:ascii="Times New Roman" w:hAnsi="Times New Roman" w:cs="Times New Roman"/>
          <w:b/>
          <w:sz w:val="28"/>
          <w:szCs w:val="28"/>
        </w:rPr>
      </w:pPr>
      <w:r w:rsidRPr="00922FFB">
        <w:rPr>
          <w:rFonts w:ascii="Times New Roman" w:hAnsi="Times New Roman" w:cs="Times New Roman"/>
          <w:b/>
          <w:sz w:val="28"/>
          <w:szCs w:val="28"/>
          <w:highlight w:val="yellow"/>
        </w:rPr>
        <w:t>SWITZERLAND</w:t>
      </w:r>
      <w:r w:rsidRPr="00922FFB">
        <w:rPr>
          <w:rFonts w:ascii="Times New Roman" w:hAnsi="Times New Roman" w:cs="Times New Roman"/>
          <w:b/>
          <w:sz w:val="28"/>
          <w:szCs w:val="28"/>
        </w:rPr>
        <w:t xml:space="preserve"> </w:t>
      </w:r>
    </w:p>
    <w:p w:rsidR="007E22FC" w:rsidRPr="00922FFB" w:rsidRDefault="007E22FC" w:rsidP="00DC49D2">
      <w:pPr>
        <w:widowControl w:val="0"/>
        <w:rPr>
          <w:rFonts w:ascii="Times New Roman" w:hAnsi="Times New Roman" w:cs="Times New Roman"/>
          <w:b/>
          <w:bCs/>
        </w:rPr>
      </w:pP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b/>
          <w:bCs/>
        </w:rPr>
        <w:t>PP1</w:t>
      </w:r>
      <w:r w:rsidRPr="00922FFB">
        <w:rPr>
          <w:rFonts w:ascii="Times New Roman" w:hAnsi="Times New Roman" w:cs="Times New Roman"/>
        </w:rPr>
        <w:t> should be completed or supplemented</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o   by a mention on concerns about the risks of intentional, accidental or miscalculated use of nuclear weapons,</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 </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b/>
          <w:bCs/>
        </w:rPr>
        <w:t>PP2</w:t>
      </w:r>
      <w:r w:rsidRPr="00922FFB">
        <w:rPr>
          <w:rFonts w:ascii="Times New Roman" w:hAnsi="Times New Roman" w:cs="Times New Roman"/>
        </w:rPr>
        <w:t> should be completed or supplemented by the following elements:</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o   </w:t>
      </w:r>
      <w:r w:rsidRPr="00922FFB">
        <w:rPr>
          <w:rFonts w:ascii="Times New Roman" w:hAnsi="Times New Roman" w:cs="Times New Roman"/>
          <w:i/>
          <w:iCs/>
        </w:rPr>
        <w:t>Expresses their deep concern about the lack of adequate humanitarian response capacity to any use of nuclear weapons;</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 </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b/>
          <w:bCs/>
        </w:rPr>
        <w:t>PP4</w:t>
      </w:r>
      <w:r w:rsidRPr="00922FFB">
        <w:rPr>
          <w:rFonts w:ascii="Times New Roman" w:hAnsi="Times New Roman" w:cs="Times New Roman"/>
        </w:rPr>
        <w:t> should be completed to include the following elements:</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o   </w:t>
      </w:r>
      <w:r w:rsidRPr="00922FFB">
        <w:rPr>
          <w:rFonts w:ascii="Times New Roman" w:hAnsi="Times New Roman" w:cs="Times New Roman"/>
          <w:i/>
          <w:iCs/>
        </w:rPr>
        <w:t>The principles and rules of international humanitarian law, in particular the principle that the right of the parties to an armed conflict to choose methods or means of warfare is not unlimited, the rule of distinction, the prohibition of indiscriminate attacks, the rules on proportionality and precautions in attack, the prohibition on the use of weapons of a nature to cause unnecessary suffering and the rules for the protection of the natural environment;</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 </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b/>
          <w:bCs/>
        </w:rPr>
        <w:t>PP5</w:t>
      </w:r>
      <w:r w:rsidRPr="00922FFB">
        <w:rPr>
          <w:rFonts w:ascii="Times New Roman" w:hAnsi="Times New Roman" w:cs="Times New Roman"/>
        </w:rPr>
        <w:t> should be be replaced by either of the two proposals</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o   </w:t>
      </w:r>
      <w:r w:rsidRPr="00922FFB">
        <w:rPr>
          <w:rFonts w:ascii="Times New Roman" w:hAnsi="Times New Roman" w:cs="Times New Roman"/>
          <w:i/>
          <w:iCs/>
        </w:rPr>
        <w:t>Underline that any weapon that does not meet the requirements of IHL shall never be used</w:t>
      </w:r>
      <w:r w:rsidRPr="00922FFB">
        <w:rPr>
          <w:rFonts w:ascii="Times New Roman" w:hAnsi="Times New Roman" w:cs="Times New Roman"/>
        </w:rPr>
        <w:t>,</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o   </w:t>
      </w:r>
      <w:r w:rsidRPr="00922FFB">
        <w:rPr>
          <w:rFonts w:ascii="Times New Roman" w:hAnsi="Times New Roman" w:cs="Times New Roman"/>
          <w:i/>
          <w:iCs/>
        </w:rPr>
        <w:t>Express their concern that nuclear weapons could not be used in compliance with international humanitarian law</w:t>
      </w:r>
      <w:r w:rsidRPr="00922FFB">
        <w:rPr>
          <w:rFonts w:ascii="Times New Roman" w:hAnsi="Times New Roman" w:cs="Times New Roman"/>
        </w:rPr>
        <w:t>;</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 </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b/>
          <w:bCs/>
        </w:rPr>
        <w:t>PP13</w:t>
      </w:r>
      <w:r w:rsidRPr="00922FFB">
        <w:rPr>
          <w:rFonts w:ascii="Times New Roman" w:hAnsi="Times New Roman" w:cs="Times New Roman"/>
        </w:rPr>
        <w:t> should be amended concerning the reference to the NPT to read</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o   </w:t>
      </w:r>
      <w:r w:rsidRPr="00922FFB">
        <w:rPr>
          <w:rFonts w:ascii="Times New Roman" w:hAnsi="Times New Roman" w:cs="Times New Roman"/>
          <w:i/>
          <w:iCs/>
        </w:rPr>
        <w:t>Reaffirm that the Treaty on the Non-Proliferation of Nuclear Weapons is the cornerstone of the international disarmament and nuclear non-proliferation regime</w:t>
      </w:r>
      <w:r w:rsidRPr="00922FFB">
        <w:rPr>
          <w:rFonts w:ascii="Times New Roman" w:hAnsi="Times New Roman" w:cs="Times New Roman"/>
        </w:rPr>
        <w:t> [this is the language on NPT in the taking forward resolution;</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 </w:t>
      </w: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b/>
          <w:bCs/>
        </w:rPr>
        <w:t>PP13</w:t>
      </w:r>
      <w:r w:rsidRPr="00922FFB">
        <w:rPr>
          <w:rFonts w:ascii="Times New Roman" w:hAnsi="Times New Roman" w:cs="Times New Roman"/>
        </w:rPr>
        <w:t> passage with regard to CTBT should be amended to read</w:t>
      </w:r>
    </w:p>
    <w:p w:rsidR="007E22FC" w:rsidRDefault="007E22FC" w:rsidP="00DC49D2">
      <w:pPr>
        <w:widowControl w:val="0"/>
        <w:pBdr>
          <w:bottom w:val="single" w:sz="6" w:space="1" w:color="auto"/>
        </w:pBdr>
        <w:rPr>
          <w:rFonts w:ascii="Times New Roman" w:hAnsi="Times New Roman" w:cs="Times New Roman"/>
          <w:i/>
          <w:iCs/>
        </w:rPr>
      </w:pPr>
      <w:r w:rsidRPr="00922FFB">
        <w:rPr>
          <w:rFonts w:ascii="Times New Roman" w:hAnsi="Times New Roman" w:cs="Times New Roman"/>
        </w:rPr>
        <w:t>o   </w:t>
      </w:r>
      <w:r w:rsidRPr="00922FFB">
        <w:rPr>
          <w:rFonts w:ascii="Times New Roman" w:hAnsi="Times New Roman" w:cs="Times New Roman"/>
          <w:i/>
          <w:iCs/>
        </w:rPr>
        <w:t>Underline the importance of the early entry into force of the CTBT which, with its International Monitoring System, constitutes a core element of the nuclear disarmament and non-proliferation regime,</w:t>
      </w:r>
    </w:p>
    <w:p w:rsidR="00815E46" w:rsidRPr="00922FFB" w:rsidRDefault="00815E46" w:rsidP="00DC49D2">
      <w:pPr>
        <w:widowControl w:val="0"/>
        <w:pBdr>
          <w:bottom w:val="single" w:sz="6" w:space="1" w:color="auto"/>
        </w:pBdr>
        <w:rPr>
          <w:rFonts w:ascii="Times New Roman" w:hAnsi="Times New Roman" w:cs="Times New Roman"/>
        </w:rPr>
      </w:pPr>
    </w:p>
    <w:p w:rsidR="007E22FC" w:rsidRPr="00922FFB" w:rsidRDefault="007E22FC" w:rsidP="00DC49D2">
      <w:pPr>
        <w:widowControl w:val="0"/>
        <w:spacing w:line="20" w:lineRule="atLeast"/>
        <w:jc w:val="both"/>
        <w:rPr>
          <w:rFonts w:ascii="Times New Roman" w:hAnsi="Times New Roman" w:cs="Times New Roman"/>
          <w:b/>
          <w:sz w:val="28"/>
        </w:rPr>
      </w:pPr>
      <w:r w:rsidRPr="00922FFB">
        <w:rPr>
          <w:rFonts w:ascii="Times New Roman" w:hAnsi="Times New Roman" w:cs="Times New Roman"/>
          <w:b/>
          <w:sz w:val="28"/>
          <w:highlight w:val="yellow"/>
        </w:rPr>
        <w:t>THAILAND</w:t>
      </w:r>
    </w:p>
    <w:p w:rsidR="007E22FC" w:rsidRPr="00922FFB" w:rsidRDefault="007E22FC" w:rsidP="00DC49D2">
      <w:pPr>
        <w:widowControl w:val="0"/>
        <w:rPr>
          <w:rFonts w:ascii="Times New Roman" w:hAnsi="Times New Roman" w:cs="Times New Roman"/>
        </w:rPr>
      </w:pP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Please find attached text proposal for PP14.</w:t>
      </w:r>
    </w:p>
    <w:p w:rsidR="007E22FC" w:rsidRPr="00922FFB" w:rsidRDefault="007E22FC" w:rsidP="00DC49D2">
      <w:pPr>
        <w:widowControl w:val="0"/>
        <w:rPr>
          <w:rFonts w:ascii="Times New Roman" w:hAnsi="Times New Roman" w:cs="Times New Roman"/>
        </w:rPr>
      </w:pPr>
    </w:p>
    <w:p w:rsidR="007E22FC" w:rsidRPr="00922FFB" w:rsidRDefault="007E22FC" w:rsidP="00DC49D2">
      <w:pPr>
        <w:widowControl w:val="0"/>
        <w:rPr>
          <w:rFonts w:ascii="Times New Roman" w:hAnsi="Times New Roman" w:cs="Times New Roman"/>
        </w:rPr>
      </w:pPr>
      <w:r w:rsidRPr="00922FFB">
        <w:rPr>
          <w:rFonts w:ascii="Times New Roman" w:hAnsi="Times New Roman" w:cs="Times New Roman"/>
        </w:rPr>
        <w:t>Stressing the role of public conscience in the furthering of the principles of humanity as evidenced by the call for the total elimination of nuclear weapons and recognizing the efforts to that end undertaken by the United Nations, the International Committee of the Red Cross, </w:t>
      </w:r>
      <w:r w:rsidRPr="00922FFB">
        <w:rPr>
          <w:rFonts w:ascii="Times New Roman" w:hAnsi="Times New Roman" w:cs="Times New Roman"/>
          <w:b/>
          <w:bCs/>
          <w:u w:val="single"/>
        </w:rPr>
        <w:t>civil society including</w:t>
      </w:r>
      <w:r w:rsidRPr="00922FFB">
        <w:rPr>
          <w:rFonts w:ascii="Times New Roman" w:hAnsi="Times New Roman" w:cs="Times New Roman"/>
          <w:u w:val="single"/>
        </w:rPr>
        <w:t> </w:t>
      </w:r>
      <w:r w:rsidRPr="00922FFB">
        <w:rPr>
          <w:rFonts w:ascii="Times New Roman" w:hAnsi="Times New Roman" w:cs="Times New Roman"/>
        </w:rPr>
        <w:t>numerous-non -governmental organizations and the Hibakusha,</w:t>
      </w:r>
    </w:p>
    <w:p w:rsidR="00321474" w:rsidRDefault="00321474">
      <w:pPr>
        <w:spacing w:after="200" w:line="276" w:lineRule="auto"/>
        <w:rPr>
          <w:rFonts w:ascii="Times New Roman" w:hAnsi="Times New Roman" w:cs="Times New Roman"/>
        </w:rPr>
      </w:pPr>
      <w:r>
        <w:rPr>
          <w:rFonts w:ascii="Times New Roman" w:hAnsi="Times New Roman" w:cs="Times New Roman"/>
        </w:rPr>
        <w:br w:type="page"/>
      </w:r>
    </w:p>
    <w:p w:rsidR="00321474" w:rsidRDefault="00321474" w:rsidP="00321474">
      <w:pPr>
        <w:widowControl w:val="0"/>
        <w:pBdr>
          <w:bottom w:val="single" w:sz="6" w:space="1" w:color="auto"/>
        </w:pBdr>
        <w:jc w:val="center"/>
        <w:rPr>
          <w:rFonts w:ascii="Times New Roman" w:eastAsia="Times New Roman" w:hAnsi="Times New Roman" w:cs="Times New Roman"/>
          <w:b/>
          <w:sz w:val="28"/>
          <w:lang w:eastAsia="es-AR"/>
        </w:rPr>
      </w:pPr>
      <w:r w:rsidRPr="00D02865">
        <w:rPr>
          <w:rFonts w:ascii="Times New Roman" w:eastAsia="Times New Roman" w:hAnsi="Times New Roman" w:cs="Times New Roman"/>
          <w:b/>
          <w:sz w:val="28"/>
          <w:lang w:eastAsia="es-AR"/>
        </w:rPr>
        <w:lastRenderedPageBreak/>
        <w:t xml:space="preserve">Compilation of amendments received from States on </w:t>
      </w:r>
      <w:r>
        <w:rPr>
          <w:rFonts w:ascii="Times New Roman" w:eastAsia="Times New Roman" w:hAnsi="Times New Roman" w:cs="Times New Roman"/>
          <w:b/>
          <w:sz w:val="28"/>
          <w:lang w:eastAsia="es-AR"/>
        </w:rPr>
        <w:t>Article 1</w:t>
      </w:r>
    </w:p>
    <w:p w:rsidR="007E22FC" w:rsidRPr="00321474" w:rsidRDefault="007E22FC" w:rsidP="00DC49D2">
      <w:pPr>
        <w:widowControl w:val="0"/>
        <w:rPr>
          <w:rFonts w:ascii="Times New Roman" w:hAnsi="Times New Roman" w:cs="Times New Roman"/>
          <w:b/>
        </w:rPr>
      </w:pPr>
    </w:p>
    <w:p w:rsidR="00321474" w:rsidRDefault="00321474" w:rsidP="00DC49D2">
      <w:pPr>
        <w:widowControl w:val="0"/>
        <w:rPr>
          <w:rFonts w:ascii="Times New Roman" w:hAnsi="Times New Roman" w:cs="Times New Roman"/>
          <w:b/>
          <w:sz w:val="28"/>
        </w:rPr>
      </w:pPr>
      <w:r w:rsidRPr="00321474">
        <w:rPr>
          <w:rFonts w:ascii="Times New Roman" w:hAnsi="Times New Roman" w:cs="Times New Roman"/>
          <w:b/>
          <w:sz w:val="28"/>
          <w:highlight w:val="yellow"/>
        </w:rPr>
        <w:t>ARGENTINA</w:t>
      </w:r>
    </w:p>
    <w:p w:rsidR="00321474" w:rsidRDefault="00321474" w:rsidP="00DC49D2">
      <w:pPr>
        <w:widowControl w:val="0"/>
        <w:rPr>
          <w:rFonts w:ascii="Times New Roman" w:hAnsi="Times New Roman" w:cs="Times New Roman"/>
          <w:b/>
          <w:sz w:val="28"/>
        </w:rPr>
      </w:pPr>
    </w:p>
    <w:p w:rsidR="00321474" w:rsidRPr="00D464C3" w:rsidRDefault="00321474" w:rsidP="00321474">
      <w:pPr>
        <w:rPr>
          <w:rFonts w:ascii="Times New Roman" w:hAnsi="Times New Roman" w:cs="Times New Roman"/>
          <w:b/>
        </w:rPr>
      </w:pPr>
      <w:r w:rsidRPr="00D464C3">
        <w:rPr>
          <w:rFonts w:ascii="Times New Roman" w:hAnsi="Times New Roman" w:cs="Times New Roman"/>
          <w:b/>
        </w:rPr>
        <w:t>Article 1:</w:t>
      </w:r>
    </w:p>
    <w:p w:rsidR="00321474" w:rsidRPr="00D464C3" w:rsidRDefault="00321474" w:rsidP="00321474">
      <w:pPr>
        <w:rPr>
          <w:rFonts w:ascii="Times New Roman" w:hAnsi="Times New Roman" w:cs="Times New Roman"/>
        </w:rPr>
      </w:pPr>
      <w:r w:rsidRPr="00D464C3">
        <w:rPr>
          <w:rFonts w:ascii="Times New Roman" w:hAnsi="Times New Roman" w:cs="Times New Roman"/>
        </w:rPr>
        <w:t>Proposal for chapeau Article 1 (points 1 and 2 merged)</w:t>
      </w:r>
    </w:p>
    <w:p w:rsidR="00321474" w:rsidRPr="00D464C3" w:rsidRDefault="00321474" w:rsidP="005A085B">
      <w:pPr>
        <w:pStyle w:val="ListParagraph"/>
        <w:numPr>
          <w:ilvl w:val="0"/>
          <w:numId w:val="4"/>
        </w:numPr>
        <w:spacing w:after="200" w:line="276" w:lineRule="auto"/>
        <w:rPr>
          <w:rFonts w:ascii="Times New Roman" w:hAnsi="Times New Roman" w:cs="Times New Roman"/>
          <w:i/>
          <w:color w:val="FF0000"/>
        </w:rPr>
      </w:pPr>
      <w:r w:rsidRPr="00D464C3">
        <w:rPr>
          <w:rFonts w:ascii="Times New Roman" w:hAnsi="Times New Roman" w:cs="Times New Roman"/>
          <w:i/>
          <w:color w:val="FF0000"/>
        </w:rPr>
        <w:t>Each State Party, in its territory or at any place under its jurisdiction or control, undertakes never under any circumstances to:</w:t>
      </w:r>
    </w:p>
    <w:p w:rsidR="00321474" w:rsidRPr="00D464C3" w:rsidRDefault="00321474" w:rsidP="00321474">
      <w:pPr>
        <w:rPr>
          <w:rFonts w:ascii="Times New Roman" w:hAnsi="Times New Roman" w:cs="Times New Roman"/>
        </w:rPr>
      </w:pPr>
      <w:r w:rsidRPr="00D464C3">
        <w:rPr>
          <w:rFonts w:ascii="Times New Roman" w:hAnsi="Times New Roman" w:cs="Times New Roman"/>
        </w:rPr>
        <w:t>Proposal for point 1 (d)</w:t>
      </w:r>
    </w:p>
    <w:p w:rsidR="00321474" w:rsidRPr="00D464C3" w:rsidRDefault="00321474" w:rsidP="00321474">
      <w:pPr>
        <w:rPr>
          <w:rFonts w:ascii="Times New Roman" w:hAnsi="Times New Roman" w:cs="Times New Roman"/>
          <w:i/>
          <w:color w:val="FF0000"/>
        </w:rPr>
      </w:pPr>
      <w:r w:rsidRPr="00D464C3">
        <w:rPr>
          <w:rFonts w:ascii="Times New Roman" w:hAnsi="Times New Roman" w:cs="Times New Roman"/>
          <w:i/>
          <w:color w:val="FF0000"/>
        </w:rPr>
        <w:t>(d) Use or threaten to use nuclear weapons</w:t>
      </w:r>
    </w:p>
    <w:p w:rsidR="00321474" w:rsidRPr="00D464C3" w:rsidRDefault="00321474" w:rsidP="00321474">
      <w:pPr>
        <w:rPr>
          <w:rFonts w:ascii="Times New Roman" w:hAnsi="Times New Roman" w:cs="Times New Roman"/>
          <w:i/>
          <w:color w:val="FF0000"/>
        </w:rPr>
      </w:pPr>
    </w:p>
    <w:p w:rsidR="00321474" w:rsidRPr="00D464C3" w:rsidRDefault="00321474" w:rsidP="00321474">
      <w:pPr>
        <w:rPr>
          <w:rFonts w:ascii="Times New Roman" w:hAnsi="Times New Roman" w:cs="Times New Roman"/>
        </w:rPr>
      </w:pPr>
      <w:r w:rsidRPr="00D464C3">
        <w:rPr>
          <w:rFonts w:ascii="Times New Roman" w:hAnsi="Times New Roman" w:cs="Times New Roman"/>
        </w:rPr>
        <w:t>Article 1 - General Obligations</w:t>
      </w:r>
      <w:r w:rsidRPr="00D464C3">
        <w:rPr>
          <w:rFonts w:ascii="Times New Roman" w:hAnsi="Times New Roman" w:cs="Times New Roman"/>
        </w:rPr>
        <w:br/>
      </w:r>
    </w:p>
    <w:p w:rsidR="00321474" w:rsidRPr="00D464C3" w:rsidRDefault="00321474" w:rsidP="00321474">
      <w:pPr>
        <w:rPr>
          <w:rFonts w:ascii="Times New Roman" w:hAnsi="Times New Roman" w:cs="Times New Roman"/>
        </w:rPr>
      </w:pPr>
      <w:r w:rsidRPr="00D464C3">
        <w:rPr>
          <w:rFonts w:ascii="Times New Roman" w:hAnsi="Times New Roman" w:cs="Times New Roman"/>
        </w:rPr>
        <w:t>2 (a) Any stationing, TRANSIT, installation or deployment of any nuclear weapons or other nuclear explosive devices.</w:t>
      </w:r>
      <w:r w:rsidRPr="00D464C3">
        <w:rPr>
          <w:rFonts w:ascii="Times New Roman" w:hAnsi="Times New Roman" w:cs="Times New Roman"/>
        </w:rPr>
        <w:br/>
      </w:r>
    </w:p>
    <w:p w:rsidR="00321474" w:rsidRPr="00D464C3" w:rsidRDefault="00321474" w:rsidP="00321474">
      <w:pPr>
        <w:rPr>
          <w:rFonts w:ascii="Times New Roman" w:hAnsi="Times New Roman" w:cs="Times New Roman"/>
        </w:rPr>
      </w:pPr>
      <w:r w:rsidRPr="00D464C3">
        <w:rPr>
          <w:rFonts w:ascii="Times New Roman" w:hAnsi="Times New Roman" w:cs="Times New Roman"/>
        </w:rPr>
        <w:t>Article 1 - General Obligations</w:t>
      </w:r>
      <w:r w:rsidRPr="00D464C3">
        <w:rPr>
          <w:rFonts w:ascii="Times New Roman" w:hAnsi="Times New Roman" w:cs="Times New Roman"/>
        </w:rPr>
        <w:br/>
        <w:t>New paragraphs regarding "elimination"</w:t>
      </w:r>
      <w:r w:rsidRPr="00D464C3">
        <w:rPr>
          <w:rFonts w:ascii="Times New Roman" w:hAnsi="Times New Roman" w:cs="Times New Roman"/>
        </w:rPr>
        <w:br/>
        <w:t>1. Each State Party undertakes to dismantle their nuclear weapons that owns or possesses, and are located in any place under its jurisdiction or control</w:t>
      </w:r>
      <w:r w:rsidRPr="00D464C3">
        <w:rPr>
          <w:rFonts w:ascii="Times New Roman" w:hAnsi="Times New Roman" w:cs="Times New Roman"/>
        </w:rPr>
        <w:br/>
        <w:t>2. Each State Party undertakes to close down or reconvert to peaceful uses its nuclear weapons production facilities that are located in any place under its jurisdiction or control;</w:t>
      </w:r>
      <w:r w:rsidRPr="00D464C3">
        <w:rPr>
          <w:rFonts w:ascii="Times New Roman" w:hAnsi="Times New Roman" w:cs="Times New Roman"/>
        </w:rPr>
        <w:br/>
        <w:t>3. Each State Party will place all nuclear material used in a nuclear weapons program that has been reconverted to peaceful uses under IAEA safeguards.</w:t>
      </w:r>
    </w:p>
    <w:p w:rsidR="00321474" w:rsidRPr="00D464C3" w:rsidRDefault="00321474" w:rsidP="00DC49D2">
      <w:pPr>
        <w:widowControl w:val="0"/>
        <w:pBdr>
          <w:bottom w:val="single" w:sz="6" w:space="1" w:color="auto"/>
        </w:pBdr>
        <w:rPr>
          <w:rFonts w:ascii="Times New Roman" w:hAnsi="Times New Roman" w:cs="Times New Roman"/>
          <w:b/>
          <w:sz w:val="28"/>
        </w:rPr>
      </w:pPr>
    </w:p>
    <w:p w:rsidR="00315F6D" w:rsidRDefault="00315F6D" w:rsidP="00DC49D2">
      <w:pPr>
        <w:widowControl w:val="0"/>
        <w:rPr>
          <w:rFonts w:ascii="Times New Roman" w:hAnsi="Times New Roman" w:cs="Times New Roman"/>
          <w:b/>
          <w:sz w:val="28"/>
        </w:rPr>
      </w:pPr>
      <w:r w:rsidRPr="00315F6D">
        <w:rPr>
          <w:rFonts w:ascii="Times New Roman" w:hAnsi="Times New Roman" w:cs="Times New Roman"/>
          <w:b/>
          <w:sz w:val="28"/>
          <w:highlight w:val="yellow"/>
        </w:rPr>
        <w:t>BRAZIL</w:t>
      </w:r>
    </w:p>
    <w:p w:rsidR="00315F6D" w:rsidRPr="00315F6D" w:rsidRDefault="00315F6D" w:rsidP="00315F6D">
      <w:pPr>
        <w:jc w:val="both"/>
        <w:rPr>
          <w:rFonts w:ascii="Times New Roman" w:eastAsia="Times New Roman" w:hAnsi="Times New Roman" w:cs="Times New Roman"/>
        </w:rPr>
      </w:pPr>
      <w:r w:rsidRPr="00315F6D">
        <w:rPr>
          <w:rFonts w:ascii="Times New Roman" w:eastAsia="Times New Roman" w:hAnsi="Times New Roman" w:cs="Times New Roman"/>
        </w:rPr>
        <w:br/>
        <w:t xml:space="preserve">1.1 (e) Carry out any nuclear weapon test explosion, any other nuclear explosion, </w:t>
      </w:r>
      <w:ins w:id="35" w:author="Larissa Calza" w:date="2017-06-19T10:40:00Z">
        <w:r w:rsidRPr="00315F6D">
          <w:rPr>
            <w:rFonts w:ascii="Times New Roman" w:eastAsia="Times New Roman" w:hAnsi="Times New Roman" w:cs="Times New Roman"/>
          </w:rPr>
          <w:t>or any other activity associated with the develo</w:t>
        </w:r>
        <w:bookmarkStart w:id="36" w:name="_GoBack"/>
        <w:bookmarkEnd w:id="36"/>
        <w:r w:rsidRPr="00315F6D">
          <w:rPr>
            <w:rFonts w:ascii="Times New Roman" w:eastAsia="Times New Roman" w:hAnsi="Times New Roman" w:cs="Times New Roman"/>
          </w:rPr>
          <w:t xml:space="preserve">pment and use of nuclear weapon technologies. </w:t>
        </w:r>
      </w:ins>
    </w:p>
    <w:p w:rsidR="00315F6D" w:rsidRPr="00315F6D" w:rsidRDefault="00315F6D" w:rsidP="00315F6D">
      <w:pPr>
        <w:jc w:val="both"/>
        <w:rPr>
          <w:rFonts w:ascii="Times New Roman" w:eastAsia="Times New Roman" w:hAnsi="Times New Roman" w:cs="Times New Roman"/>
        </w:rPr>
      </w:pPr>
      <w:r w:rsidRPr="00315F6D">
        <w:rPr>
          <w:rFonts w:ascii="Times New Roman" w:eastAsia="Times New Roman" w:hAnsi="Times New Roman" w:cs="Times New Roman"/>
        </w:rPr>
        <w:br/>
        <w:t xml:space="preserve">1.2 (b) Any nuclear weapon test explosion, any other nuclear explosion, </w:t>
      </w:r>
      <w:ins w:id="37" w:author="Larissa Calza" w:date="2017-06-19T10:40:00Z">
        <w:r w:rsidRPr="00315F6D">
          <w:rPr>
            <w:rFonts w:ascii="Times New Roman" w:eastAsia="Times New Roman" w:hAnsi="Times New Roman" w:cs="Times New Roman"/>
          </w:rPr>
          <w:t>or any other activity associated with the development and use of nuclear weapon technologies.</w:t>
        </w:r>
      </w:ins>
    </w:p>
    <w:p w:rsidR="00315F6D" w:rsidRDefault="00315F6D" w:rsidP="00315F6D">
      <w:pPr>
        <w:pBdr>
          <w:bottom w:val="single" w:sz="6" w:space="1" w:color="auto"/>
        </w:pBdr>
        <w:rPr>
          <w:rFonts w:ascii="Times New Roman" w:hAnsi="Times New Roman" w:cs="Times New Roman"/>
        </w:rPr>
      </w:pPr>
    </w:p>
    <w:p w:rsidR="0030630B" w:rsidRPr="0030630B" w:rsidRDefault="0030630B" w:rsidP="00315F6D">
      <w:pPr>
        <w:rPr>
          <w:rFonts w:ascii="Times New Roman" w:hAnsi="Times New Roman" w:cs="Times New Roman"/>
          <w:b/>
          <w:sz w:val="28"/>
        </w:rPr>
      </w:pPr>
      <w:r w:rsidRPr="0030630B">
        <w:rPr>
          <w:rFonts w:ascii="Times New Roman" w:hAnsi="Times New Roman" w:cs="Times New Roman"/>
          <w:b/>
          <w:sz w:val="28"/>
          <w:highlight w:val="yellow"/>
        </w:rPr>
        <w:t>CUBA</w:t>
      </w:r>
    </w:p>
    <w:p w:rsidR="0030630B" w:rsidRDefault="0030630B" w:rsidP="0030630B">
      <w:pPr>
        <w:spacing w:line="239" w:lineRule="auto"/>
        <w:ind w:left="1080" w:right="-268"/>
        <w:rPr>
          <w:rFonts w:ascii="Times New Roman" w:eastAsia="Times New Roman" w:hAnsi="Times New Roman"/>
          <w:b/>
        </w:rPr>
      </w:pPr>
    </w:p>
    <w:p w:rsidR="0030630B" w:rsidRPr="00AF39AD" w:rsidRDefault="0030630B" w:rsidP="0030630B">
      <w:pPr>
        <w:spacing w:line="239" w:lineRule="auto"/>
        <w:ind w:left="1080" w:right="-268"/>
        <w:jc w:val="both"/>
        <w:rPr>
          <w:rFonts w:ascii="Arial" w:eastAsia="Times New Roman" w:hAnsi="Arial"/>
          <w:b/>
        </w:rPr>
      </w:pPr>
      <w:r w:rsidRPr="00AF39AD">
        <w:rPr>
          <w:rFonts w:ascii="Arial" w:eastAsia="Times New Roman" w:hAnsi="Arial"/>
          <w:b/>
        </w:rPr>
        <w:t xml:space="preserve">CUBAN AMENDMENTS TO THE ARTICLE 1 </w:t>
      </w:r>
      <w:r>
        <w:rPr>
          <w:rFonts w:ascii="Arial" w:eastAsia="Times New Roman" w:hAnsi="Arial"/>
          <w:b/>
        </w:rPr>
        <w:t>TO THE DRAFT CONVENTION ON THE</w:t>
      </w:r>
      <w:r w:rsidRPr="00AF39AD">
        <w:rPr>
          <w:rFonts w:ascii="Arial" w:eastAsia="Times New Roman" w:hAnsi="Arial"/>
          <w:b/>
        </w:rPr>
        <w:t xml:space="preserve"> PROHIBITION OF NUCLEAR WEAPONS</w:t>
      </w:r>
    </w:p>
    <w:p w:rsidR="0030630B" w:rsidRDefault="0030630B" w:rsidP="0030630B">
      <w:pPr>
        <w:spacing w:line="239" w:lineRule="auto"/>
        <w:ind w:left="1080" w:right="-268"/>
        <w:rPr>
          <w:rFonts w:ascii="Times New Roman" w:eastAsia="Times New Roman" w:hAnsi="Times New Roman"/>
          <w:b/>
        </w:rPr>
      </w:pPr>
    </w:p>
    <w:p w:rsidR="0030630B" w:rsidRPr="00792D29" w:rsidRDefault="0030630B" w:rsidP="0030630B">
      <w:pPr>
        <w:spacing w:line="239" w:lineRule="auto"/>
        <w:ind w:left="1080" w:right="-268"/>
        <w:rPr>
          <w:rFonts w:ascii="Times New Roman" w:eastAsia="Times New Roman" w:hAnsi="Times New Roman"/>
          <w:b/>
        </w:rPr>
      </w:pPr>
      <w:r w:rsidRPr="00792D29">
        <w:rPr>
          <w:rFonts w:ascii="Times New Roman" w:eastAsia="Times New Roman" w:hAnsi="Times New Roman"/>
          <w:b/>
        </w:rPr>
        <w:t>Article 1</w:t>
      </w:r>
    </w:p>
    <w:p w:rsidR="0030630B" w:rsidRPr="00792D29" w:rsidRDefault="0030630B" w:rsidP="0030630B">
      <w:pPr>
        <w:spacing w:line="238" w:lineRule="auto"/>
        <w:ind w:left="1080" w:right="-268"/>
        <w:rPr>
          <w:rFonts w:ascii="Times New Roman" w:eastAsia="Times New Roman" w:hAnsi="Times New Roman"/>
          <w:b/>
        </w:rPr>
      </w:pPr>
      <w:r w:rsidRPr="00792D29">
        <w:rPr>
          <w:rFonts w:ascii="Times New Roman" w:eastAsia="Times New Roman" w:hAnsi="Times New Roman"/>
          <w:b/>
        </w:rPr>
        <w:t>General obligations</w:t>
      </w:r>
    </w:p>
    <w:p w:rsidR="0030630B" w:rsidRPr="00792D29" w:rsidRDefault="0030630B" w:rsidP="0030630B">
      <w:pPr>
        <w:spacing w:line="237" w:lineRule="exact"/>
        <w:ind w:right="-268"/>
        <w:rPr>
          <w:rFonts w:ascii="Times New Roman" w:eastAsia="Times New Roman" w:hAnsi="Times New Roman"/>
        </w:rPr>
      </w:pPr>
    </w:p>
    <w:p w:rsidR="0030630B" w:rsidRPr="00792D29" w:rsidRDefault="0030630B" w:rsidP="0030630B">
      <w:pPr>
        <w:tabs>
          <w:tab w:val="left" w:pos="1400"/>
        </w:tabs>
        <w:spacing w:line="239" w:lineRule="auto"/>
        <w:ind w:left="1080" w:right="-268"/>
        <w:rPr>
          <w:rFonts w:ascii="Times New Roman" w:eastAsia="Times New Roman" w:hAnsi="Times New Roman"/>
        </w:rPr>
      </w:pPr>
      <w:r w:rsidRPr="00792D29">
        <w:rPr>
          <w:rFonts w:ascii="Times New Roman" w:eastAsia="Times New Roman" w:hAnsi="Times New Roman"/>
        </w:rPr>
        <w:t>1.</w:t>
      </w:r>
      <w:r w:rsidRPr="00792D29">
        <w:rPr>
          <w:rFonts w:ascii="Times New Roman" w:eastAsia="Times New Roman" w:hAnsi="Times New Roman"/>
        </w:rPr>
        <w:tab/>
        <w:t>Each State Party undertakes never under any circumstances to:</w:t>
      </w:r>
    </w:p>
    <w:p w:rsidR="0030630B" w:rsidRPr="00792D29" w:rsidRDefault="0030630B" w:rsidP="0030630B">
      <w:pPr>
        <w:spacing w:line="252" w:lineRule="exact"/>
        <w:ind w:right="-268"/>
        <w:rPr>
          <w:rFonts w:ascii="Times New Roman" w:eastAsia="Times New Roman" w:hAnsi="Times New Roman"/>
        </w:rPr>
      </w:pPr>
    </w:p>
    <w:p w:rsidR="0030630B" w:rsidRDefault="0030630B" w:rsidP="005A085B">
      <w:pPr>
        <w:numPr>
          <w:ilvl w:val="0"/>
          <w:numId w:val="5"/>
        </w:numPr>
        <w:tabs>
          <w:tab w:val="left" w:pos="1426"/>
        </w:tabs>
        <w:spacing w:line="234" w:lineRule="auto"/>
        <w:ind w:left="1080" w:right="-268" w:hanging="4"/>
        <w:jc w:val="both"/>
        <w:rPr>
          <w:rFonts w:ascii="Times New Roman" w:eastAsia="Times New Roman" w:hAnsi="Times New Roman"/>
        </w:rPr>
      </w:pPr>
      <w:r w:rsidRPr="00792D29">
        <w:rPr>
          <w:rFonts w:ascii="Times New Roman" w:eastAsia="Times New Roman" w:hAnsi="Times New Roman"/>
        </w:rPr>
        <w:t xml:space="preserve">Develop, </w:t>
      </w:r>
      <w:r w:rsidRPr="00A913F0">
        <w:rPr>
          <w:rFonts w:ascii="Times New Roman" w:eastAsia="Times New Roman" w:hAnsi="Times New Roman"/>
          <w:b/>
          <w:color w:val="0000FF"/>
          <w:u w:val="single"/>
        </w:rPr>
        <w:t>design, research</w:t>
      </w:r>
      <w:r w:rsidRPr="00186897">
        <w:rPr>
          <w:rFonts w:ascii="Times New Roman" w:eastAsia="Times New Roman" w:hAnsi="Times New Roman"/>
          <w:b/>
          <w:color w:val="3333FF"/>
        </w:rPr>
        <w:t>,</w:t>
      </w:r>
      <w:r w:rsidRPr="00186897">
        <w:rPr>
          <w:rFonts w:ascii="Times New Roman" w:eastAsia="Times New Roman" w:hAnsi="Times New Roman"/>
        </w:rPr>
        <w:t xml:space="preserve"> produce</w:t>
      </w:r>
      <w:r w:rsidRPr="00792D29">
        <w:rPr>
          <w:rFonts w:ascii="Times New Roman" w:eastAsia="Times New Roman" w:hAnsi="Times New Roman"/>
        </w:rPr>
        <w:t>, manufacture, otherwise acquire, possess</w:t>
      </w:r>
      <w:r>
        <w:rPr>
          <w:rFonts w:ascii="Times New Roman" w:eastAsia="Times New Roman" w:hAnsi="Times New Roman"/>
        </w:rPr>
        <w:t xml:space="preserve">, </w:t>
      </w:r>
      <w:r w:rsidRPr="00A913F0">
        <w:rPr>
          <w:rFonts w:ascii="Times New Roman" w:eastAsia="Times New Roman" w:hAnsi="Times New Roman"/>
          <w:b/>
          <w:color w:val="0000FF"/>
          <w:u w:val="single"/>
        </w:rPr>
        <w:t>retain</w:t>
      </w:r>
      <w:r w:rsidRPr="00AF2A3D">
        <w:rPr>
          <w:rFonts w:ascii="Times New Roman" w:eastAsia="Times New Roman" w:hAnsi="Times New Roman"/>
          <w:b/>
          <w:color w:val="0000FF"/>
        </w:rPr>
        <w:t xml:space="preserve"> </w:t>
      </w:r>
      <w:r w:rsidRPr="00792D29">
        <w:rPr>
          <w:rFonts w:ascii="Times New Roman" w:eastAsia="Times New Roman" w:hAnsi="Times New Roman"/>
        </w:rPr>
        <w:t>or stockpile nuclear weapons or other nuclear explosive devices;</w:t>
      </w:r>
    </w:p>
    <w:p w:rsidR="0030630B" w:rsidRPr="00792D29" w:rsidRDefault="0030630B" w:rsidP="0030630B">
      <w:pPr>
        <w:tabs>
          <w:tab w:val="left" w:pos="1426"/>
        </w:tabs>
        <w:spacing w:line="234" w:lineRule="auto"/>
        <w:ind w:right="-268"/>
        <w:jc w:val="both"/>
        <w:rPr>
          <w:rFonts w:ascii="Times New Roman" w:eastAsia="Times New Roman" w:hAnsi="Times New Roman"/>
        </w:rPr>
      </w:pPr>
    </w:p>
    <w:p w:rsidR="0030630B" w:rsidRPr="00792D29" w:rsidRDefault="0030630B" w:rsidP="005A085B">
      <w:pPr>
        <w:numPr>
          <w:ilvl w:val="0"/>
          <w:numId w:val="5"/>
        </w:numPr>
        <w:tabs>
          <w:tab w:val="left" w:pos="1426"/>
        </w:tabs>
        <w:spacing w:line="234" w:lineRule="auto"/>
        <w:ind w:left="1080" w:right="-268" w:hanging="4"/>
        <w:jc w:val="both"/>
        <w:rPr>
          <w:rFonts w:ascii="Times New Roman" w:eastAsia="Times New Roman" w:hAnsi="Times New Roman"/>
        </w:rPr>
      </w:pPr>
      <w:r w:rsidRPr="00792D29">
        <w:rPr>
          <w:rFonts w:ascii="Times New Roman" w:eastAsia="Times New Roman" w:hAnsi="Times New Roman"/>
        </w:rPr>
        <w:t>Transfer to any recipient whatsoever nuclear weapons or other nuclear explosive devices or control over such weapons or explosive devices directly, or indirectly;</w:t>
      </w:r>
    </w:p>
    <w:p w:rsidR="0030630B" w:rsidRPr="00792D29" w:rsidRDefault="0030630B" w:rsidP="0030630B">
      <w:pPr>
        <w:spacing w:line="250" w:lineRule="exact"/>
        <w:ind w:right="-268"/>
        <w:rPr>
          <w:rFonts w:ascii="Times New Roman" w:eastAsia="Times New Roman" w:hAnsi="Times New Roman"/>
        </w:rPr>
      </w:pPr>
    </w:p>
    <w:p w:rsidR="0030630B" w:rsidRPr="00792D29" w:rsidRDefault="0030630B" w:rsidP="005A085B">
      <w:pPr>
        <w:numPr>
          <w:ilvl w:val="0"/>
          <w:numId w:val="5"/>
        </w:numPr>
        <w:tabs>
          <w:tab w:val="left" w:pos="1426"/>
        </w:tabs>
        <w:spacing w:line="234" w:lineRule="auto"/>
        <w:ind w:left="1080" w:right="-268" w:hanging="4"/>
        <w:jc w:val="both"/>
        <w:rPr>
          <w:rFonts w:ascii="Times New Roman" w:eastAsia="Times New Roman" w:hAnsi="Times New Roman"/>
        </w:rPr>
      </w:pPr>
      <w:r w:rsidRPr="00792D29">
        <w:rPr>
          <w:rFonts w:ascii="Times New Roman" w:eastAsia="Times New Roman" w:hAnsi="Times New Roman"/>
        </w:rPr>
        <w:t>Receive the transfer or control over nuclear weapons or other nuclear explosive devices directly, or indirectly;</w:t>
      </w:r>
    </w:p>
    <w:p w:rsidR="0030630B" w:rsidRPr="00792D29" w:rsidRDefault="0030630B" w:rsidP="0030630B">
      <w:pPr>
        <w:spacing w:line="241" w:lineRule="exact"/>
        <w:ind w:right="-268"/>
        <w:rPr>
          <w:rFonts w:ascii="Times New Roman" w:eastAsia="Times New Roman" w:hAnsi="Times New Roman"/>
        </w:rPr>
      </w:pPr>
    </w:p>
    <w:p w:rsidR="0030630B" w:rsidRDefault="0030630B" w:rsidP="005A085B">
      <w:pPr>
        <w:numPr>
          <w:ilvl w:val="0"/>
          <w:numId w:val="5"/>
        </w:numPr>
        <w:tabs>
          <w:tab w:val="left" w:pos="1420"/>
        </w:tabs>
        <w:spacing w:line="239" w:lineRule="auto"/>
        <w:ind w:left="1420" w:right="-268" w:hanging="344"/>
        <w:jc w:val="both"/>
        <w:rPr>
          <w:rFonts w:ascii="Times New Roman" w:eastAsia="Times New Roman" w:hAnsi="Times New Roman"/>
        </w:rPr>
      </w:pPr>
      <w:r w:rsidRPr="00792D29">
        <w:rPr>
          <w:rFonts w:ascii="Times New Roman" w:eastAsia="Times New Roman" w:hAnsi="Times New Roman"/>
        </w:rPr>
        <w:t xml:space="preserve">Use </w:t>
      </w:r>
      <w:r w:rsidRPr="0036546F">
        <w:rPr>
          <w:rFonts w:ascii="Times New Roman" w:eastAsia="Times New Roman" w:hAnsi="Times New Roman"/>
          <w:b/>
          <w:color w:val="0000FF"/>
          <w:u w:val="single"/>
        </w:rPr>
        <w:t>or threat</w:t>
      </w:r>
      <w:r>
        <w:rPr>
          <w:rFonts w:ascii="Times New Roman" w:eastAsia="Times New Roman" w:hAnsi="Times New Roman"/>
          <w:b/>
          <w:color w:val="0000FF"/>
          <w:u w:val="single"/>
        </w:rPr>
        <w:t xml:space="preserve"> </w:t>
      </w:r>
      <w:r w:rsidRPr="0036546F">
        <w:rPr>
          <w:rFonts w:ascii="Times New Roman" w:eastAsia="Times New Roman" w:hAnsi="Times New Roman"/>
          <w:b/>
          <w:color w:val="0000FF"/>
          <w:u w:val="single"/>
        </w:rPr>
        <w:t>to use</w:t>
      </w:r>
      <w:r w:rsidRPr="00792D29">
        <w:rPr>
          <w:rFonts w:ascii="Times New Roman" w:eastAsia="Times New Roman" w:hAnsi="Times New Roman"/>
        </w:rPr>
        <w:t xml:space="preserve"> nuclear weapons;</w:t>
      </w:r>
    </w:p>
    <w:p w:rsidR="0030630B" w:rsidRPr="00792D29" w:rsidRDefault="0030630B" w:rsidP="0030630B">
      <w:pPr>
        <w:tabs>
          <w:tab w:val="left" w:pos="1420"/>
        </w:tabs>
        <w:spacing w:line="239" w:lineRule="auto"/>
        <w:ind w:right="-268"/>
        <w:jc w:val="both"/>
        <w:rPr>
          <w:rFonts w:ascii="Times New Roman" w:eastAsia="Times New Roman" w:hAnsi="Times New Roman"/>
        </w:rPr>
      </w:pPr>
    </w:p>
    <w:p w:rsidR="0030630B" w:rsidRDefault="0030630B" w:rsidP="005A085B">
      <w:pPr>
        <w:numPr>
          <w:ilvl w:val="0"/>
          <w:numId w:val="5"/>
        </w:numPr>
        <w:tabs>
          <w:tab w:val="left" w:pos="1420"/>
        </w:tabs>
        <w:spacing w:line="239" w:lineRule="auto"/>
        <w:ind w:left="1420" w:right="-268" w:hanging="344"/>
        <w:jc w:val="both"/>
        <w:rPr>
          <w:rFonts w:ascii="Times New Roman" w:eastAsia="Times New Roman" w:hAnsi="Times New Roman"/>
        </w:rPr>
      </w:pPr>
      <w:r w:rsidRPr="00D47004">
        <w:rPr>
          <w:rFonts w:ascii="Times New Roman" w:eastAsia="Times New Roman" w:hAnsi="Times New Roman"/>
        </w:rPr>
        <w:t>Carry out any nuclear weapon test</w:t>
      </w:r>
      <w:r>
        <w:rPr>
          <w:rFonts w:ascii="Times New Roman" w:eastAsia="Times New Roman" w:hAnsi="Times New Roman"/>
        </w:rPr>
        <w:t xml:space="preserve">, </w:t>
      </w:r>
      <w:r w:rsidRPr="002773F1">
        <w:rPr>
          <w:rFonts w:ascii="Times New Roman" w:eastAsia="Times New Roman" w:hAnsi="Times New Roman"/>
          <w:b/>
          <w:color w:val="0000FF"/>
          <w:u w:val="single"/>
        </w:rPr>
        <w:t>including by</w:t>
      </w:r>
      <w:r w:rsidRPr="00AF2A3D">
        <w:rPr>
          <w:rFonts w:ascii="Times New Roman" w:eastAsia="Times New Roman" w:hAnsi="Times New Roman"/>
          <w:color w:val="0000FF"/>
        </w:rPr>
        <w:t xml:space="preserve"> </w:t>
      </w:r>
      <w:r w:rsidRPr="002773F1">
        <w:rPr>
          <w:rFonts w:ascii="Times New Roman" w:eastAsia="Times New Roman" w:hAnsi="Times New Roman"/>
        </w:rPr>
        <w:t>explosion</w:t>
      </w:r>
      <w:r>
        <w:rPr>
          <w:rFonts w:ascii="Times New Roman" w:eastAsia="Times New Roman" w:hAnsi="Times New Roman"/>
          <w:b/>
          <w:color w:val="0000FF"/>
        </w:rPr>
        <w:t>,</w:t>
      </w:r>
      <w:r w:rsidRPr="00AF2A3D">
        <w:rPr>
          <w:rFonts w:ascii="Times New Roman" w:eastAsia="Times New Roman" w:hAnsi="Times New Roman"/>
          <w:b/>
          <w:color w:val="FF0000"/>
        </w:rPr>
        <w:t xml:space="preserve"> </w:t>
      </w:r>
      <w:r w:rsidRPr="00D47004">
        <w:rPr>
          <w:rFonts w:ascii="Times New Roman" w:eastAsia="Times New Roman" w:hAnsi="Times New Roman"/>
        </w:rPr>
        <w:t xml:space="preserve">or any other nuclear explosion </w:t>
      </w:r>
    </w:p>
    <w:p w:rsidR="0030630B" w:rsidRPr="00D47004" w:rsidRDefault="0030630B" w:rsidP="0030630B">
      <w:pPr>
        <w:tabs>
          <w:tab w:val="left" w:pos="1420"/>
        </w:tabs>
        <w:spacing w:line="239" w:lineRule="auto"/>
        <w:ind w:left="1420" w:right="-268"/>
        <w:jc w:val="both"/>
        <w:rPr>
          <w:rFonts w:ascii="Times New Roman" w:eastAsia="Times New Roman" w:hAnsi="Times New Roman"/>
        </w:rPr>
      </w:pPr>
    </w:p>
    <w:p w:rsidR="0030630B" w:rsidRDefault="0030630B" w:rsidP="005A085B">
      <w:pPr>
        <w:numPr>
          <w:ilvl w:val="0"/>
          <w:numId w:val="5"/>
        </w:numPr>
        <w:tabs>
          <w:tab w:val="left" w:pos="1426"/>
        </w:tabs>
        <w:spacing w:line="234" w:lineRule="auto"/>
        <w:ind w:left="1080" w:right="-268" w:hanging="4"/>
        <w:jc w:val="both"/>
        <w:rPr>
          <w:rFonts w:ascii="Times New Roman" w:eastAsia="Times New Roman" w:hAnsi="Times New Roman"/>
        </w:rPr>
      </w:pPr>
      <w:r w:rsidRPr="00AF39AD">
        <w:rPr>
          <w:rFonts w:ascii="Times New Roman" w:eastAsia="Times New Roman" w:hAnsi="Times New Roman"/>
        </w:rPr>
        <w:t xml:space="preserve">Assist, </w:t>
      </w:r>
      <w:r w:rsidRPr="00AF39AD">
        <w:rPr>
          <w:rFonts w:ascii="Times New Roman" w:eastAsia="Times New Roman" w:hAnsi="Times New Roman"/>
          <w:b/>
          <w:color w:val="0000FF"/>
          <w:u w:val="single"/>
        </w:rPr>
        <w:t>finance</w:t>
      </w:r>
      <w:r w:rsidRPr="00AF39AD">
        <w:rPr>
          <w:rFonts w:ascii="Times New Roman" w:eastAsia="Times New Roman" w:hAnsi="Times New Roman"/>
          <w:b/>
          <w:color w:val="0000FF"/>
        </w:rPr>
        <w:t>,</w:t>
      </w:r>
      <w:r w:rsidRPr="00AF39AD">
        <w:rPr>
          <w:rFonts w:ascii="Times New Roman" w:eastAsia="Times New Roman" w:hAnsi="Times New Roman"/>
        </w:rPr>
        <w:t xml:space="preserve"> encourage, or induce, in any way, anyone to engage in any activity prohibited to a State Party under this Convention;</w:t>
      </w:r>
      <w:bookmarkStart w:id="38" w:name="page3"/>
      <w:bookmarkEnd w:id="38"/>
    </w:p>
    <w:p w:rsidR="0030630B" w:rsidRDefault="0030630B" w:rsidP="0030630B">
      <w:pPr>
        <w:pStyle w:val="ListParagraph"/>
        <w:rPr>
          <w:rFonts w:ascii="Times New Roman" w:eastAsia="Times New Roman" w:hAnsi="Times New Roman"/>
        </w:rPr>
      </w:pPr>
    </w:p>
    <w:p w:rsidR="0030630B" w:rsidRPr="00AF39AD" w:rsidRDefault="0030630B" w:rsidP="005A085B">
      <w:pPr>
        <w:numPr>
          <w:ilvl w:val="0"/>
          <w:numId w:val="5"/>
        </w:numPr>
        <w:tabs>
          <w:tab w:val="left" w:pos="1426"/>
        </w:tabs>
        <w:spacing w:line="234" w:lineRule="auto"/>
        <w:ind w:left="1080" w:right="-268" w:hanging="4"/>
        <w:jc w:val="both"/>
        <w:rPr>
          <w:rFonts w:ascii="Times New Roman" w:eastAsia="Times New Roman" w:hAnsi="Times New Roman"/>
        </w:rPr>
      </w:pPr>
      <w:r w:rsidRPr="00AF39AD">
        <w:rPr>
          <w:rFonts w:ascii="Times New Roman" w:eastAsia="Times New Roman" w:hAnsi="Times New Roman"/>
        </w:rPr>
        <w:t>Seek or receive any assistance, in any way, from anyone to engage in any activity prohibited to a State Party under this Convention.</w:t>
      </w:r>
    </w:p>
    <w:p w:rsidR="0030630B" w:rsidRDefault="0030630B" w:rsidP="0030630B">
      <w:pPr>
        <w:spacing w:line="234" w:lineRule="auto"/>
        <w:ind w:left="4" w:right="-268"/>
        <w:jc w:val="both"/>
        <w:rPr>
          <w:rFonts w:ascii="Times New Roman" w:eastAsia="Times New Roman" w:hAnsi="Times New Roman"/>
        </w:rPr>
      </w:pPr>
    </w:p>
    <w:p w:rsidR="0030630B" w:rsidRPr="00792D29" w:rsidRDefault="0030630B" w:rsidP="0030630B">
      <w:pPr>
        <w:spacing w:line="234" w:lineRule="auto"/>
        <w:ind w:left="1134" w:right="-268"/>
        <w:jc w:val="both"/>
        <w:rPr>
          <w:rFonts w:ascii="Times New Roman" w:eastAsia="Times New Roman" w:hAnsi="Times New Roman"/>
        </w:rPr>
      </w:pPr>
      <w:r w:rsidRPr="00792D29">
        <w:rPr>
          <w:rFonts w:ascii="Times New Roman" w:eastAsia="Times New Roman" w:hAnsi="Times New Roman"/>
        </w:rPr>
        <w:t>2. Each State Party undertakes to prohib</w:t>
      </w:r>
      <w:r>
        <w:rPr>
          <w:rFonts w:ascii="Times New Roman" w:eastAsia="Times New Roman" w:hAnsi="Times New Roman"/>
        </w:rPr>
        <w:t xml:space="preserve">it and prevent in its territory, </w:t>
      </w:r>
      <w:r w:rsidRPr="002773F1">
        <w:rPr>
          <w:rFonts w:ascii="Times New Roman" w:eastAsia="Times New Roman" w:hAnsi="Times New Roman"/>
          <w:b/>
          <w:color w:val="0000FF"/>
          <w:u w:val="single"/>
        </w:rPr>
        <w:t>including its airspace and waters</w:t>
      </w:r>
      <w:r>
        <w:rPr>
          <w:rFonts w:ascii="Times New Roman" w:eastAsia="Times New Roman" w:hAnsi="Times New Roman"/>
        </w:rPr>
        <w:t xml:space="preserve"> </w:t>
      </w:r>
      <w:r w:rsidRPr="00792D29">
        <w:rPr>
          <w:rFonts w:ascii="Times New Roman" w:eastAsia="Times New Roman" w:hAnsi="Times New Roman"/>
        </w:rPr>
        <w:t>or at any place under its jurisdiction or control:</w:t>
      </w:r>
    </w:p>
    <w:p w:rsidR="0030630B" w:rsidRPr="00792D29" w:rsidRDefault="0030630B" w:rsidP="0030630B">
      <w:pPr>
        <w:spacing w:line="252" w:lineRule="exact"/>
        <w:ind w:left="1134" w:right="-268"/>
        <w:rPr>
          <w:rFonts w:ascii="Times New Roman" w:eastAsia="Times New Roman" w:hAnsi="Times New Roman"/>
        </w:rPr>
      </w:pPr>
    </w:p>
    <w:p w:rsidR="0030630B" w:rsidRDefault="0030630B" w:rsidP="005A085B">
      <w:pPr>
        <w:numPr>
          <w:ilvl w:val="0"/>
          <w:numId w:val="6"/>
        </w:numPr>
        <w:tabs>
          <w:tab w:val="left" w:pos="350"/>
        </w:tabs>
        <w:spacing w:line="234" w:lineRule="auto"/>
        <w:ind w:left="1134" w:right="-268"/>
        <w:jc w:val="both"/>
        <w:rPr>
          <w:rFonts w:ascii="Times New Roman" w:eastAsia="Times New Roman" w:hAnsi="Times New Roman"/>
        </w:rPr>
      </w:pPr>
      <w:r w:rsidRPr="00186897">
        <w:rPr>
          <w:rFonts w:ascii="Times New Roman" w:eastAsia="Times New Roman" w:hAnsi="Times New Roman"/>
        </w:rPr>
        <w:t xml:space="preserve">Any </w:t>
      </w:r>
      <w:r w:rsidRPr="002773F1">
        <w:rPr>
          <w:rFonts w:ascii="Times New Roman" w:eastAsia="Times New Roman" w:hAnsi="Times New Roman"/>
          <w:b/>
          <w:color w:val="0000FF"/>
          <w:u w:val="single"/>
        </w:rPr>
        <w:t>storage, transit</w:t>
      </w:r>
      <w:r w:rsidRPr="002773F1">
        <w:rPr>
          <w:rFonts w:ascii="Times New Roman" w:eastAsia="Times New Roman" w:hAnsi="Times New Roman"/>
          <w:color w:val="0000FF"/>
          <w:u w:val="single"/>
        </w:rPr>
        <w:t>,</w:t>
      </w:r>
      <w:r w:rsidRPr="002773F1">
        <w:rPr>
          <w:rFonts w:ascii="Times New Roman" w:eastAsia="Times New Roman" w:hAnsi="Times New Roman"/>
          <w:color w:val="3333FF"/>
          <w:u w:val="single"/>
        </w:rPr>
        <w:t xml:space="preserve"> </w:t>
      </w:r>
      <w:r>
        <w:rPr>
          <w:rFonts w:ascii="Times New Roman" w:eastAsia="Times New Roman" w:hAnsi="Times New Roman"/>
          <w:b/>
          <w:color w:val="0000FF"/>
          <w:u w:val="single"/>
        </w:rPr>
        <w:t>trans</w:t>
      </w:r>
      <w:r w:rsidRPr="002773F1">
        <w:rPr>
          <w:rFonts w:ascii="Times New Roman" w:eastAsia="Times New Roman" w:hAnsi="Times New Roman"/>
          <w:b/>
          <w:color w:val="0000FF"/>
          <w:u w:val="single"/>
        </w:rPr>
        <w:t>shipment,</w:t>
      </w:r>
      <w:r w:rsidRPr="00186897">
        <w:rPr>
          <w:rFonts w:ascii="Times New Roman" w:eastAsia="Times New Roman" w:hAnsi="Times New Roman"/>
        </w:rPr>
        <w:t xml:space="preserve"> stationing</w:t>
      </w:r>
      <w:r w:rsidRPr="00792D29">
        <w:rPr>
          <w:rFonts w:ascii="Times New Roman" w:eastAsia="Times New Roman" w:hAnsi="Times New Roman"/>
        </w:rPr>
        <w:t>, installation or deployment of any nuclear weapons or other nuclear explosive devices;</w:t>
      </w:r>
    </w:p>
    <w:p w:rsidR="0030630B" w:rsidRPr="00792D29" w:rsidRDefault="0030630B" w:rsidP="0030630B">
      <w:pPr>
        <w:tabs>
          <w:tab w:val="left" w:pos="350"/>
        </w:tabs>
        <w:spacing w:line="234" w:lineRule="auto"/>
        <w:ind w:left="1134" w:right="-268"/>
        <w:jc w:val="both"/>
        <w:rPr>
          <w:rFonts w:ascii="Times New Roman" w:eastAsia="Times New Roman" w:hAnsi="Times New Roman"/>
        </w:rPr>
      </w:pPr>
    </w:p>
    <w:p w:rsidR="0030630B" w:rsidRPr="00B65A04" w:rsidRDefault="0030630B" w:rsidP="005A085B">
      <w:pPr>
        <w:numPr>
          <w:ilvl w:val="0"/>
          <w:numId w:val="7"/>
        </w:numPr>
        <w:tabs>
          <w:tab w:val="left" w:pos="344"/>
        </w:tabs>
        <w:spacing w:line="239" w:lineRule="auto"/>
        <w:ind w:left="1134" w:right="-268"/>
        <w:jc w:val="both"/>
        <w:rPr>
          <w:rFonts w:ascii="Times New Roman" w:eastAsia="Times New Roman" w:hAnsi="Times New Roman"/>
          <w:b/>
        </w:rPr>
      </w:pPr>
      <w:r>
        <w:rPr>
          <w:rFonts w:ascii="Times New Roman" w:eastAsia="Times New Roman" w:hAnsi="Times New Roman"/>
        </w:rPr>
        <w:t xml:space="preserve"> (b) </w:t>
      </w:r>
      <w:r w:rsidRPr="00792D29">
        <w:rPr>
          <w:rFonts w:ascii="Times New Roman" w:eastAsia="Times New Roman" w:hAnsi="Times New Roman"/>
        </w:rPr>
        <w:t>Any nuclear weapon test</w:t>
      </w:r>
      <w:r>
        <w:rPr>
          <w:rFonts w:ascii="Times New Roman" w:eastAsia="Times New Roman" w:hAnsi="Times New Roman"/>
        </w:rPr>
        <w:t xml:space="preserve">, </w:t>
      </w:r>
      <w:r w:rsidRPr="002773F1">
        <w:rPr>
          <w:rFonts w:ascii="Times New Roman" w:eastAsia="Times New Roman" w:hAnsi="Times New Roman"/>
          <w:b/>
          <w:color w:val="0000FF"/>
          <w:u w:val="single"/>
        </w:rPr>
        <w:t>including by</w:t>
      </w:r>
      <w:r w:rsidRPr="00AF2A3D">
        <w:rPr>
          <w:rFonts w:ascii="Times New Roman" w:eastAsia="Times New Roman" w:hAnsi="Times New Roman"/>
          <w:b/>
          <w:color w:val="0000FF"/>
        </w:rPr>
        <w:t xml:space="preserve"> </w:t>
      </w:r>
      <w:r w:rsidRPr="002773F1">
        <w:rPr>
          <w:rFonts w:ascii="Times New Roman" w:eastAsia="Times New Roman" w:hAnsi="Times New Roman"/>
        </w:rPr>
        <w:t>explosion</w:t>
      </w:r>
      <w:r w:rsidRPr="00AF2A3D">
        <w:rPr>
          <w:rFonts w:ascii="Times New Roman" w:eastAsia="Times New Roman" w:hAnsi="Times New Roman"/>
          <w:b/>
          <w:color w:val="0000FF"/>
        </w:rPr>
        <w:t>,</w:t>
      </w:r>
      <w:r w:rsidRPr="00AF2A3D">
        <w:rPr>
          <w:rFonts w:ascii="Times New Roman" w:eastAsia="Times New Roman" w:hAnsi="Times New Roman"/>
          <w:b/>
          <w:color w:val="FF0000"/>
        </w:rPr>
        <w:t xml:space="preserve"> </w:t>
      </w:r>
      <w:r w:rsidRPr="00AF2A3D">
        <w:rPr>
          <w:rFonts w:ascii="Times New Roman" w:eastAsia="Times New Roman" w:hAnsi="Times New Roman"/>
        </w:rPr>
        <w:t>or</w:t>
      </w:r>
      <w:r w:rsidRPr="00792D29">
        <w:rPr>
          <w:rFonts w:ascii="Times New Roman" w:eastAsia="Times New Roman" w:hAnsi="Times New Roman"/>
        </w:rPr>
        <w:t xml:space="preserve"> any other nuclear explosion</w:t>
      </w:r>
      <w:r>
        <w:rPr>
          <w:rFonts w:ascii="Times New Roman" w:eastAsia="Times New Roman" w:hAnsi="Times New Roman"/>
        </w:rPr>
        <w:t xml:space="preserve"> </w:t>
      </w:r>
    </w:p>
    <w:p w:rsidR="0030630B" w:rsidRPr="00AF39AD" w:rsidRDefault="0030630B" w:rsidP="0030630B">
      <w:pPr>
        <w:pBdr>
          <w:bottom w:val="single" w:sz="6" w:space="1" w:color="auto"/>
        </w:pBdr>
        <w:ind w:left="1134"/>
      </w:pPr>
    </w:p>
    <w:p w:rsidR="0030630B" w:rsidRPr="00A1669D" w:rsidRDefault="00A1669D" w:rsidP="00315F6D">
      <w:pPr>
        <w:rPr>
          <w:rFonts w:ascii="Times New Roman" w:hAnsi="Times New Roman" w:cs="Times New Roman"/>
          <w:b/>
          <w:sz w:val="28"/>
        </w:rPr>
      </w:pPr>
      <w:r w:rsidRPr="00A1669D">
        <w:rPr>
          <w:rFonts w:ascii="Times New Roman" w:hAnsi="Times New Roman" w:cs="Times New Roman"/>
          <w:b/>
          <w:sz w:val="28"/>
          <w:highlight w:val="yellow"/>
        </w:rPr>
        <w:t>EGYPT</w:t>
      </w:r>
    </w:p>
    <w:p w:rsidR="00A1669D" w:rsidRDefault="00A1669D" w:rsidP="00315F6D">
      <w:pPr>
        <w:rPr>
          <w:rFonts w:ascii="Times New Roman" w:hAnsi="Times New Roman" w:cs="Times New Roman"/>
        </w:rPr>
      </w:pPr>
    </w:p>
    <w:tbl>
      <w:tblPr>
        <w:tblW w:w="9303" w:type="dxa"/>
        <w:tblInd w:w="-73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995"/>
        <w:gridCol w:w="8308"/>
      </w:tblGrid>
      <w:tr w:rsidR="00A1669D" w:rsidRPr="00CF199B" w:rsidTr="00257488">
        <w:tc>
          <w:tcPr>
            <w:tcW w:w="995" w:type="dxa"/>
          </w:tcPr>
          <w:p w:rsidR="00A1669D" w:rsidRPr="00CF199B" w:rsidRDefault="00A1669D" w:rsidP="00257488">
            <w:pPr>
              <w:jc w:val="center"/>
              <w:rPr>
                <w:rFonts w:ascii="Book Antiqua" w:hAnsi="Book Antiqua"/>
              </w:rPr>
            </w:pPr>
            <w:r w:rsidRPr="00CF199B">
              <w:rPr>
                <w:rFonts w:ascii="Book Antiqua" w:hAnsi="Book Antiqua"/>
              </w:rPr>
              <w:t xml:space="preserve">1 </w:t>
            </w:r>
          </w:p>
        </w:tc>
        <w:tc>
          <w:tcPr>
            <w:tcW w:w="8308" w:type="dxa"/>
          </w:tcPr>
          <w:p w:rsidR="00A1669D" w:rsidRPr="00CF199B" w:rsidRDefault="00A1669D" w:rsidP="00257488">
            <w:pPr>
              <w:rPr>
                <w:rFonts w:ascii="Book Antiqua" w:hAnsi="Book Antiqua"/>
              </w:rPr>
            </w:pPr>
            <w:r w:rsidRPr="00CF199B">
              <w:rPr>
                <w:rFonts w:ascii="Book Antiqua" w:hAnsi="Book Antiqua"/>
              </w:rPr>
              <w:t>Article 1 General obligations</w:t>
            </w:r>
          </w:p>
          <w:p w:rsidR="00A1669D" w:rsidRPr="00CF199B" w:rsidRDefault="00A1669D" w:rsidP="005A085B">
            <w:pPr>
              <w:pStyle w:val="ListParagraph"/>
              <w:numPr>
                <w:ilvl w:val="0"/>
                <w:numId w:val="9"/>
              </w:numPr>
              <w:ind w:left="360"/>
              <w:rPr>
                <w:rFonts w:ascii="Book Antiqua" w:hAnsi="Book Antiqua"/>
              </w:rPr>
            </w:pPr>
            <w:r w:rsidRPr="00CF199B">
              <w:rPr>
                <w:rFonts w:ascii="Book Antiqua" w:hAnsi="Book Antiqua"/>
              </w:rPr>
              <w:t xml:space="preserve">Each State Party </w:t>
            </w:r>
            <w:r w:rsidRPr="006D4C66">
              <w:rPr>
                <w:rFonts w:ascii="Book Antiqua" w:hAnsi="Book Antiqua"/>
              </w:rPr>
              <w:t>undertakes</w:t>
            </w:r>
            <w:r w:rsidRPr="00CF199B">
              <w:rPr>
                <w:rFonts w:ascii="Book Antiqua" w:hAnsi="Book Antiqua"/>
              </w:rPr>
              <w:t xml:space="preserve"> never under any circumstances to: </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8"/>
              </w:numPr>
              <w:ind w:left="270"/>
              <w:rPr>
                <w:rFonts w:ascii="Book Antiqua" w:hAnsi="Book Antiqua"/>
              </w:rPr>
            </w:pPr>
            <w:r w:rsidRPr="00CF199B">
              <w:rPr>
                <w:rFonts w:ascii="Book Antiqua" w:hAnsi="Book Antiqua"/>
              </w:rPr>
              <w:t xml:space="preserve">Develop, produce, manufacture, </w:t>
            </w:r>
            <w:r w:rsidRPr="0056524F">
              <w:rPr>
                <w:rFonts w:ascii="Book Antiqua" w:hAnsi="Book Antiqua"/>
              </w:rPr>
              <w:t>otherwise</w:t>
            </w:r>
            <w:r w:rsidRPr="00CF199B">
              <w:rPr>
                <w:rFonts w:ascii="Book Antiqua" w:hAnsi="Book Antiqua"/>
              </w:rPr>
              <w:t xml:space="preserve"> acquire, possess</w:t>
            </w:r>
            <w:r>
              <w:rPr>
                <w:rFonts w:ascii="Book Antiqua" w:hAnsi="Book Antiqua"/>
              </w:rPr>
              <w:t>,</w:t>
            </w:r>
            <w:r w:rsidRPr="00CF199B">
              <w:rPr>
                <w:rFonts w:ascii="Book Antiqua" w:hAnsi="Book Antiqua"/>
              </w:rPr>
              <w:t xml:space="preserve"> </w:t>
            </w:r>
            <w:r w:rsidRPr="006D4C66">
              <w:rPr>
                <w:rFonts w:ascii="Book Antiqua" w:hAnsi="Book Antiqua"/>
              </w:rPr>
              <w:t>stockpile</w:t>
            </w:r>
            <w:r>
              <w:rPr>
                <w:rFonts w:ascii="Book Antiqua" w:hAnsi="Book Antiqua"/>
              </w:rPr>
              <w:t xml:space="preserve">, </w:t>
            </w:r>
            <w:r w:rsidRPr="00257826">
              <w:rPr>
                <w:rFonts w:ascii="Book Antiqua" w:hAnsi="Book Antiqua"/>
                <w:b/>
                <w:bCs/>
              </w:rPr>
              <w:t>modernize</w:t>
            </w:r>
            <w:r>
              <w:rPr>
                <w:rFonts w:ascii="Book Antiqua" w:hAnsi="Book Antiqua"/>
              </w:rPr>
              <w:t xml:space="preserve"> </w:t>
            </w:r>
            <w:r w:rsidRPr="00CF199B">
              <w:rPr>
                <w:rFonts w:ascii="Book Antiqua" w:hAnsi="Book Antiqua"/>
              </w:rPr>
              <w:t>nuclear weapons or other nuclear explosive devices;</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8"/>
              </w:numPr>
              <w:ind w:left="270"/>
              <w:rPr>
                <w:rFonts w:ascii="Book Antiqua" w:hAnsi="Book Antiqua"/>
              </w:rPr>
            </w:pPr>
            <w:r w:rsidRPr="00CF199B">
              <w:rPr>
                <w:rFonts w:ascii="Book Antiqua" w:hAnsi="Book Antiqua"/>
              </w:rPr>
              <w:t>Transfer to any recipient whatsoever nuclear weapons or other nuclear explosive devices or control over such weapons or explosive devices directly, or indirectly;</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8"/>
              </w:numPr>
              <w:ind w:left="270"/>
              <w:rPr>
                <w:rFonts w:ascii="Book Antiqua" w:hAnsi="Book Antiqua"/>
              </w:rPr>
            </w:pPr>
            <w:r w:rsidRPr="00CF199B">
              <w:rPr>
                <w:rFonts w:ascii="Book Antiqua" w:hAnsi="Book Antiqua"/>
              </w:rPr>
              <w:t>Receive the transfer or control over nuclear weapons or other nuclear explosive devices directly, or indirectly;</w:t>
            </w:r>
          </w:p>
        </w:tc>
      </w:tr>
      <w:tr w:rsidR="00A1669D" w:rsidRPr="006D4C66" w:rsidTr="00257488">
        <w:tc>
          <w:tcPr>
            <w:tcW w:w="995" w:type="dxa"/>
          </w:tcPr>
          <w:p w:rsidR="00A1669D" w:rsidRPr="00CF199B" w:rsidRDefault="00A1669D" w:rsidP="00257488">
            <w:pPr>
              <w:jc w:val="center"/>
              <w:rPr>
                <w:rFonts w:ascii="Book Antiqua" w:hAnsi="Book Antiqua"/>
              </w:rPr>
            </w:pPr>
          </w:p>
        </w:tc>
        <w:tc>
          <w:tcPr>
            <w:tcW w:w="8308" w:type="dxa"/>
          </w:tcPr>
          <w:p w:rsidR="00A1669D" w:rsidRPr="00257826" w:rsidRDefault="00A1669D" w:rsidP="005A085B">
            <w:pPr>
              <w:pStyle w:val="ListParagraph"/>
              <w:numPr>
                <w:ilvl w:val="0"/>
                <w:numId w:val="8"/>
              </w:numPr>
              <w:ind w:left="270"/>
              <w:rPr>
                <w:rFonts w:ascii="Book Antiqua" w:hAnsi="Book Antiqua"/>
              </w:rPr>
            </w:pPr>
            <w:r w:rsidRPr="00257826">
              <w:rPr>
                <w:rFonts w:ascii="Book Antiqua" w:hAnsi="Book Antiqua"/>
              </w:rPr>
              <w:t xml:space="preserve">Use </w:t>
            </w:r>
            <w:r w:rsidRPr="00257826">
              <w:rPr>
                <w:rFonts w:ascii="Book Antiqua" w:hAnsi="Book Antiqua"/>
                <w:b/>
                <w:bCs/>
              </w:rPr>
              <w:t>or threat of use of</w:t>
            </w:r>
            <w:r>
              <w:rPr>
                <w:rFonts w:ascii="Book Antiqua" w:hAnsi="Book Antiqua"/>
              </w:rPr>
              <w:t xml:space="preserve"> </w:t>
            </w:r>
            <w:r w:rsidRPr="00257826">
              <w:rPr>
                <w:rFonts w:ascii="Book Antiqua" w:hAnsi="Book Antiqua"/>
              </w:rPr>
              <w:t>nuclear weapons</w:t>
            </w:r>
            <w:r w:rsidRPr="00257826">
              <w:t xml:space="preserve"> </w:t>
            </w:r>
            <w:r w:rsidRPr="00257826">
              <w:rPr>
                <w:rFonts w:ascii="Book Antiqua" w:hAnsi="Book Antiqua"/>
              </w:rPr>
              <w:t>;</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8"/>
              </w:numPr>
              <w:ind w:left="270"/>
              <w:rPr>
                <w:rFonts w:ascii="Book Antiqua" w:hAnsi="Book Antiqua"/>
              </w:rPr>
            </w:pPr>
            <w:r w:rsidRPr="00CF199B">
              <w:rPr>
                <w:rFonts w:ascii="Book Antiqua" w:hAnsi="Book Antiqua"/>
              </w:rPr>
              <w:t>Carry out any nuclear weapon test explosion or any other nuclear explosion;</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8"/>
              </w:numPr>
              <w:ind w:left="270"/>
              <w:rPr>
                <w:rFonts w:ascii="Book Antiqua" w:hAnsi="Book Antiqua"/>
              </w:rPr>
            </w:pPr>
            <w:r w:rsidRPr="00CF199B">
              <w:rPr>
                <w:rFonts w:ascii="Book Antiqua" w:hAnsi="Book Antiqua"/>
              </w:rPr>
              <w:t xml:space="preserve">Assist, encourage, or induce, in any way, </w:t>
            </w:r>
            <w:r w:rsidRPr="00257826">
              <w:rPr>
                <w:rFonts w:ascii="Book Antiqua" w:hAnsi="Book Antiqua"/>
              </w:rPr>
              <w:t>anyone to engage</w:t>
            </w:r>
            <w:r w:rsidRPr="00711E77">
              <w:rPr>
                <w:rFonts w:ascii="Book Antiqua" w:hAnsi="Book Antiqua"/>
                <w:strike/>
              </w:rPr>
              <w:t xml:space="preserve"> </w:t>
            </w:r>
            <w:r w:rsidRPr="00711E77">
              <w:rPr>
                <w:rFonts w:ascii="Book Antiqua" w:hAnsi="Book Antiqua"/>
              </w:rPr>
              <w:t>in</w:t>
            </w:r>
            <w:r w:rsidRPr="00CF199B">
              <w:rPr>
                <w:rFonts w:ascii="Book Antiqua" w:hAnsi="Book Antiqua"/>
              </w:rPr>
              <w:t xml:space="preserve"> any activity prohibited to a State Party under this Convention;</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8"/>
              </w:numPr>
              <w:ind w:left="270"/>
              <w:rPr>
                <w:rFonts w:ascii="Book Antiqua" w:hAnsi="Book Antiqua"/>
              </w:rPr>
            </w:pPr>
            <w:r w:rsidRPr="00CF199B">
              <w:rPr>
                <w:rFonts w:ascii="Book Antiqua" w:hAnsi="Book Antiqua"/>
              </w:rPr>
              <w:t xml:space="preserve">Seek or receive any assistance, in any way, </w:t>
            </w:r>
            <w:r w:rsidRPr="00257826">
              <w:rPr>
                <w:rFonts w:ascii="Book Antiqua" w:hAnsi="Book Antiqua"/>
              </w:rPr>
              <w:t>from anyone to engage</w:t>
            </w:r>
            <w:r w:rsidRPr="00CF199B">
              <w:rPr>
                <w:rFonts w:ascii="Book Antiqua" w:hAnsi="Book Antiqua"/>
              </w:rPr>
              <w:t xml:space="preserve"> in any activity prohibited to a State Party under this Convention.</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257488">
            <w:pPr>
              <w:rPr>
                <w:rFonts w:ascii="Book Antiqua" w:hAnsi="Book Antiqua"/>
              </w:rPr>
            </w:pPr>
            <w:r w:rsidRPr="00CF199B">
              <w:rPr>
                <w:rFonts w:ascii="Book Antiqua" w:hAnsi="Book Antiqua"/>
              </w:rPr>
              <w:t>2. Each State Party undertakes to prohibit and prevent in its territory or at any place under its jurisdiction or control:</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10"/>
              </w:numPr>
              <w:ind w:left="270"/>
              <w:rPr>
                <w:rFonts w:ascii="Book Antiqua" w:hAnsi="Book Antiqua"/>
              </w:rPr>
            </w:pPr>
            <w:r w:rsidRPr="00CF199B">
              <w:rPr>
                <w:rFonts w:ascii="Book Antiqua" w:hAnsi="Book Antiqua"/>
              </w:rPr>
              <w:t>Any stationing, installation or deployment of any nuclear weapons or other nuclear explosive devices;</w:t>
            </w:r>
          </w:p>
        </w:tc>
      </w:tr>
      <w:tr w:rsidR="00A1669D" w:rsidRPr="00CF199B" w:rsidTr="00257488">
        <w:tc>
          <w:tcPr>
            <w:tcW w:w="995" w:type="dxa"/>
          </w:tcPr>
          <w:p w:rsidR="00A1669D" w:rsidRPr="00CF199B" w:rsidRDefault="00A1669D" w:rsidP="00257488">
            <w:pPr>
              <w:jc w:val="center"/>
              <w:rPr>
                <w:rFonts w:ascii="Book Antiqua" w:hAnsi="Book Antiqua"/>
              </w:rPr>
            </w:pPr>
          </w:p>
        </w:tc>
        <w:tc>
          <w:tcPr>
            <w:tcW w:w="8308" w:type="dxa"/>
          </w:tcPr>
          <w:p w:rsidR="00A1669D" w:rsidRPr="00CF199B" w:rsidRDefault="00A1669D" w:rsidP="005A085B">
            <w:pPr>
              <w:pStyle w:val="ListParagraph"/>
              <w:numPr>
                <w:ilvl w:val="0"/>
                <w:numId w:val="10"/>
              </w:numPr>
              <w:ind w:left="270"/>
              <w:rPr>
                <w:rFonts w:ascii="Book Antiqua" w:hAnsi="Book Antiqua"/>
              </w:rPr>
            </w:pPr>
            <w:r w:rsidRPr="00CF199B">
              <w:rPr>
                <w:rFonts w:ascii="Book Antiqua" w:hAnsi="Book Antiqua"/>
              </w:rPr>
              <w:t>Any nuclear weapon test explosion or any other nuclear explosion.</w:t>
            </w:r>
          </w:p>
        </w:tc>
      </w:tr>
    </w:tbl>
    <w:p w:rsidR="00A1669D" w:rsidRDefault="00A1669D" w:rsidP="00315F6D">
      <w:pPr>
        <w:pBdr>
          <w:bottom w:val="single" w:sz="6" w:space="1" w:color="auto"/>
        </w:pBdr>
        <w:rPr>
          <w:rFonts w:ascii="Times New Roman" w:hAnsi="Times New Roman" w:cs="Times New Roman"/>
        </w:rPr>
      </w:pPr>
    </w:p>
    <w:p w:rsidR="00A1669D" w:rsidRPr="00257488" w:rsidRDefault="00257488" w:rsidP="00315F6D">
      <w:pPr>
        <w:rPr>
          <w:rFonts w:ascii="Times New Roman" w:hAnsi="Times New Roman" w:cs="Times New Roman"/>
          <w:b/>
          <w:sz w:val="32"/>
        </w:rPr>
      </w:pPr>
      <w:r w:rsidRPr="00257488">
        <w:rPr>
          <w:rFonts w:ascii="Times New Roman" w:hAnsi="Times New Roman" w:cs="Times New Roman"/>
          <w:b/>
          <w:sz w:val="28"/>
          <w:highlight w:val="yellow"/>
        </w:rPr>
        <w:t>FIJI</w:t>
      </w:r>
    </w:p>
    <w:p w:rsidR="00257488" w:rsidRDefault="00257488" w:rsidP="00315F6D">
      <w:pPr>
        <w:rPr>
          <w:rFonts w:ascii="Times New Roman" w:hAnsi="Times New Roman" w:cs="Times New Roman"/>
        </w:rPr>
      </w:pPr>
    </w:p>
    <w:p w:rsidR="00257488" w:rsidRDefault="00257488" w:rsidP="00257488">
      <w:pPr>
        <w:jc w:val="both"/>
        <w:rPr>
          <w:rFonts w:ascii="Times New Roman" w:hAnsi="Times New Roman" w:cs="Times New Roman"/>
        </w:rPr>
      </w:pPr>
      <w:r w:rsidRPr="00531AEF">
        <w:rPr>
          <w:rFonts w:ascii="Times New Roman" w:hAnsi="Times New Roman" w:cs="Times New Roman"/>
        </w:rPr>
        <w:t>The issues raised herewith are consistent to Fiji’</w:t>
      </w:r>
      <w:r>
        <w:rPr>
          <w:rFonts w:ascii="Times New Roman" w:hAnsi="Times New Roman" w:cs="Times New Roman"/>
        </w:rPr>
        <w:t>s positions per</w:t>
      </w:r>
      <w:r w:rsidRPr="00531AEF">
        <w:rPr>
          <w:rFonts w:ascii="Times New Roman" w:hAnsi="Times New Roman" w:cs="Times New Roman"/>
        </w:rPr>
        <w:t xml:space="preserve"> the 31</w:t>
      </w:r>
      <w:r w:rsidRPr="00531AEF">
        <w:rPr>
          <w:rFonts w:ascii="Times New Roman" w:hAnsi="Times New Roman" w:cs="Times New Roman"/>
          <w:vertAlign w:val="superscript"/>
        </w:rPr>
        <w:t>st</w:t>
      </w:r>
      <w:r w:rsidRPr="00531AEF">
        <w:rPr>
          <w:rFonts w:ascii="Times New Roman" w:hAnsi="Times New Roman" w:cs="Times New Roman"/>
        </w:rPr>
        <w:t xml:space="preserve"> March </w:t>
      </w:r>
      <w:r>
        <w:rPr>
          <w:rFonts w:ascii="Times New Roman" w:hAnsi="Times New Roman" w:cs="Times New Roman"/>
        </w:rPr>
        <w:t xml:space="preserve">2017 </w:t>
      </w:r>
      <w:r w:rsidRPr="00531AEF">
        <w:rPr>
          <w:rFonts w:ascii="Times New Roman" w:hAnsi="Times New Roman" w:cs="Times New Roman"/>
        </w:rPr>
        <w:t xml:space="preserve">negotiation </w:t>
      </w:r>
      <w:r>
        <w:rPr>
          <w:rFonts w:ascii="Times New Roman" w:hAnsi="Times New Roman" w:cs="Times New Roman"/>
        </w:rPr>
        <w:t xml:space="preserve">on the subject </w:t>
      </w:r>
      <w:r w:rsidRPr="00531AEF">
        <w:rPr>
          <w:rFonts w:ascii="Times New Roman" w:hAnsi="Times New Roman" w:cs="Times New Roman"/>
        </w:rPr>
        <w:t xml:space="preserve">and </w:t>
      </w:r>
      <w:r>
        <w:rPr>
          <w:rFonts w:ascii="Times New Roman" w:hAnsi="Times New Roman" w:cs="Times New Roman"/>
        </w:rPr>
        <w:t xml:space="preserve">other </w:t>
      </w:r>
      <w:r w:rsidRPr="00531AEF">
        <w:rPr>
          <w:rFonts w:ascii="Times New Roman" w:hAnsi="Times New Roman" w:cs="Times New Roman"/>
        </w:rPr>
        <w:t>treaty which we are party to</w:t>
      </w:r>
      <w:r>
        <w:rPr>
          <w:rFonts w:ascii="Times New Roman" w:hAnsi="Times New Roman" w:cs="Times New Roman"/>
        </w:rPr>
        <w:t xml:space="preserve">. </w:t>
      </w:r>
      <w:r w:rsidRPr="00531AEF">
        <w:rPr>
          <w:rFonts w:ascii="Times New Roman" w:hAnsi="Times New Roman" w:cs="Times New Roman"/>
        </w:rPr>
        <w:t>Now that the draft instrument has come about, we could negotiate for their actual inclus</w:t>
      </w:r>
      <w:r>
        <w:rPr>
          <w:rFonts w:ascii="Times New Roman" w:hAnsi="Times New Roman" w:cs="Times New Roman"/>
        </w:rPr>
        <w:t>ions. Should there be newer additions</w:t>
      </w:r>
      <w:r w:rsidRPr="00531AEF">
        <w:rPr>
          <w:rFonts w:ascii="Times New Roman" w:hAnsi="Times New Roman" w:cs="Times New Roman"/>
        </w:rPr>
        <w:t xml:space="preserve"> or</w:t>
      </w:r>
      <w:r>
        <w:rPr>
          <w:rFonts w:ascii="Times New Roman" w:hAnsi="Times New Roman" w:cs="Times New Roman"/>
        </w:rPr>
        <w:t xml:space="preserve"> areas where we may have</w:t>
      </w:r>
      <w:r w:rsidRPr="00531AEF">
        <w:rPr>
          <w:rFonts w:ascii="Times New Roman" w:hAnsi="Times New Roman" w:cs="Times New Roman"/>
        </w:rPr>
        <w:t xml:space="preserve"> reservations in the </w:t>
      </w:r>
      <w:r>
        <w:rPr>
          <w:rFonts w:ascii="Times New Roman" w:hAnsi="Times New Roman" w:cs="Times New Roman"/>
        </w:rPr>
        <w:t xml:space="preserve">current </w:t>
      </w:r>
      <w:r w:rsidRPr="00531AEF">
        <w:rPr>
          <w:rFonts w:ascii="Times New Roman" w:hAnsi="Times New Roman" w:cs="Times New Roman"/>
        </w:rPr>
        <w:t>draft convention, you are mos</w:t>
      </w:r>
      <w:r>
        <w:rPr>
          <w:rFonts w:ascii="Times New Roman" w:hAnsi="Times New Roman" w:cs="Times New Roman"/>
        </w:rPr>
        <w:t>t welcomed to provide those inputs</w:t>
      </w:r>
      <w:r w:rsidRPr="00531AEF">
        <w:rPr>
          <w:rFonts w:ascii="Times New Roman" w:hAnsi="Times New Roman" w:cs="Times New Roman"/>
        </w:rPr>
        <w:t xml:space="preserve">. </w:t>
      </w:r>
    </w:p>
    <w:p w:rsidR="00257488" w:rsidRDefault="00257488" w:rsidP="00257488">
      <w:pPr>
        <w:jc w:val="both"/>
        <w:rPr>
          <w:rFonts w:ascii="Times New Roman" w:hAnsi="Times New Roman" w:cs="Times New Roman"/>
          <w:b/>
        </w:rPr>
      </w:pPr>
    </w:p>
    <w:p w:rsidR="00257488" w:rsidRPr="004610EE" w:rsidRDefault="00257488" w:rsidP="00257488">
      <w:pPr>
        <w:jc w:val="both"/>
        <w:rPr>
          <w:rFonts w:ascii="Times New Roman" w:hAnsi="Times New Roman" w:cs="Times New Roman"/>
          <w:b/>
        </w:rPr>
      </w:pPr>
      <w:r w:rsidRPr="004610EE">
        <w:rPr>
          <w:rFonts w:ascii="Times New Roman" w:hAnsi="Times New Roman" w:cs="Times New Roman"/>
          <w:b/>
        </w:rPr>
        <w:t>Article 1</w:t>
      </w:r>
    </w:p>
    <w:p w:rsidR="00257488" w:rsidRPr="004610EE" w:rsidRDefault="00257488" w:rsidP="00257488">
      <w:pPr>
        <w:jc w:val="both"/>
        <w:rPr>
          <w:rFonts w:ascii="Times New Roman" w:hAnsi="Times New Roman" w:cs="Times New Roman"/>
          <w:b/>
        </w:rPr>
      </w:pPr>
      <w:r w:rsidRPr="004610EE">
        <w:rPr>
          <w:rFonts w:ascii="Times New Roman" w:hAnsi="Times New Roman" w:cs="Times New Roman"/>
          <w:b/>
        </w:rPr>
        <w:t>General obligation</w:t>
      </w:r>
    </w:p>
    <w:p w:rsidR="00257488" w:rsidRDefault="00257488" w:rsidP="00257488">
      <w:pPr>
        <w:jc w:val="both"/>
        <w:rPr>
          <w:rFonts w:ascii="Times New Roman" w:hAnsi="Times New Roman" w:cs="Times New Roman"/>
          <w:b/>
        </w:rPr>
      </w:pPr>
    </w:p>
    <w:p w:rsidR="00257488" w:rsidRPr="00531AEF" w:rsidRDefault="00257488" w:rsidP="00257488">
      <w:pPr>
        <w:jc w:val="both"/>
        <w:rPr>
          <w:rFonts w:ascii="Times New Roman" w:hAnsi="Times New Roman" w:cs="Times New Roman"/>
        </w:rPr>
      </w:pPr>
      <w:r w:rsidRPr="004610EE">
        <w:rPr>
          <w:rFonts w:ascii="Times New Roman" w:hAnsi="Times New Roman" w:cs="Times New Roman"/>
          <w:b/>
        </w:rPr>
        <w:t>1. a.</w:t>
      </w:r>
      <w:r w:rsidRPr="00531AEF">
        <w:rPr>
          <w:rFonts w:ascii="Times New Roman" w:hAnsi="Times New Roman" w:cs="Times New Roman"/>
        </w:rPr>
        <w:t xml:space="preserve"> suggest the inclusion of ‘finance’</w:t>
      </w:r>
      <w:r>
        <w:rPr>
          <w:rFonts w:ascii="Times New Roman" w:hAnsi="Times New Roman" w:cs="Times New Roman"/>
        </w:rPr>
        <w:t xml:space="preserve"> and</w:t>
      </w:r>
      <w:r w:rsidRPr="00531AEF">
        <w:rPr>
          <w:rFonts w:ascii="Times New Roman" w:hAnsi="Times New Roman" w:cs="Times New Roman"/>
        </w:rPr>
        <w:t xml:space="preserve"> ‘deploy’ in this line or anywhere in Article 1 of general obligation and perhaps ‘design’ as well since ‘design’</w:t>
      </w:r>
      <w:r>
        <w:rPr>
          <w:rFonts w:ascii="Times New Roman" w:hAnsi="Times New Roman" w:cs="Times New Roman"/>
        </w:rPr>
        <w:t xml:space="preserve"> precedes</w:t>
      </w:r>
      <w:r w:rsidRPr="00531AEF">
        <w:rPr>
          <w:rFonts w:ascii="Times New Roman" w:hAnsi="Times New Roman" w:cs="Times New Roman"/>
        </w:rPr>
        <w:t xml:space="preserve"> research in 1,a. </w:t>
      </w:r>
      <w:r w:rsidRPr="004610EE">
        <w:rPr>
          <w:rFonts w:ascii="Times New Roman" w:hAnsi="Times New Roman" w:cs="Times New Roman"/>
          <w:i/>
        </w:rPr>
        <w:t>Design means research and creation of concepts whereas development means execution or the engineering of the design. There is also possibilities of designing without actually entering the development phase, thus design should be accounted. However the shortfall for ‘design’ is that it may limits people use for educational purpose.</w:t>
      </w:r>
    </w:p>
    <w:p w:rsidR="00257488" w:rsidRPr="00531AEF" w:rsidRDefault="00257488" w:rsidP="00257488">
      <w:pPr>
        <w:jc w:val="both"/>
        <w:rPr>
          <w:rFonts w:ascii="Times New Roman" w:hAnsi="Times New Roman" w:cs="Times New Roman"/>
        </w:rPr>
      </w:pPr>
    </w:p>
    <w:p w:rsidR="00257488" w:rsidRPr="00531AEF" w:rsidRDefault="00257488" w:rsidP="00257488">
      <w:pPr>
        <w:jc w:val="both"/>
        <w:rPr>
          <w:rFonts w:ascii="Times New Roman" w:hAnsi="Times New Roman" w:cs="Times New Roman"/>
        </w:rPr>
      </w:pPr>
      <w:r w:rsidRPr="00531AEF">
        <w:rPr>
          <w:rFonts w:ascii="Times New Roman" w:hAnsi="Times New Roman" w:cs="Times New Roman"/>
        </w:rPr>
        <w:t xml:space="preserve">Proposing the text to read </w:t>
      </w:r>
    </w:p>
    <w:p w:rsidR="00257488" w:rsidRDefault="00257488" w:rsidP="00257488">
      <w:pPr>
        <w:jc w:val="both"/>
        <w:rPr>
          <w:rFonts w:ascii="Times New Roman" w:hAnsi="Times New Roman" w:cs="Times New Roman"/>
          <w:b/>
        </w:rPr>
      </w:pPr>
    </w:p>
    <w:p w:rsidR="00257488" w:rsidRPr="00531AEF" w:rsidRDefault="00257488" w:rsidP="00257488">
      <w:pPr>
        <w:jc w:val="both"/>
        <w:rPr>
          <w:rFonts w:ascii="Times New Roman" w:hAnsi="Times New Roman" w:cs="Times New Roman"/>
        </w:rPr>
      </w:pPr>
      <w:r w:rsidRPr="004610EE">
        <w:rPr>
          <w:rFonts w:ascii="Times New Roman" w:hAnsi="Times New Roman" w:cs="Times New Roman"/>
          <w:b/>
        </w:rPr>
        <w:t>1.a.</w:t>
      </w:r>
      <w:r w:rsidRPr="00531AEF">
        <w:rPr>
          <w:rFonts w:ascii="Times New Roman" w:hAnsi="Times New Roman" w:cs="Times New Roman"/>
        </w:rPr>
        <w:t xml:space="preserve"> </w:t>
      </w:r>
      <w:r>
        <w:rPr>
          <w:rFonts w:ascii="Times New Roman" w:hAnsi="Times New Roman" w:cs="Times New Roman"/>
        </w:rPr>
        <w:t>Design, d</w:t>
      </w:r>
      <w:r w:rsidRPr="00531AEF">
        <w:rPr>
          <w:rFonts w:ascii="Times New Roman" w:hAnsi="Times New Roman" w:cs="Times New Roman"/>
        </w:rPr>
        <w:t>evelop, produce, manufacture, finance, otherwise acquire, possess or stockpile, deploy nuclear weapons or other nuclear explosive devices.</w:t>
      </w:r>
    </w:p>
    <w:p w:rsidR="00257488" w:rsidRPr="00531AEF" w:rsidRDefault="00257488" w:rsidP="00257488">
      <w:pPr>
        <w:jc w:val="both"/>
        <w:rPr>
          <w:rFonts w:ascii="Times New Roman" w:hAnsi="Times New Roman" w:cs="Times New Roman"/>
        </w:rPr>
      </w:pPr>
      <w:r w:rsidRPr="00531AEF">
        <w:rPr>
          <w:rFonts w:ascii="Times New Roman" w:hAnsi="Times New Roman" w:cs="Times New Roman"/>
        </w:rPr>
        <w:t>The general obligation should include aspects of ‘threat of use’ consistent to new suggested inclusions by delegations in the preamble</w:t>
      </w:r>
      <w:r>
        <w:rPr>
          <w:rFonts w:ascii="Times New Roman" w:hAnsi="Times New Roman" w:cs="Times New Roman"/>
        </w:rPr>
        <w:t>.</w:t>
      </w:r>
      <w:r w:rsidR="00FF21B3">
        <w:rPr>
          <w:rFonts w:ascii="Times New Roman" w:hAnsi="Times New Roman" w:cs="Times New Roman"/>
        </w:rPr>
        <w:t xml:space="preserve"> </w:t>
      </w:r>
      <w:r w:rsidRPr="004610EE">
        <w:rPr>
          <w:rFonts w:ascii="Times New Roman" w:hAnsi="Times New Roman" w:cs="Times New Roman"/>
          <w:i/>
        </w:rPr>
        <w:t>‘Threat of use’ should clarify and strengthen the convention to prevent any threats of the use of weapons.</w:t>
      </w:r>
    </w:p>
    <w:p w:rsidR="00257488" w:rsidRDefault="00257488" w:rsidP="00257488">
      <w:pPr>
        <w:jc w:val="both"/>
        <w:rPr>
          <w:rFonts w:ascii="Times New Roman" w:hAnsi="Times New Roman" w:cs="Times New Roman"/>
        </w:rPr>
      </w:pPr>
      <w:r w:rsidRPr="00531AEF">
        <w:rPr>
          <w:rFonts w:ascii="Times New Roman" w:hAnsi="Times New Roman" w:cs="Times New Roman"/>
        </w:rPr>
        <w:t xml:space="preserve">For instance,   Article 1 on General Obligation </w:t>
      </w:r>
    </w:p>
    <w:p w:rsidR="00257488" w:rsidRPr="00531AEF" w:rsidRDefault="00257488" w:rsidP="00257488">
      <w:pPr>
        <w:jc w:val="both"/>
        <w:rPr>
          <w:rFonts w:ascii="Times New Roman" w:hAnsi="Times New Roman" w:cs="Times New Roman"/>
        </w:rPr>
      </w:pPr>
      <w:r w:rsidRPr="004B3212">
        <w:rPr>
          <w:rFonts w:ascii="Times New Roman" w:hAnsi="Times New Roman" w:cs="Times New Roman"/>
          <w:b/>
        </w:rPr>
        <w:t>c.</w:t>
      </w:r>
      <w:r>
        <w:rPr>
          <w:rFonts w:ascii="Times New Roman" w:hAnsi="Times New Roman" w:cs="Times New Roman"/>
        </w:rPr>
        <w:t xml:space="preserve"> Receive the transfer  </w:t>
      </w:r>
      <w:r w:rsidRPr="004B3212">
        <w:rPr>
          <w:rFonts w:ascii="Times New Roman" w:hAnsi="Times New Roman" w:cs="Times New Roman"/>
          <w:color w:val="FF0000"/>
        </w:rPr>
        <w:t xml:space="preserve">of </w:t>
      </w:r>
      <w:r>
        <w:rPr>
          <w:rFonts w:ascii="Times New Roman" w:hAnsi="Times New Roman" w:cs="Times New Roman"/>
          <w:color w:val="FF0000"/>
        </w:rPr>
        <w:t xml:space="preserve"> </w:t>
      </w:r>
      <w:r w:rsidRPr="004B3212">
        <w:rPr>
          <w:rFonts w:ascii="Times New Roman" w:hAnsi="Times New Roman" w:cs="Times New Roman"/>
          <w:color w:val="000000" w:themeColor="text1"/>
        </w:rPr>
        <w:t>or control……</w:t>
      </w:r>
      <w:r>
        <w:rPr>
          <w:rFonts w:ascii="Times New Roman" w:hAnsi="Times New Roman" w:cs="Times New Roman"/>
          <w:color w:val="000000" w:themeColor="text1"/>
        </w:rPr>
        <w:t xml:space="preserve">(inclusion of </w:t>
      </w:r>
      <w:r w:rsidRPr="004B3212">
        <w:rPr>
          <w:rFonts w:ascii="Times New Roman" w:hAnsi="Times New Roman" w:cs="Times New Roman"/>
          <w:color w:val="FF0000"/>
        </w:rPr>
        <w:t xml:space="preserve">‘of’ </w:t>
      </w:r>
      <w:r>
        <w:rPr>
          <w:rFonts w:ascii="Times New Roman" w:hAnsi="Times New Roman" w:cs="Times New Roman"/>
          <w:color w:val="000000" w:themeColor="text1"/>
        </w:rPr>
        <w:t>to make the sentence sound grammatically correct)</w:t>
      </w:r>
    </w:p>
    <w:p w:rsidR="00257488" w:rsidRPr="00531AEF" w:rsidRDefault="00257488" w:rsidP="00257488">
      <w:pPr>
        <w:jc w:val="both"/>
        <w:rPr>
          <w:rFonts w:ascii="Times New Roman" w:hAnsi="Times New Roman" w:cs="Times New Roman"/>
        </w:rPr>
      </w:pPr>
      <w:r w:rsidRPr="004610EE">
        <w:rPr>
          <w:rFonts w:ascii="Times New Roman" w:hAnsi="Times New Roman" w:cs="Times New Roman"/>
          <w:b/>
        </w:rPr>
        <w:t>d</w:t>
      </w:r>
      <w:r w:rsidRPr="00531AEF">
        <w:rPr>
          <w:rFonts w:ascii="Times New Roman" w:hAnsi="Times New Roman" w:cs="Times New Roman"/>
        </w:rPr>
        <w:t xml:space="preserve">.  Use </w:t>
      </w:r>
      <w:r w:rsidRPr="004610EE">
        <w:rPr>
          <w:rFonts w:ascii="Times New Roman" w:hAnsi="Times New Roman" w:cs="Times New Roman"/>
          <w:b/>
        </w:rPr>
        <w:t>‘or threat of use of’</w:t>
      </w:r>
      <w:r w:rsidRPr="00531AEF">
        <w:rPr>
          <w:rFonts w:ascii="Times New Roman" w:hAnsi="Times New Roman" w:cs="Times New Roman"/>
        </w:rPr>
        <w:t xml:space="preserve"> nuclear weapons</w:t>
      </w:r>
    </w:p>
    <w:p w:rsidR="00257488" w:rsidRPr="00531AEF" w:rsidRDefault="00257488" w:rsidP="00257488">
      <w:pPr>
        <w:jc w:val="both"/>
        <w:rPr>
          <w:rFonts w:ascii="Times New Roman" w:hAnsi="Times New Roman" w:cs="Times New Roman"/>
        </w:rPr>
      </w:pPr>
      <w:r w:rsidRPr="004610EE">
        <w:rPr>
          <w:rFonts w:ascii="Times New Roman" w:hAnsi="Times New Roman" w:cs="Times New Roman"/>
          <w:b/>
        </w:rPr>
        <w:t>f.</w:t>
      </w:r>
      <w:r w:rsidRPr="00531AEF">
        <w:rPr>
          <w:rFonts w:ascii="Times New Roman" w:hAnsi="Times New Roman" w:cs="Times New Roman"/>
        </w:rPr>
        <w:t xml:space="preserve"> Assist, encourage, </w:t>
      </w:r>
      <w:r w:rsidRPr="004610EE">
        <w:rPr>
          <w:rFonts w:ascii="Times New Roman" w:hAnsi="Times New Roman" w:cs="Times New Roman"/>
          <w:b/>
        </w:rPr>
        <w:t>‘finance’,</w:t>
      </w:r>
      <w:r w:rsidRPr="00531AEF">
        <w:rPr>
          <w:rFonts w:ascii="Times New Roman" w:hAnsi="Times New Roman" w:cs="Times New Roman"/>
        </w:rPr>
        <w:t xml:space="preserve"> or induce…….</w:t>
      </w:r>
    </w:p>
    <w:p w:rsidR="00FF21B3" w:rsidRDefault="00FF21B3" w:rsidP="00257488">
      <w:pPr>
        <w:jc w:val="both"/>
        <w:rPr>
          <w:rFonts w:ascii="Times New Roman" w:hAnsi="Times New Roman" w:cs="Times New Roman"/>
          <w:b/>
        </w:rPr>
      </w:pPr>
    </w:p>
    <w:p w:rsidR="00257488" w:rsidRPr="004610EE" w:rsidRDefault="00257488" w:rsidP="00257488">
      <w:pPr>
        <w:jc w:val="both"/>
        <w:rPr>
          <w:rFonts w:ascii="Times New Roman" w:hAnsi="Times New Roman" w:cs="Times New Roman"/>
          <w:b/>
        </w:rPr>
      </w:pPr>
      <w:r w:rsidRPr="004610EE">
        <w:rPr>
          <w:rFonts w:ascii="Times New Roman" w:hAnsi="Times New Roman" w:cs="Times New Roman"/>
          <w:b/>
        </w:rPr>
        <w:t xml:space="preserve">Article 1 </w:t>
      </w:r>
    </w:p>
    <w:p w:rsidR="00FF21B3" w:rsidRDefault="00FF21B3" w:rsidP="00257488">
      <w:pPr>
        <w:jc w:val="both"/>
        <w:rPr>
          <w:rFonts w:ascii="Times New Roman" w:hAnsi="Times New Roman" w:cs="Times New Roman"/>
          <w:b/>
        </w:rPr>
      </w:pPr>
    </w:p>
    <w:p w:rsidR="00257488" w:rsidRPr="004610EE" w:rsidRDefault="00257488" w:rsidP="00257488">
      <w:pPr>
        <w:jc w:val="both"/>
        <w:rPr>
          <w:rFonts w:ascii="Times New Roman" w:hAnsi="Times New Roman" w:cs="Times New Roman"/>
          <w:b/>
        </w:rPr>
      </w:pPr>
      <w:r w:rsidRPr="004610EE">
        <w:rPr>
          <w:rFonts w:ascii="Times New Roman" w:hAnsi="Times New Roman" w:cs="Times New Roman"/>
          <w:b/>
        </w:rPr>
        <w:t xml:space="preserve">Part  2 </w:t>
      </w:r>
    </w:p>
    <w:p w:rsidR="00257488" w:rsidRPr="00531AEF" w:rsidRDefault="00257488" w:rsidP="00257488">
      <w:pPr>
        <w:jc w:val="both"/>
        <w:rPr>
          <w:rFonts w:ascii="Times New Roman" w:hAnsi="Times New Roman" w:cs="Times New Roman"/>
        </w:rPr>
      </w:pPr>
      <w:r>
        <w:rPr>
          <w:rFonts w:ascii="Times New Roman" w:hAnsi="Times New Roman" w:cs="Times New Roman"/>
        </w:rPr>
        <w:t>P</w:t>
      </w:r>
      <w:r w:rsidRPr="00531AEF">
        <w:rPr>
          <w:rFonts w:ascii="Times New Roman" w:hAnsi="Times New Roman" w:cs="Times New Roman"/>
        </w:rPr>
        <w:t xml:space="preserve">ropose to assist in the language the inclusion of </w:t>
      </w:r>
      <w:r w:rsidRPr="004610EE">
        <w:rPr>
          <w:rFonts w:ascii="Times New Roman" w:hAnsi="Times New Roman" w:cs="Times New Roman"/>
          <w:i/>
        </w:rPr>
        <w:t>‘seabed, subsoil beneath and air space above them’</w:t>
      </w:r>
      <w:r w:rsidRPr="00531AEF">
        <w:rPr>
          <w:rFonts w:ascii="Times New Roman" w:hAnsi="Times New Roman" w:cs="Times New Roman"/>
        </w:rPr>
        <w:t xml:space="preserve"> and perhaps  if its fine for Fiji to include EEZ and Continental Shelf in the same line.</w:t>
      </w:r>
    </w:p>
    <w:p w:rsidR="00FF21B3" w:rsidRDefault="00FF21B3" w:rsidP="00257488">
      <w:pPr>
        <w:jc w:val="both"/>
        <w:rPr>
          <w:rFonts w:ascii="Times New Roman" w:hAnsi="Times New Roman" w:cs="Times New Roman"/>
        </w:rPr>
      </w:pPr>
    </w:p>
    <w:p w:rsidR="00257488" w:rsidRPr="004610EE" w:rsidRDefault="00257488" w:rsidP="00257488">
      <w:pPr>
        <w:jc w:val="both"/>
        <w:rPr>
          <w:rFonts w:ascii="Times New Roman" w:hAnsi="Times New Roman" w:cs="Times New Roman"/>
        </w:rPr>
      </w:pPr>
      <w:r w:rsidRPr="004610EE">
        <w:rPr>
          <w:rFonts w:ascii="Times New Roman" w:hAnsi="Times New Roman" w:cs="Times New Roman"/>
        </w:rPr>
        <w:t>Sentence to read,</w:t>
      </w:r>
    </w:p>
    <w:p w:rsidR="00257488" w:rsidRPr="00531AEF" w:rsidRDefault="00257488" w:rsidP="00257488">
      <w:pPr>
        <w:jc w:val="both"/>
        <w:rPr>
          <w:rFonts w:ascii="Times New Roman" w:hAnsi="Times New Roman" w:cs="Times New Roman"/>
        </w:rPr>
      </w:pPr>
      <w:r w:rsidRPr="00531AEF">
        <w:rPr>
          <w:rFonts w:ascii="Times New Roman" w:hAnsi="Times New Roman" w:cs="Times New Roman"/>
        </w:rPr>
        <w:t>Each party undertakes to prohibit and prevent in its territory,</w:t>
      </w:r>
      <w:r w:rsidRPr="004610EE">
        <w:rPr>
          <w:rFonts w:ascii="Times New Roman" w:hAnsi="Times New Roman" w:cs="Times New Roman"/>
          <w:b/>
        </w:rPr>
        <w:t xml:space="preserve"> </w:t>
      </w:r>
      <w:r>
        <w:rPr>
          <w:rFonts w:ascii="Times New Roman" w:hAnsi="Times New Roman" w:cs="Times New Roman"/>
          <w:b/>
        </w:rPr>
        <w:t>‘</w:t>
      </w:r>
      <w:r w:rsidRPr="004610EE">
        <w:rPr>
          <w:rFonts w:ascii="Times New Roman" w:hAnsi="Times New Roman" w:cs="Times New Roman"/>
          <w:b/>
        </w:rPr>
        <w:t>seabed, subsoil beneath and air space above them’</w:t>
      </w:r>
      <w:r w:rsidRPr="00531AEF">
        <w:rPr>
          <w:rFonts w:ascii="Times New Roman" w:hAnsi="Times New Roman" w:cs="Times New Roman"/>
        </w:rPr>
        <w:t xml:space="preserve"> or at any place under its jurisdiction or control.</w:t>
      </w:r>
    </w:p>
    <w:p w:rsidR="00257488" w:rsidRPr="00531AEF" w:rsidRDefault="00257488" w:rsidP="00257488">
      <w:pPr>
        <w:jc w:val="both"/>
        <w:rPr>
          <w:rFonts w:ascii="Times New Roman" w:hAnsi="Times New Roman" w:cs="Times New Roman"/>
        </w:rPr>
      </w:pPr>
      <w:r>
        <w:rPr>
          <w:rFonts w:ascii="Times New Roman" w:hAnsi="Times New Roman" w:cs="Times New Roman"/>
        </w:rPr>
        <w:t>P</w:t>
      </w:r>
      <w:r w:rsidRPr="00531AEF">
        <w:rPr>
          <w:rFonts w:ascii="Times New Roman" w:hAnsi="Times New Roman" w:cs="Times New Roman"/>
        </w:rPr>
        <w:t xml:space="preserve">ropose the following in case it’s not raised other countries </w:t>
      </w:r>
    </w:p>
    <w:p w:rsidR="00257488" w:rsidRPr="00531AEF" w:rsidRDefault="00257488" w:rsidP="00257488">
      <w:pPr>
        <w:jc w:val="both"/>
        <w:rPr>
          <w:rFonts w:ascii="Times New Roman" w:hAnsi="Times New Roman" w:cs="Times New Roman"/>
        </w:rPr>
      </w:pPr>
      <w:r w:rsidRPr="00531AEF">
        <w:rPr>
          <w:rFonts w:ascii="Times New Roman" w:hAnsi="Times New Roman" w:cs="Times New Roman"/>
        </w:rPr>
        <w:t xml:space="preserve">a. Any stationing means </w:t>
      </w:r>
      <w:r w:rsidRPr="004610EE">
        <w:rPr>
          <w:rFonts w:ascii="Times New Roman" w:hAnsi="Times New Roman" w:cs="Times New Roman"/>
          <w:b/>
        </w:rPr>
        <w:t xml:space="preserve">‘emplantation, emplacement, transportation on land or inland waters, stockpiling’, </w:t>
      </w:r>
      <w:r w:rsidRPr="00531AEF">
        <w:rPr>
          <w:rFonts w:ascii="Times New Roman" w:hAnsi="Times New Roman" w:cs="Times New Roman"/>
        </w:rPr>
        <w:t>installation or deployment of any nuclear weapons or other nuclear explosive devices.</w:t>
      </w:r>
    </w:p>
    <w:p w:rsidR="00257488" w:rsidRPr="004610EE" w:rsidRDefault="00257488" w:rsidP="00257488">
      <w:pPr>
        <w:jc w:val="both"/>
        <w:rPr>
          <w:rFonts w:ascii="Times New Roman" w:hAnsi="Times New Roman" w:cs="Times New Roman"/>
          <w:i/>
        </w:rPr>
      </w:pPr>
      <w:r w:rsidRPr="004610EE">
        <w:rPr>
          <w:rFonts w:ascii="Times New Roman" w:hAnsi="Times New Roman" w:cs="Times New Roman"/>
          <w:i/>
        </w:rPr>
        <w:t xml:space="preserve">Also propose to have a separate </w:t>
      </w:r>
      <w:r w:rsidRPr="004610EE">
        <w:rPr>
          <w:rFonts w:ascii="Times New Roman" w:hAnsi="Times New Roman" w:cs="Times New Roman"/>
          <w:b/>
          <w:i/>
        </w:rPr>
        <w:t>glossary section</w:t>
      </w:r>
      <w:r w:rsidRPr="004610EE">
        <w:rPr>
          <w:rFonts w:ascii="Times New Roman" w:hAnsi="Times New Roman" w:cs="Times New Roman"/>
          <w:i/>
        </w:rPr>
        <w:t xml:space="preserve"> in</w:t>
      </w:r>
      <w:r>
        <w:rPr>
          <w:rFonts w:ascii="Times New Roman" w:hAnsi="Times New Roman" w:cs="Times New Roman"/>
          <w:i/>
        </w:rPr>
        <w:t xml:space="preserve"> the convention</w:t>
      </w:r>
      <w:r w:rsidRPr="004610EE">
        <w:rPr>
          <w:rFonts w:ascii="Times New Roman" w:hAnsi="Times New Roman" w:cs="Times New Roman"/>
          <w:i/>
        </w:rPr>
        <w:t xml:space="preserve"> to assist in the interpretation</w:t>
      </w:r>
      <w:r>
        <w:rPr>
          <w:rFonts w:ascii="Times New Roman" w:hAnsi="Times New Roman" w:cs="Times New Roman"/>
          <w:i/>
        </w:rPr>
        <w:t xml:space="preserve"> in particular to differentiate nuclear weapons from nuclear for development purposes</w:t>
      </w:r>
      <w:r w:rsidRPr="004610EE">
        <w:rPr>
          <w:rFonts w:ascii="Times New Roman" w:hAnsi="Times New Roman" w:cs="Times New Roman"/>
          <w:i/>
        </w:rPr>
        <w:t>.</w:t>
      </w:r>
      <w:r>
        <w:rPr>
          <w:rFonts w:ascii="Times New Roman" w:hAnsi="Times New Roman" w:cs="Times New Roman"/>
          <w:i/>
        </w:rPr>
        <w:t xml:space="preserve"> It would also enable this treaty to be specifics on its intentions and objectives.</w:t>
      </w:r>
    </w:p>
    <w:p w:rsidR="00257488" w:rsidRDefault="00257488" w:rsidP="00257488">
      <w:pPr>
        <w:pBdr>
          <w:bottom w:val="single" w:sz="6" w:space="1" w:color="auto"/>
        </w:pBdr>
      </w:pPr>
    </w:p>
    <w:p w:rsidR="00257488" w:rsidRDefault="00257488" w:rsidP="00315F6D">
      <w:pPr>
        <w:rPr>
          <w:rFonts w:ascii="Times New Roman" w:hAnsi="Times New Roman" w:cs="Times New Roman"/>
        </w:rPr>
      </w:pPr>
    </w:p>
    <w:p w:rsidR="00257488" w:rsidRPr="00814EA0" w:rsidRDefault="00814EA0" w:rsidP="00315F6D">
      <w:pPr>
        <w:rPr>
          <w:rFonts w:ascii="Times New Roman" w:hAnsi="Times New Roman" w:cs="Times New Roman"/>
          <w:b/>
        </w:rPr>
      </w:pPr>
      <w:r w:rsidRPr="00814EA0">
        <w:rPr>
          <w:rFonts w:ascii="Times New Roman" w:hAnsi="Times New Roman" w:cs="Times New Roman"/>
          <w:b/>
          <w:sz w:val="28"/>
          <w:highlight w:val="yellow"/>
        </w:rPr>
        <w:t>GUATEMALA</w:t>
      </w:r>
      <w:r w:rsidRPr="00814EA0">
        <w:rPr>
          <w:rFonts w:ascii="Times New Roman" w:hAnsi="Times New Roman" w:cs="Times New Roman"/>
          <w:b/>
          <w:sz w:val="28"/>
        </w:rPr>
        <w:t xml:space="preserve"> </w:t>
      </w:r>
    </w:p>
    <w:p w:rsidR="00315F6D" w:rsidRDefault="00315F6D" w:rsidP="00DC49D2">
      <w:pPr>
        <w:widowControl w:val="0"/>
        <w:rPr>
          <w:rFonts w:ascii="Times New Roman" w:hAnsi="Times New Roman" w:cs="Times New Roman"/>
          <w:b/>
          <w:sz w:val="28"/>
        </w:rPr>
      </w:pPr>
    </w:p>
    <w:p w:rsidR="00814EA0" w:rsidRPr="00814EA0" w:rsidRDefault="00814EA0" w:rsidP="00814EA0">
      <w:pPr>
        <w:rPr>
          <w:rFonts w:ascii="Times New Roman" w:hAnsi="Times New Roman" w:cs="Times New Roman"/>
          <w:b/>
        </w:rPr>
      </w:pPr>
      <w:r w:rsidRPr="00814EA0">
        <w:rPr>
          <w:rFonts w:ascii="Times New Roman" w:hAnsi="Times New Roman" w:cs="Times New Roman"/>
          <w:b/>
        </w:rPr>
        <w:t>GUATEMALAN PROPOSAL FOR ARTICLE 1 GENERAL OBLIGATIONS</w:t>
      </w:r>
    </w:p>
    <w:p w:rsidR="00814EA0" w:rsidRPr="00814EA0" w:rsidRDefault="00814EA0" w:rsidP="00814EA0">
      <w:pPr>
        <w:rPr>
          <w:rFonts w:ascii="Times New Roman" w:hAnsi="Times New Roman" w:cs="Times New Roman"/>
          <w:b/>
        </w:rPr>
      </w:pPr>
      <w:r w:rsidRPr="00814EA0">
        <w:rPr>
          <w:rFonts w:ascii="Times New Roman" w:hAnsi="Times New Roman" w:cs="Times New Roman"/>
          <w:b/>
        </w:rPr>
        <w:t>Article 1</w:t>
      </w:r>
    </w:p>
    <w:p w:rsidR="00814EA0" w:rsidRPr="00814EA0" w:rsidRDefault="00814EA0" w:rsidP="005A085B">
      <w:pPr>
        <w:pStyle w:val="ListParagraph"/>
        <w:numPr>
          <w:ilvl w:val="0"/>
          <w:numId w:val="11"/>
        </w:numPr>
        <w:spacing w:after="160" w:line="259" w:lineRule="auto"/>
        <w:rPr>
          <w:rFonts w:ascii="Times New Roman" w:hAnsi="Times New Roman" w:cs="Times New Roman"/>
        </w:rPr>
      </w:pPr>
      <w:r w:rsidRPr="00814EA0">
        <w:rPr>
          <w:rFonts w:ascii="Times New Roman" w:hAnsi="Times New Roman" w:cs="Times New Roman"/>
        </w:rPr>
        <w:t>Develop, produce, manufacture, otherwise acquire, possess or stockpile nuclear weapons or other nuclear explosive devices;</w:t>
      </w:r>
    </w:p>
    <w:p w:rsidR="00814EA0" w:rsidRPr="00814EA0" w:rsidRDefault="00814EA0" w:rsidP="00814EA0">
      <w:pPr>
        <w:rPr>
          <w:rFonts w:ascii="Times New Roman" w:hAnsi="Times New Roman" w:cs="Times New Roman"/>
          <w:b/>
        </w:rPr>
      </w:pPr>
      <w:r w:rsidRPr="00814EA0">
        <w:rPr>
          <w:rFonts w:ascii="Times New Roman" w:hAnsi="Times New Roman" w:cs="Times New Roman"/>
          <w:b/>
        </w:rPr>
        <w:t>Guatemalan Proposal A1 (a):</w:t>
      </w:r>
    </w:p>
    <w:p w:rsidR="00814EA0" w:rsidRPr="00814EA0" w:rsidRDefault="00814EA0" w:rsidP="005A085B">
      <w:pPr>
        <w:pStyle w:val="ListParagraph"/>
        <w:numPr>
          <w:ilvl w:val="0"/>
          <w:numId w:val="12"/>
        </w:numPr>
        <w:spacing w:after="160" w:line="259" w:lineRule="auto"/>
        <w:rPr>
          <w:rFonts w:ascii="Times New Roman" w:hAnsi="Times New Roman" w:cs="Times New Roman"/>
        </w:rPr>
      </w:pPr>
      <w:r w:rsidRPr="00814EA0">
        <w:rPr>
          <w:rFonts w:ascii="Times New Roman" w:hAnsi="Times New Roman" w:cs="Times New Roman"/>
        </w:rPr>
        <w:t>Develop, produce, manufacture, otherwise acquire, transit, possess or stockpile nuclear weapons or other nuclear explosive devices;</w:t>
      </w:r>
    </w:p>
    <w:p w:rsidR="00814EA0" w:rsidRPr="00814EA0" w:rsidRDefault="00814EA0" w:rsidP="00814EA0">
      <w:pPr>
        <w:rPr>
          <w:rFonts w:ascii="Times New Roman" w:hAnsi="Times New Roman" w:cs="Times New Roman"/>
        </w:rPr>
      </w:pPr>
      <w:r w:rsidRPr="00814EA0">
        <w:rPr>
          <w:rFonts w:ascii="Times New Roman" w:hAnsi="Times New Roman" w:cs="Times New Roman"/>
        </w:rPr>
        <w:t>This petition responds to the paper of the Open-ended Working Group taking forward multilateral nuclear-weapon-free zones: A/AC.2867WP.34/Rev.1</w:t>
      </w:r>
    </w:p>
    <w:p w:rsidR="00814EA0" w:rsidRPr="00814EA0" w:rsidRDefault="00814EA0" w:rsidP="00814EA0">
      <w:pPr>
        <w:rPr>
          <w:rFonts w:ascii="Times New Roman" w:hAnsi="Times New Roman" w:cs="Times New Roman"/>
          <w:b/>
        </w:rPr>
      </w:pPr>
      <w:r w:rsidRPr="00814EA0">
        <w:rPr>
          <w:rFonts w:ascii="Times New Roman" w:hAnsi="Times New Roman" w:cs="Times New Roman"/>
          <w:b/>
        </w:rPr>
        <w:t>Article 1</w:t>
      </w:r>
    </w:p>
    <w:p w:rsidR="00814EA0" w:rsidRPr="00814EA0" w:rsidRDefault="00814EA0" w:rsidP="00814EA0">
      <w:pPr>
        <w:rPr>
          <w:rFonts w:ascii="Times New Roman" w:hAnsi="Times New Roman" w:cs="Times New Roman"/>
        </w:rPr>
      </w:pPr>
      <w:r w:rsidRPr="00814EA0">
        <w:rPr>
          <w:rFonts w:ascii="Times New Roman" w:hAnsi="Times New Roman" w:cs="Times New Roman"/>
        </w:rPr>
        <w:t xml:space="preserve">        (e) Carry out any nuclear weapon test explosion or any other nuclear explosion;</w:t>
      </w:r>
    </w:p>
    <w:p w:rsidR="00814EA0" w:rsidRPr="00814EA0" w:rsidRDefault="00814EA0" w:rsidP="00814EA0">
      <w:pPr>
        <w:rPr>
          <w:rFonts w:ascii="Times New Roman" w:hAnsi="Times New Roman" w:cs="Times New Roman"/>
          <w:b/>
        </w:rPr>
      </w:pPr>
      <w:r w:rsidRPr="00814EA0">
        <w:rPr>
          <w:rFonts w:ascii="Times New Roman" w:hAnsi="Times New Roman" w:cs="Times New Roman"/>
          <w:b/>
        </w:rPr>
        <w:t xml:space="preserve">Guatemalan Proposal A1 (e): </w:t>
      </w:r>
    </w:p>
    <w:p w:rsidR="00814EA0" w:rsidRPr="00814EA0" w:rsidRDefault="00814EA0" w:rsidP="00814EA0">
      <w:pPr>
        <w:rPr>
          <w:rFonts w:ascii="Times New Roman" w:hAnsi="Times New Roman" w:cs="Times New Roman"/>
        </w:rPr>
      </w:pPr>
      <w:r w:rsidRPr="00814EA0">
        <w:rPr>
          <w:rFonts w:ascii="Times New Roman" w:hAnsi="Times New Roman" w:cs="Times New Roman"/>
        </w:rPr>
        <w:t xml:space="preserve">         (e)Carry out any nuclear weapon test or any other nuclear explosion;</w:t>
      </w:r>
    </w:p>
    <w:p w:rsidR="00814EA0" w:rsidRPr="00814EA0" w:rsidRDefault="00814EA0" w:rsidP="00814EA0">
      <w:pPr>
        <w:rPr>
          <w:rFonts w:ascii="Times New Roman" w:hAnsi="Times New Roman" w:cs="Times New Roman"/>
        </w:rPr>
      </w:pPr>
    </w:p>
    <w:p w:rsidR="00814EA0" w:rsidRPr="00814EA0" w:rsidRDefault="00814EA0" w:rsidP="00814EA0">
      <w:pPr>
        <w:rPr>
          <w:rFonts w:ascii="Times New Roman" w:hAnsi="Times New Roman" w:cs="Times New Roman"/>
        </w:rPr>
      </w:pPr>
      <w:r w:rsidRPr="00814EA0">
        <w:rPr>
          <w:rFonts w:ascii="Times New Roman" w:hAnsi="Times New Roman" w:cs="Times New Roman"/>
        </w:rPr>
        <w:t>- Guatemala also proposes to include “Threat of use” in some part of the text of the Article 1 of this Convention.</w:t>
      </w:r>
    </w:p>
    <w:p w:rsidR="00814EA0" w:rsidRDefault="00814EA0" w:rsidP="00DC49D2">
      <w:pPr>
        <w:widowControl w:val="0"/>
        <w:pBdr>
          <w:bottom w:val="single" w:sz="6" w:space="1" w:color="auto"/>
        </w:pBdr>
        <w:rPr>
          <w:rFonts w:ascii="Times New Roman" w:hAnsi="Times New Roman" w:cs="Times New Roman"/>
          <w:b/>
        </w:rPr>
      </w:pPr>
    </w:p>
    <w:p w:rsidR="00814EA0" w:rsidRPr="00123955" w:rsidRDefault="00123955" w:rsidP="00DC49D2">
      <w:pPr>
        <w:widowControl w:val="0"/>
        <w:rPr>
          <w:rFonts w:ascii="Times New Roman" w:hAnsi="Times New Roman" w:cs="Times New Roman"/>
          <w:b/>
          <w:sz w:val="32"/>
        </w:rPr>
      </w:pPr>
      <w:r w:rsidRPr="00123955">
        <w:rPr>
          <w:rFonts w:ascii="Times New Roman" w:hAnsi="Times New Roman" w:cs="Times New Roman"/>
          <w:b/>
          <w:sz w:val="28"/>
          <w:highlight w:val="yellow"/>
        </w:rPr>
        <w:t>INDONESIA</w:t>
      </w:r>
    </w:p>
    <w:p w:rsidR="00123955" w:rsidRPr="00123955" w:rsidRDefault="00123955" w:rsidP="00DC49D2">
      <w:pPr>
        <w:widowControl w:val="0"/>
        <w:rPr>
          <w:rFonts w:ascii="Times New Roman" w:hAnsi="Times New Roman" w:cs="Times New Roman"/>
          <w:b/>
        </w:rPr>
      </w:pPr>
    </w:p>
    <w:p w:rsidR="00123955" w:rsidRPr="00123955" w:rsidRDefault="00123955" w:rsidP="00123955">
      <w:pPr>
        <w:rPr>
          <w:rFonts w:ascii="Times New Roman" w:hAnsi="Times New Roman" w:cs="Times New Roman"/>
          <w:u w:val="single"/>
        </w:rPr>
      </w:pPr>
      <w:r w:rsidRPr="00123955">
        <w:rPr>
          <w:rFonts w:ascii="Times New Roman" w:hAnsi="Times New Roman" w:cs="Times New Roman"/>
          <w:u w:val="single"/>
        </w:rPr>
        <w:t>Article 1 – general obligations</w:t>
      </w:r>
    </w:p>
    <w:p w:rsidR="00123955" w:rsidRPr="00123955" w:rsidRDefault="00123955" w:rsidP="00123955">
      <w:pPr>
        <w:rPr>
          <w:rFonts w:ascii="Times New Roman" w:hAnsi="Times New Roman" w:cs="Times New Roman"/>
        </w:rPr>
      </w:pPr>
      <w:r w:rsidRPr="00123955">
        <w:rPr>
          <w:rFonts w:ascii="Times New Roman" w:hAnsi="Times New Roman" w:cs="Times New Roman"/>
        </w:rPr>
        <w:t>(e) Engage in any military preparations to use nuclear weapons.</w:t>
      </w:r>
    </w:p>
    <w:p w:rsidR="00123955" w:rsidRDefault="00123955" w:rsidP="00123955">
      <w:pPr>
        <w:pBdr>
          <w:bottom w:val="single" w:sz="6" w:space="1" w:color="auto"/>
        </w:pBdr>
      </w:pPr>
    </w:p>
    <w:p w:rsidR="00123955" w:rsidRDefault="00123955" w:rsidP="00DC49D2">
      <w:pPr>
        <w:widowControl w:val="0"/>
        <w:rPr>
          <w:rFonts w:ascii="Times New Roman" w:hAnsi="Times New Roman" w:cs="Times New Roman"/>
          <w:b/>
        </w:rPr>
      </w:pPr>
    </w:p>
    <w:p w:rsidR="00814EA0" w:rsidRPr="00814EA0" w:rsidRDefault="00814EA0" w:rsidP="00DC49D2">
      <w:pPr>
        <w:widowControl w:val="0"/>
        <w:rPr>
          <w:rFonts w:ascii="Times New Roman" w:hAnsi="Times New Roman" w:cs="Times New Roman"/>
          <w:b/>
          <w:sz w:val="28"/>
        </w:rPr>
      </w:pPr>
      <w:r w:rsidRPr="00814EA0">
        <w:rPr>
          <w:rFonts w:ascii="Times New Roman" w:hAnsi="Times New Roman" w:cs="Times New Roman"/>
          <w:b/>
          <w:sz w:val="28"/>
          <w:highlight w:val="yellow"/>
        </w:rPr>
        <w:t>IRAN</w:t>
      </w:r>
    </w:p>
    <w:p w:rsidR="00814EA0" w:rsidRDefault="00814EA0" w:rsidP="00DC49D2">
      <w:pPr>
        <w:widowControl w:val="0"/>
        <w:rPr>
          <w:rFonts w:ascii="Times New Roman" w:hAnsi="Times New Roman" w:cs="Times New Roman"/>
          <w:b/>
        </w:rPr>
      </w:pPr>
    </w:p>
    <w:p w:rsidR="00191AB0" w:rsidRPr="00191AB0" w:rsidRDefault="00191AB0" w:rsidP="00191AB0">
      <w:pPr>
        <w:pStyle w:val="Heading1"/>
        <w:numPr>
          <w:ilvl w:val="0"/>
          <w:numId w:val="0"/>
        </w:numPr>
        <w:kinsoku w:val="0"/>
        <w:overflowPunct w:val="0"/>
        <w:spacing w:line="229" w:lineRule="exact"/>
        <w:ind w:left="720" w:right="1326" w:hanging="720"/>
        <w:rPr>
          <w:rFonts w:ascii="Times New Roman" w:hAnsi="Times New Roman"/>
          <w:b w:val="0"/>
          <w:bCs w:val="0"/>
          <w:sz w:val="24"/>
          <w:szCs w:val="24"/>
        </w:rPr>
      </w:pPr>
      <w:r w:rsidRPr="00191AB0">
        <w:rPr>
          <w:rFonts w:ascii="Times New Roman" w:hAnsi="Times New Roman"/>
          <w:spacing w:val="2"/>
          <w:sz w:val="24"/>
          <w:szCs w:val="24"/>
        </w:rPr>
        <w:t>Article</w:t>
      </w:r>
      <w:r w:rsidRPr="00191AB0">
        <w:rPr>
          <w:rFonts w:ascii="Times New Roman" w:hAnsi="Times New Roman"/>
          <w:spacing w:val="29"/>
          <w:sz w:val="24"/>
          <w:szCs w:val="24"/>
        </w:rPr>
        <w:t xml:space="preserve"> </w:t>
      </w:r>
      <w:r w:rsidRPr="00191AB0">
        <w:rPr>
          <w:rFonts w:ascii="Times New Roman" w:hAnsi="Times New Roman"/>
          <w:sz w:val="24"/>
          <w:szCs w:val="24"/>
        </w:rPr>
        <w:t>1</w:t>
      </w:r>
    </w:p>
    <w:p w:rsidR="00191AB0" w:rsidRPr="00191AB0" w:rsidRDefault="00191AB0" w:rsidP="00191AB0">
      <w:pPr>
        <w:kinsoku w:val="0"/>
        <w:overflowPunct w:val="0"/>
        <w:spacing w:line="229" w:lineRule="exact"/>
        <w:ind w:left="1215" w:right="1326"/>
        <w:rPr>
          <w:rFonts w:ascii="Times New Roman" w:hAnsi="Times New Roman" w:cs="Times New Roman"/>
        </w:rPr>
      </w:pPr>
      <w:r w:rsidRPr="00191AB0">
        <w:rPr>
          <w:rFonts w:ascii="Times New Roman" w:hAnsi="Times New Roman" w:cs="Times New Roman"/>
          <w:b/>
          <w:bCs/>
          <w:spacing w:val="1"/>
        </w:rPr>
        <w:t>General</w:t>
      </w:r>
      <w:r w:rsidRPr="00191AB0">
        <w:rPr>
          <w:rFonts w:ascii="Times New Roman" w:hAnsi="Times New Roman" w:cs="Times New Roman"/>
          <w:b/>
          <w:bCs/>
        </w:rPr>
        <w:t xml:space="preserve"> </w:t>
      </w:r>
      <w:r w:rsidRPr="00191AB0">
        <w:rPr>
          <w:rFonts w:ascii="Times New Roman" w:hAnsi="Times New Roman" w:cs="Times New Roman"/>
          <w:b/>
          <w:bCs/>
          <w:spacing w:val="10"/>
        </w:rPr>
        <w:t xml:space="preserve"> </w:t>
      </w:r>
      <w:r w:rsidRPr="00191AB0">
        <w:rPr>
          <w:rFonts w:ascii="Times New Roman" w:hAnsi="Times New Roman" w:cs="Times New Roman"/>
          <w:b/>
          <w:bCs/>
          <w:spacing w:val="2"/>
        </w:rPr>
        <w:t>obligations</w:t>
      </w:r>
    </w:p>
    <w:p w:rsidR="00191AB0" w:rsidRPr="00191AB0" w:rsidRDefault="00191AB0" w:rsidP="00191AB0">
      <w:pPr>
        <w:kinsoku w:val="0"/>
        <w:overflowPunct w:val="0"/>
        <w:spacing w:before="16" w:line="220" w:lineRule="exact"/>
        <w:rPr>
          <w:rFonts w:ascii="Times New Roman" w:hAnsi="Times New Roman" w:cs="Times New Roman"/>
        </w:rPr>
      </w:pPr>
    </w:p>
    <w:p w:rsidR="00191AB0" w:rsidRPr="00191AB0" w:rsidRDefault="00191AB0" w:rsidP="005A085B">
      <w:pPr>
        <w:pStyle w:val="BodyText"/>
        <w:numPr>
          <w:ilvl w:val="0"/>
          <w:numId w:val="43"/>
        </w:numPr>
        <w:tabs>
          <w:tab w:val="left" w:pos="1562"/>
        </w:tabs>
        <w:kinsoku w:val="0"/>
        <w:overflowPunct w:val="0"/>
        <w:ind w:firstLine="0"/>
        <w:rPr>
          <w:sz w:val="24"/>
          <w:szCs w:val="24"/>
        </w:rPr>
      </w:pPr>
      <w:r w:rsidRPr="00191AB0">
        <w:rPr>
          <w:spacing w:val="5"/>
          <w:sz w:val="24"/>
          <w:szCs w:val="24"/>
        </w:rPr>
        <w:t>Each</w:t>
      </w:r>
      <w:r w:rsidRPr="00191AB0">
        <w:rPr>
          <w:spacing w:val="4"/>
          <w:sz w:val="24"/>
          <w:szCs w:val="24"/>
        </w:rPr>
        <w:t xml:space="preserve"> State</w:t>
      </w:r>
      <w:r w:rsidRPr="00191AB0">
        <w:rPr>
          <w:spacing w:val="6"/>
          <w:sz w:val="24"/>
          <w:szCs w:val="24"/>
        </w:rPr>
        <w:t xml:space="preserve"> </w:t>
      </w:r>
      <w:r w:rsidRPr="00191AB0">
        <w:rPr>
          <w:spacing w:val="5"/>
          <w:sz w:val="24"/>
          <w:szCs w:val="24"/>
        </w:rPr>
        <w:t>Party</w:t>
      </w:r>
      <w:r w:rsidRPr="00191AB0">
        <w:rPr>
          <w:spacing w:val="4"/>
          <w:sz w:val="24"/>
          <w:szCs w:val="24"/>
        </w:rPr>
        <w:t xml:space="preserve"> </w:t>
      </w:r>
      <w:r w:rsidRPr="00191AB0">
        <w:rPr>
          <w:spacing w:val="5"/>
          <w:sz w:val="24"/>
          <w:szCs w:val="24"/>
        </w:rPr>
        <w:t>undertakes</w:t>
      </w:r>
      <w:r w:rsidRPr="00191AB0">
        <w:rPr>
          <w:spacing w:val="7"/>
          <w:sz w:val="24"/>
          <w:szCs w:val="24"/>
        </w:rPr>
        <w:t xml:space="preserve"> </w:t>
      </w:r>
      <w:r w:rsidRPr="00191AB0">
        <w:rPr>
          <w:spacing w:val="4"/>
          <w:sz w:val="24"/>
          <w:szCs w:val="24"/>
        </w:rPr>
        <w:t>never</w:t>
      </w:r>
      <w:r w:rsidRPr="00191AB0">
        <w:rPr>
          <w:spacing w:val="6"/>
          <w:sz w:val="24"/>
          <w:szCs w:val="24"/>
        </w:rPr>
        <w:t xml:space="preserve"> </w:t>
      </w:r>
      <w:r w:rsidRPr="00191AB0">
        <w:rPr>
          <w:spacing w:val="5"/>
          <w:sz w:val="24"/>
          <w:szCs w:val="24"/>
        </w:rPr>
        <w:t>under</w:t>
      </w:r>
      <w:r w:rsidRPr="00191AB0">
        <w:rPr>
          <w:spacing w:val="7"/>
          <w:sz w:val="24"/>
          <w:szCs w:val="24"/>
        </w:rPr>
        <w:t xml:space="preserve"> </w:t>
      </w:r>
      <w:r w:rsidRPr="00191AB0">
        <w:rPr>
          <w:spacing w:val="5"/>
          <w:sz w:val="24"/>
          <w:szCs w:val="24"/>
        </w:rPr>
        <w:t>any</w:t>
      </w:r>
      <w:r w:rsidRPr="00191AB0">
        <w:rPr>
          <w:spacing w:val="4"/>
          <w:sz w:val="24"/>
          <w:szCs w:val="24"/>
        </w:rPr>
        <w:t xml:space="preserve"> </w:t>
      </w:r>
      <w:r w:rsidRPr="00191AB0">
        <w:rPr>
          <w:spacing w:val="5"/>
          <w:sz w:val="24"/>
          <w:szCs w:val="24"/>
        </w:rPr>
        <w:t>circumstances</w:t>
      </w:r>
      <w:r w:rsidRPr="00191AB0">
        <w:rPr>
          <w:spacing w:val="2"/>
          <w:sz w:val="24"/>
          <w:szCs w:val="24"/>
        </w:rPr>
        <w:t xml:space="preserve"> </w:t>
      </w:r>
      <w:r w:rsidRPr="00191AB0">
        <w:rPr>
          <w:spacing w:val="3"/>
          <w:sz w:val="24"/>
          <w:szCs w:val="24"/>
        </w:rPr>
        <w:t>to:</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2"/>
        </w:numPr>
        <w:tabs>
          <w:tab w:val="left" w:pos="1562"/>
        </w:tabs>
        <w:kinsoku w:val="0"/>
        <w:overflowPunct w:val="0"/>
        <w:ind w:right="1739" w:firstLine="0"/>
        <w:rPr>
          <w:sz w:val="24"/>
          <w:szCs w:val="24"/>
        </w:rPr>
      </w:pPr>
      <w:r w:rsidRPr="00191AB0">
        <w:rPr>
          <w:spacing w:val="5"/>
          <w:sz w:val="24"/>
          <w:szCs w:val="24"/>
        </w:rPr>
        <w:t>Develop,</w:t>
      </w:r>
      <w:r w:rsidRPr="00191AB0">
        <w:rPr>
          <w:spacing w:val="4"/>
          <w:sz w:val="24"/>
          <w:szCs w:val="24"/>
        </w:rPr>
        <w:t xml:space="preserve"> </w:t>
      </w:r>
      <w:r w:rsidRPr="00191AB0">
        <w:rPr>
          <w:spacing w:val="5"/>
          <w:sz w:val="24"/>
          <w:szCs w:val="24"/>
        </w:rPr>
        <w:t>produce,</w:t>
      </w:r>
      <w:r w:rsidRPr="00191AB0">
        <w:rPr>
          <w:spacing w:val="6"/>
          <w:sz w:val="24"/>
          <w:szCs w:val="24"/>
        </w:rPr>
        <w:t xml:space="preserve"> </w:t>
      </w:r>
      <w:r w:rsidRPr="00191AB0">
        <w:rPr>
          <w:spacing w:val="5"/>
          <w:sz w:val="24"/>
          <w:szCs w:val="24"/>
        </w:rPr>
        <w:t>manufacture,</w:t>
      </w:r>
      <w:r w:rsidRPr="00191AB0">
        <w:rPr>
          <w:spacing w:val="3"/>
          <w:sz w:val="24"/>
          <w:szCs w:val="24"/>
        </w:rPr>
        <w:t xml:space="preserve"> </w:t>
      </w:r>
      <w:r w:rsidRPr="00191AB0">
        <w:rPr>
          <w:spacing w:val="5"/>
          <w:sz w:val="24"/>
          <w:szCs w:val="24"/>
        </w:rPr>
        <w:t>otherwise</w:t>
      </w:r>
      <w:r w:rsidRPr="00191AB0">
        <w:rPr>
          <w:spacing w:val="4"/>
          <w:sz w:val="24"/>
          <w:szCs w:val="24"/>
        </w:rPr>
        <w:t xml:space="preserve"> </w:t>
      </w:r>
      <w:r w:rsidRPr="00191AB0">
        <w:rPr>
          <w:spacing w:val="5"/>
          <w:sz w:val="24"/>
          <w:szCs w:val="24"/>
        </w:rPr>
        <w:t>acquire,</w:t>
      </w:r>
      <w:r w:rsidRPr="00191AB0">
        <w:rPr>
          <w:spacing w:val="3"/>
          <w:sz w:val="24"/>
          <w:szCs w:val="24"/>
        </w:rPr>
        <w:t xml:space="preserve"> </w:t>
      </w:r>
      <w:r w:rsidRPr="00191AB0">
        <w:rPr>
          <w:spacing w:val="5"/>
          <w:sz w:val="24"/>
          <w:szCs w:val="24"/>
        </w:rPr>
        <w:t>possess</w:t>
      </w:r>
      <w:r w:rsidRPr="00191AB0">
        <w:rPr>
          <w:b/>
          <w:bCs/>
          <w:color w:val="FF0000"/>
          <w:spacing w:val="5"/>
          <w:sz w:val="24"/>
          <w:szCs w:val="24"/>
        </w:rPr>
        <w:t>,</w:t>
      </w:r>
      <w:r w:rsidRPr="00191AB0">
        <w:rPr>
          <w:spacing w:val="1"/>
          <w:sz w:val="24"/>
          <w:szCs w:val="24"/>
        </w:rPr>
        <w:t xml:space="preserve"> </w:t>
      </w:r>
      <w:r w:rsidRPr="00191AB0">
        <w:rPr>
          <w:b/>
          <w:bCs/>
          <w:color w:val="FF0000"/>
          <w:spacing w:val="4"/>
          <w:sz w:val="24"/>
          <w:szCs w:val="24"/>
        </w:rPr>
        <w:t>retain</w:t>
      </w:r>
      <w:r w:rsidRPr="00191AB0">
        <w:rPr>
          <w:spacing w:val="4"/>
          <w:sz w:val="24"/>
          <w:szCs w:val="24"/>
        </w:rPr>
        <w:t xml:space="preserve"> or </w:t>
      </w:r>
      <w:r w:rsidRPr="00191AB0">
        <w:rPr>
          <w:spacing w:val="5"/>
          <w:sz w:val="24"/>
          <w:szCs w:val="24"/>
        </w:rPr>
        <w:t>stockpile nuclear</w:t>
      </w:r>
      <w:r w:rsidRPr="00191AB0">
        <w:rPr>
          <w:spacing w:val="56"/>
          <w:w w:val="99"/>
          <w:sz w:val="24"/>
          <w:szCs w:val="24"/>
        </w:rPr>
        <w:t xml:space="preserve"> </w:t>
      </w:r>
      <w:r w:rsidRPr="00191AB0">
        <w:rPr>
          <w:spacing w:val="5"/>
          <w:sz w:val="24"/>
          <w:szCs w:val="24"/>
        </w:rPr>
        <w:t>weapons</w:t>
      </w:r>
      <w:r w:rsidRPr="00191AB0">
        <w:rPr>
          <w:spacing w:val="4"/>
          <w:sz w:val="24"/>
          <w:szCs w:val="24"/>
        </w:rPr>
        <w:t xml:space="preserve"> or other</w:t>
      </w:r>
      <w:r w:rsidRPr="00191AB0">
        <w:rPr>
          <w:spacing w:val="8"/>
          <w:sz w:val="24"/>
          <w:szCs w:val="24"/>
        </w:rPr>
        <w:t xml:space="preserve"> </w:t>
      </w:r>
      <w:r w:rsidRPr="00191AB0">
        <w:rPr>
          <w:spacing w:val="4"/>
          <w:sz w:val="24"/>
          <w:szCs w:val="24"/>
        </w:rPr>
        <w:t>nuclear</w:t>
      </w:r>
      <w:r w:rsidRPr="00191AB0">
        <w:rPr>
          <w:spacing w:val="5"/>
          <w:sz w:val="24"/>
          <w:szCs w:val="24"/>
        </w:rPr>
        <w:t xml:space="preserve"> explosive</w:t>
      </w:r>
      <w:r w:rsidRPr="00191AB0">
        <w:rPr>
          <w:spacing w:val="6"/>
          <w:sz w:val="24"/>
          <w:szCs w:val="24"/>
        </w:rPr>
        <w:t xml:space="preserve"> </w:t>
      </w:r>
      <w:r w:rsidRPr="00191AB0">
        <w:rPr>
          <w:spacing w:val="5"/>
          <w:sz w:val="24"/>
          <w:szCs w:val="24"/>
        </w:rPr>
        <w:t>devices;</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2"/>
        </w:numPr>
        <w:tabs>
          <w:tab w:val="left" w:pos="1562"/>
        </w:tabs>
        <w:kinsoku w:val="0"/>
        <w:overflowPunct w:val="0"/>
        <w:ind w:right="1650" w:firstLine="0"/>
        <w:rPr>
          <w:sz w:val="24"/>
          <w:szCs w:val="24"/>
        </w:rPr>
      </w:pPr>
      <w:r w:rsidRPr="00191AB0">
        <w:rPr>
          <w:spacing w:val="4"/>
          <w:sz w:val="24"/>
          <w:szCs w:val="24"/>
        </w:rPr>
        <w:t xml:space="preserve">Transfer </w:t>
      </w:r>
      <w:r w:rsidRPr="00191AB0">
        <w:rPr>
          <w:spacing w:val="3"/>
          <w:sz w:val="24"/>
          <w:szCs w:val="24"/>
        </w:rPr>
        <w:t>to</w:t>
      </w:r>
      <w:r w:rsidRPr="00191AB0">
        <w:rPr>
          <w:spacing w:val="7"/>
          <w:sz w:val="24"/>
          <w:szCs w:val="24"/>
        </w:rPr>
        <w:t xml:space="preserve"> </w:t>
      </w:r>
      <w:r w:rsidRPr="00191AB0">
        <w:rPr>
          <w:spacing w:val="5"/>
          <w:sz w:val="24"/>
          <w:szCs w:val="24"/>
        </w:rPr>
        <w:t>any</w:t>
      </w:r>
      <w:r w:rsidRPr="00191AB0">
        <w:rPr>
          <w:spacing w:val="2"/>
          <w:sz w:val="24"/>
          <w:szCs w:val="24"/>
        </w:rPr>
        <w:t xml:space="preserve"> </w:t>
      </w:r>
      <w:r w:rsidRPr="00191AB0">
        <w:rPr>
          <w:spacing w:val="5"/>
          <w:sz w:val="24"/>
          <w:szCs w:val="24"/>
        </w:rPr>
        <w:t>recipient</w:t>
      </w:r>
      <w:r w:rsidRPr="00191AB0">
        <w:rPr>
          <w:spacing w:val="8"/>
          <w:sz w:val="24"/>
          <w:szCs w:val="24"/>
        </w:rPr>
        <w:t xml:space="preserve"> </w:t>
      </w:r>
      <w:r w:rsidRPr="00191AB0">
        <w:rPr>
          <w:spacing w:val="5"/>
          <w:sz w:val="24"/>
          <w:szCs w:val="24"/>
        </w:rPr>
        <w:t>whatsoever</w:t>
      </w:r>
      <w:r w:rsidRPr="00191AB0">
        <w:rPr>
          <w:spacing w:val="6"/>
          <w:sz w:val="24"/>
          <w:szCs w:val="24"/>
        </w:rPr>
        <w:t xml:space="preserve"> </w:t>
      </w:r>
      <w:r w:rsidRPr="00191AB0">
        <w:rPr>
          <w:spacing w:val="5"/>
          <w:sz w:val="24"/>
          <w:szCs w:val="24"/>
        </w:rPr>
        <w:t>nuclear</w:t>
      </w:r>
      <w:r w:rsidRPr="00191AB0">
        <w:rPr>
          <w:spacing w:val="11"/>
          <w:sz w:val="24"/>
          <w:szCs w:val="24"/>
        </w:rPr>
        <w:t xml:space="preserve"> </w:t>
      </w:r>
      <w:r w:rsidRPr="00191AB0">
        <w:rPr>
          <w:spacing w:val="5"/>
          <w:sz w:val="24"/>
          <w:szCs w:val="24"/>
        </w:rPr>
        <w:t xml:space="preserve">weapons </w:t>
      </w:r>
      <w:r w:rsidRPr="00191AB0">
        <w:rPr>
          <w:spacing w:val="2"/>
          <w:sz w:val="24"/>
          <w:szCs w:val="24"/>
        </w:rPr>
        <w:t>or</w:t>
      </w:r>
      <w:r w:rsidRPr="00191AB0">
        <w:rPr>
          <w:spacing w:val="6"/>
          <w:sz w:val="24"/>
          <w:szCs w:val="24"/>
        </w:rPr>
        <w:t xml:space="preserve"> </w:t>
      </w:r>
      <w:r w:rsidRPr="00191AB0">
        <w:rPr>
          <w:spacing w:val="4"/>
          <w:sz w:val="24"/>
          <w:szCs w:val="24"/>
        </w:rPr>
        <w:t>other</w:t>
      </w:r>
      <w:r w:rsidRPr="00191AB0">
        <w:rPr>
          <w:spacing w:val="6"/>
          <w:sz w:val="24"/>
          <w:szCs w:val="24"/>
        </w:rPr>
        <w:t xml:space="preserve"> </w:t>
      </w:r>
      <w:r w:rsidRPr="00191AB0">
        <w:rPr>
          <w:spacing w:val="5"/>
          <w:sz w:val="24"/>
          <w:szCs w:val="24"/>
        </w:rPr>
        <w:t>nuclear</w:t>
      </w:r>
      <w:r w:rsidRPr="00191AB0">
        <w:rPr>
          <w:spacing w:val="6"/>
          <w:sz w:val="24"/>
          <w:szCs w:val="24"/>
        </w:rPr>
        <w:t xml:space="preserve"> </w:t>
      </w:r>
      <w:r w:rsidRPr="00191AB0">
        <w:rPr>
          <w:spacing w:val="5"/>
          <w:sz w:val="24"/>
          <w:szCs w:val="24"/>
        </w:rPr>
        <w:t>explosive</w:t>
      </w:r>
      <w:r w:rsidRPr="00191AB0">
        <w:rPr>
          <w:spacing w:val="40"/>
          <w:w w:val="99"/>
          <w:sz w:val="24"/>
          <w:szCs w:val="24"/>
        </w:rPr>
        <w:t xml:space="preserve"> </w:t>
      </w:r>
      <w:r w:rsidRPr="00191AB0">
        <w:rPr>
          <w:spacing w:val="5"/>
          <w:sz w:val="24"/>
          <w:szCs w:val="24"/>
        </w:rPr>
        <w:t xml:space="preserve">devices </w:t>
      </w:r>
      <w:r w:rsidRPr="00191AB0">
        <w:rPr>
          <w:spacing w:val="2"/>
          <w:sz w:val="24"/>
          <w:szCs w:val="24"/>
        </w:rPr>
        <w:t>or</w:t>
      </w:r>
      <w:r w:rsidRPr="00191AB0">
        <w:rPr>
          <w:spacing w:val="7"/>
          <w:sz w:val="24"/>
          <w:szCs w:val="24"/>
        </w:rPr>
        <w:t xml:space="preserve"> </w:t>
      </w:r>
      <w:r w:rsidRPr="00191AB0">
        <w:rPr>
          <w:spacing w:val="5"/>
          <w:sz w:val="24"/>
          <w:szCs w:val="24"/>
        </w:rPr>
        <w:t>control</w:t>
      </w:r>
      <w:r w:rsidRPr="00191AB0">
        <w:rPr>
          <w:spacing w:val="4"/>
          <w:sz w:val="24"/>
          <w:szCs w:val="24"/>
        </w:rPr>
        <w:t xml:space="preserve"> </w:t>
      </w:r>
      <w:r w:rsidRPr="00191AB0">
        <w:rPr>
          <w:spacing w:val="5"/>
          <w:sz w:val="24"/>
          <w:szCs w:val="24"/>
        </w:rPr>
        <w:t>over</w:t>
      </w:r>
      <w:r w:rsidRPr="00191AB0">
        <w:rPr>
          <w:spacing w:val="7"/>
          <w:sz w:val="24"/>
          <w:szCs w:val="24"/>
        </w:rPr>
        <w:t xml:space="preserve"> </w:t>
      </w:r>
      <w:r w:rsidRPr="00191AB0">
        <w:rPr>
          <w:spacing w:val="4"/>
          <w:sz w:val="24"/>
          <w:szCs w:val="24"/>
        </w:rPr>
        <w:t>such</w:t>
      </w:r>
      <w:r w:rsidRPr="00191AB0">
        <w:rPr>
          <w:spacing w:val="11"/>
          <w:sz w:val="24"/>
          <w:szCs w:val="24"/>
        </w:rPr>
        <w:t xml:space="preserve"> </w:t>
      </w:r>
      <w:r w:rsidRPr="00191AB0">
        <w:rPr>
          <w:spacing w:val="4"/>
          <w:sz w:val="24"/>
          <w:szCs w:val="24"/>
        </w:rPr>
        <w:t>weapons</w:t>
      </w:r>
      <w:r w:rsidRPr="00191AB0">
        <w:rPr>
          <w:spacing w:val="7"/>
          <w:sz w:val="24"/>
          <w:szCs w:val="24"/>
        </w:rPr>
        <w:t xml:space="preserve"> </w:t>
      </w:r>
      <w:r w:rsidRPr="00191AB0">
        <w:rPr>
          <w:spacing w:val="2"/>
          <w:sz w:val="24"/>
          <w:szCs w:val="24"/>
        </w:rPr>
        <w:t>or</w:t>
      </w:r>
      <w:r w:rsidRPr="00191AB0">
        <w:rPr>
          <w:spacing w:val="7"/>
          <w:sz w:val="24"/>
          <w:szCs w:val="24"/>
        </w:rPr>
        <w:t xml:space="preserve"> </w:t>
      </w:r>
      <w:r w:rsidRPr="00191AB0">
        <w:rPr>
          <w:spacing w:val="5"/>
          <w:sz w:val="24"/>
          <w:szCs w:val="24"/>
        </w:rPr>
        <w:t>explosive</w:t>
      </w:r>
      <w:r w:rsidRPr="00191AB0">
        <w:rPr>
          <w:spacing w:val="18"/>
          <w:sz w:val="24"/>
          <w:szCs w:val="24"/>
        </w:rPr>
        <w:t xml:space="preserve"> </w:t>
      </w:r>
      <w:r w:rsidRPr="00191AB0">
        <w:rPr>
          <w:spacing w:val="5"/>
          <w:sz w:val="24"/>
          <w:szCs w:val="24"/>
        </w:rPr>
        <w:t>devices</w:t>
      </w:r>
      <w:r w:rsidRPr="00191AB0">
        <w:rPr>
          <w:spacing w:val="3"/>
          <w:sz w:val="24"/>
          <w:szCs w:val="24"/>
        </w:rPr>
        <w:t xml:space="preserve"> directly,</w:t>
      </w:r>
      <w:r w:rsidRPr="00191AB0">
        <w:rPr>
          <w:spacing w:val="6"/>
          <w:sz w:val="24"/>
          <w:szCs w:val="24"/>
        </w:rPr>
        <w:t xml:space="preserve"> </w:t>
      </w:r>
      <w:r w:rsidRPr="00191AB0">
        <w:rPr>
          <w:spacing w:val="2"/>
          <w:sz w:val="24"/>
          <w:szCs w:val="24"/>
        </w:rPr>
        <w:t>or</w:t>
      </w:r>
      <w:r w:rsidRPr="00191AB0">
        <w:rPr>
          <w:spacing w:val="5"/>
          <w:sz w:val="24"/>
          <w:szCs w:val="24"/>
        </w:rPr>
        <w:t xml:space="preserve"> indirectly;</w:t>
      </w:r>
    </w:p>
    <w:p w:rsidR="00191AB0" w:rsidRPr="00191AB0" w:rsidRDefault="00191AB0" w:rsidP="00191AB0">
      <w:pPr>
        <w:kinsoku w:val="0"/>
        <w:overflowPunct w:val="0"/>
        <w:spacing w:before="19" w:line="220" w:lineRule="exact"/>
        <w:rPr>
          <w:rFonts w:ascii="Times New Roman" w:hAnsi="Times New Roman" w:cs="Times New Roman"/>
        </w:rPr>
      </w:pPr>
    </w:p>
    <w:p w:rsidR="00191AB0" w:rsidRPr="00191AB0" w:rsidRDefault="00191AB0" w:rsidP="005A085B">
      <w:pPr>
        <w:pStyle w:val="BodyText"/>
        <w:numPr>
          <w:ilvl w:val="0"/>
          <w:numId w:val="42"/>
        </w:numPr>
        <w:tabs>
          <w:tab w:val="left" w:pos="1562"/>
        </w:tabs>
        <w:kinsoku w:val="0"/>
        <w:overflowPunct w:val="0"/>
        <w:ind w:right="1739" w:firstLine="0"/>
        <w:rPr>
          <w:sz w:val="24"/>
          <w:szCs w:val="24"/>
        </w:rPr>
      </w:pPr>
      <w:r w:rsidRPr="00191AB0">
        <w:rPr>
          <w:spacing w:val="5"/>
          <w:sz w:val="24"/>
          <w:szCs w:val="24"/>
        </w:rPr>
        <w:t>Receive</w:t>
      </w:r>
      <w:r w:rsidRPr="00191AB0">
        <w:rPr>
          <w:spacing w:val="6"/>
          <w:sz w:val="24"/>
          <w:szCs w:val="24"/>
        </w:rPr>
        <w:t xml:space="preserve"> </w:t>
      </w:r>
      <w:r w:rsidRPr="00191AB0">
        <w:rPr>
          <w:spacing w:val="3"/>
          <w:sz w:val="24"/>
          <w:szCs w:val="24"/>
        </w:rPr>
        <w:t>the</w:t>
      </w:r>
      <w:r w:rsidRPr="00191AB0">
        <w:rPr>
          <w:spacing w:val="7"/>
          <w:sz w:val="24"/>
          <w:szCs w:val="24"/>
        </w:rPr>
        <w:t xml:space="preserve"> </w:t>
      </w:r>
      <w:r w:rsidRPr="00191AB0">
        <w:rPr>
          <w:spacing w:val="4"/>
          <w:sz w:val="24"/>
          <w:szCs w:val="24"/>
        </w:rPr>
        <w:t>transfer</w:t>
      </w:r>
      <w:r w:rsidRPr="00191AB0">
        <w:rPr>
          <w:spacing w:val="7"/>
          <w:sz w:val="24"/>
          <w:szCs w:val="24"/>
        </w:rPr>
        <w:t xml:space="preserve"> </w:t>
      </w:r>
      <w:r w:rsidRPr="00191AB0">
        <w:rPr>
          <w:spacing w:val="2"/>
          <w:sz w:val="24"/>
          <w:szCs w:val="24"/>
        </w:rPr>
        <w:t>or</w:t>
      </w:r>
      <w:r w:rsidRPr="00191AB0">
        <w:rPr>
          <w:spacing w:val="6"/>
          <w:sz w:val="24"/>
          <w:szCs w:val="24"/>
        </w:rPr>
        <w:t xml:space="preserve"> </w:t>
      </w:r>
      <w:r w:rsidRPr="00191AB0">
        <w:rPr>
          <w:spacing w:val="5"/>
          <w:sz w:val="24"/>
          <w:szCs w:val="24"/>
        </w:rPr>
        <w:t>control</w:t>
      </w:r>
      <w:r w:rsidRPr="00191AB0">
        <w:rPr>
          <w:spacing w:val="6"/>
          <w:sz w:val="24"/>
          <w:szCs w:val="24"/>
        </w:rPr>
        <w:t xml:space="preserve"> </w:t>
      </w:r>
      <w:r w:rsidRPr="00191AB0">
        <w:rPr>
          <w:spacing w:val="5"/>
          <w:sz w:val="24"/>
          <w:szCs w:val="24"/>
        </w:rPr>
        <w:t>over</w:t>
      </w:r>
      <w:r w:rsidRPr="00191AB0">
        <w:rPr>
          <w:spacing w:val="7"/>
          <w:sz w:val="24"/>
          <w:szCs w:val="24"/>
        </w:rPr>
        <w:t xml:space="preserve"> </w:t>
      </w:r>
      <w:r w:rsidRPr="00191AB0">
        <w:rPr>
          <w:spacing w:val="5"/>
          <w:sz w:val="24"/>
          <w:szCs w:val="24"/>
        </w:rPr>
        <w:t>nuclear</w:t>
      </w:r>
      <w:r w:rsidRPr="00191AB0">
        <w:rPr>
          <w:spacing w:val="9"/>
          <w:sz w:val="24"/>
          <w:szCs w:val="24"/>
        </w:rPr>
        <w:t xml:space="preserve"> </w:t>
      </w:r>
      <w:r w:rsidRPr="00191AB0">
        <w:rPr>
          <w:spacing w:val="5"/>
          <w:sz w:val="24"/>
          <w:szCs w:val="24"/>
        </w:rPr>
        <w:t>weapons</w:t>
      </w:r>
      <w:r w:rsidRPr="00191AB0">
        <w:rPr>
          <w:spacing w:val="6"/>
          <w:sz w:val="24"/>
          <w:szCs w:val="24"/>
        </w:rPr>
        <w:t xml:space="preserve"> </w:t>
      </w:r>
      <w:r w:rsidRPr="00191AB0">
        <w:rPr>
          <w:spacing w:val="4"/>
          <w:sz w:val="24"/>
          <w:szCs w:val="24"/>
        </w:rPr>
        <w:t>or</w:t>
      </w:r>
      <w:r w:rsidRPr="00191AB0">
        <w:rPr>
          <w:spacing w:val="7"/>
          <w:sz w:val="24"/>
          <w:szCs w:val="24"/>
        </w:rPr>
        <w:t xml:space="preserve"> </w:t>
      </w:r>
      <w:r w:rsidRPr="00191AB0">
        <w:rPr>
          <w:spacing w:val="4"/>
          <w:sz w:val="24"/>
          <w:szCs w:val="24"/>
        </w:rPr>
        <w:t>other</w:t>
      </w:r>
      <w:r w:rsidRPr="00191AB0">
        <w:rPr>
          <w:spacing w:val="7"/>
          <w:sz w:val="24"/>
          <w:szCs w:val="24"/>
        </w:rPr>
        <w:t xml:space="preserve"> </w:t>
      </w:r>
      <w:r w:rsidRPr="00191AB0">
        <w:rPr>
          <w:spacing w:val="5"/>
          <w:sz w:val="24"/>
          <w:szCs w:val="24"/>
        </w:rPr>
        <w:t>nuclear</w:t>
      </w:r>
      <w:r w:rsidRPr="00191AB0">
        <w:rPr>
          <w:spacing w:val="6"/>
          <w:sz w:val="24"/>
          <w:szCs w:val="24"/>
        </w:rPr>
        <w:t xml:space="preserve"> </w:t>
      </w:r>
      <w:r w:rsidRPr="00191AB0">
        <w:rPr>
          <w:spacing w:val="5"/>
          <w:sz w:val="24"/>
          <w:szCs w:val="24"/>
        </w:rPr>
        <w:t>explosive</w:t>
      </w:r>
      <w:r w:rsidRPr="00191AB0">
        <w:rPr>
          <w:spacing w:val="42"/>
          <w:w w:val="99"/>
          <w:sz w:val="24"/>
          <w:szCs w:val="24"/>
        </w:rPr>
        <w:t xml:space="preserve"> </w:t>
      </w:r>
      <w:r w:rsidRPr="00191AB0">
        <w:rPr>
          <w:spacing w:val="5"/>
          <w:sz w:val="24"/>
          <w:szCs w:val="24"/>
        </w:rPr>
        <w:t>devices</w:t>
      </w:r>
      <w:r w:rsidRPr="00191AB0">
        <w:rPr>
          <w:spacing w:val="3"/>
          <w:sz w:val="24"/>
          <w:szCs w:val="24"/>
        </w:rPr>
        <w:t xml:space="preserve"> directly,</w:t>
      </w:r>
      <w:r w:rsidRPr="00191AB0">
        <w:rPr>
          <w:spacing w:val="4"/>
          <w:sz w:val="24"/>
          <w:szCs w:val="24"/>
        </w:rPr>
        <w:t xml:space="preserve"> </w:t>
      </w:r>
      <w:r w:rsidRPr="00191AB0">
        <w:rPr>
          <w:spacing w:val="2"/>
          <w:sz w:val="24"/>
          <w:szCs w:val="24"/>
        </w:rPr>
        <w:t>or</w:t>
      </w:r>
      <w:r w:rsidRPr="00191AB0">
        <w:rPr>
          <w:spacing w:val="3"/>
          <w:sz w:val="24"/>
          <w:szCs w:val="24"/>
        </w:rPr>
        <w:t xml:space="preserve"> </w:t>
      </w:r>
      <w:r w:rsidRPr="00191AB0">
        <w:rPr>
          <w:spacing w:val="5"/>
          <w:sz w:val="24"/>
          <w:szCs w:val="24"/>
        </w:rPr>
        <w:t>indirectly;</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2"/>
        </w:numPr>
        <w:tabs>
          <w:tab w:val="left" w:pos="1562"/>
        </w:tabs>
        <w:kinsoku w:val="0"/>
        <w:overflowPunct w:val="0"/>
        <w:ind w:left="1561"/>
        <w:rPr>
          <w:sz w:val="24"/>
          <w:szCs w:val="24"/>
        </w:rPr>
      </w:pPr>
      <w:r w:rsidRPr="00191AB0">
        <w:rPr>
          <w:spacing w:val="4"/>
          <w:sz w:val="24"/>
          <w:szCs w:val="24"/>
        </w:rPr>
        <w:t>Use</w:t>
      </w:r>
      <w:r w:rsidRPr="00191AB0">
        <w:rPr>
          <w:spacing w:val="5"/>
          <w:sz w:val="24"/>
          <w:szCs w:val="24"/>
        </w:rPr>
        <w:t xml:space="preserve"> </w:t>
      </w:r>
      <w:r w:rsidRPr="00191AB0">
        <w:rPr>
          <w:b/>
          <w:bCs/>
          <w:color w:val="FF0000"/>
          <w:spacing w:val="12"/>
          <w:sz w:val="24"/>
          <w:szCs w:val="24"/>
        </w:rPr>
        <w:t>or threaten to</w:t>
      </w:r>
      <w:r w:rsidRPr="00191AB0">
        <w:rPr>
          <w:b/>
          <w:bCs/>
          <w:color w:val="FF0000"/>
          <w:spacing w:val="6"/>
          <w:sz w:val="24"/>
          <w:szCs w:val="24"/>
        </w:rPr>
        <w:t xml:space="preserve"> use</w:t>
      </w:r>
      <w:r w:rsidRPr="00191AB0">
        <w:rPr>
          <w:spacing w:val="6"/>
          <w:sz w:val="24"/>
          <w:szCs w:val="24"/>
        </w:rPr>
        <w:t xml:space="preserve"> </w:t>
      </w:r>
      <w:r w:rsidRPr="00191AB0">
        <w:rPr>
          <w:spacing w:val="4"/>
          <w:sz w:val="24"/>
          <w:szCs w:val="24"/>
        </w:rPr>
        <w:t>nuclear</w:t>
      </w:r>
      <w:r w:rsidRPr="00191AB0">
        <w:rPr>
          <w:spacing w:val="7"/>
          <w:sz w:val="24"/>
          <w:szCs w:val="24"/>
        </w:rPr>
        <w:t xml:space="preserve"> </w:t>
      </w:r>
      <w:r w:rsidRPr="00191AB0">
        <w:rPr>
          <w:spacing w:val="5"/>
          <w:sz w:val="24"/>
          <w:szCs w:val="24"/>
        </w:rPr>
        <w:t>weapons;</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2"/>
        </w:numPr>
        <w:tabs>
          <w:tab w:val="left" w:pos="1562"/>
        </w:tabs>
        <w:kinsoku w:val="0"/>
        <w:overflowPunct w:val="0"/>
        <w:ind w:left="1561"/>
        <w:rPr>
          <w:sz w:val="24"/>
          <w:szCs w:val="24"/>
        </w:rPr>
      </w:pPr>
      <w:r w:rsidRPr="00191AB0">
        <w:rPr>
          <w:spacing w:val="5"/>
          <w:sz w:val="24"/>
          <w:szCs w:val="24"/>
        </w:rPr>
        <w:t>Carry</w:t>
      </w:r>
      <w:r w:rsidRPr="00191AB0">
        <w:rPr>
          <w:spacing w:val="3"/>
          <w:sz w:val="24"/>
          <w:szCs w:val="24"/>
        </w:rPr>
        <w:t xml:space="preserve"> </w:t>
      </w:r>
      <w:r w:rsidRPr="00191AB0">
        <w:rPr>
          <w:spacing w:val="4"/>
          <w:sz w:val="24"/>
          <w:szCs w:val="24"/>
        </w:rPr>
        <w:t>out</w:t>
      </w:r>
      <w:r w:rsidRPr="00191AB0">
        <w:rPr>
          <w:spacing w:val="6"/>
          <w:sz w:val="24"/>
          <w:szCs w:val="24"/>
        </w:rPr>
        <w:t xml:space="preserve"> </w:t>
      </w:r>
      <w:r w:rsidRPr="00191AB0">
        <w:rPr>
          <w:spacing w:val="5"/>
          <w:sz w:val="24"/>
          <w:szCs w:val="24"/>
        </w:rPr>
        <w:t>any nuclear</w:t>
      </w:r>
      <w:r w:rsidRPr="00191AB0">
        <w:rPr>
          <w:spacing w:val="10"/>
          <w:sz w:val="24"/>
          <w:szCs w:val="24"/>
        </w:rPr>
        <w:t xml:space="preserve"> </w:t>
      </w:r>
      <w:r w:rsidRPr="00191AB0">
        <w:rPr>
          <w:spacing w:val="5"/>
          <w:sz w:val="24"/>
          <w:szCs w:val="24"/>
        </w:rPr>
        <w:t xml:space="preserve">weapon </w:t>
      </w:r>
      <w:r w:rsidRPr="00191AB0">
        <w:rPr>
          <w:spacing w:val="4"/>
          <w:sz w:val="24"/>
          <w:szCs w:val="24"/>
        </w:rPr>
        <w:t>test</w:t>
      </w:r>
      <w:r w:rsidRPr="00191AB0">
        <w:rPr>
          <w:spacing w:val="6"/>
          <w:sz w:val="24"/>
          <w:szCs w:val="24"/>
        </w:rPr>
        <w:t xml:space="preserve"> </w:t>
      </w:r>
      <w:r w:rsidRPr="00191AB0">
        <w:rPr>
          <w:spacing w:val="5"/>
          <w:sz w:val="24"/>
          <w:szCs w:val="24"/>
        </w:rPr>
        <w:t xml:space="preserve">explosion </w:t>
      </w:r>
      <w:r w:rsidRPr="00191AB0">
        <w:rPr>
          <w:spacing w:val="4"/>
          <w:sz w:val="24"/>
          <w:szCs w:val="24"/>
        </w:rPr>
        <w:t>or</w:t>
      </w:r>
      <w:r w:rsidRPr="00191AB0">
        <w:rPr>
          <w:spacing w:val="7"/>
          <w:sz w:val="24"/>
          <w:szCs w:val="24"/>
        </w:rPr>
        <w:t xml:space="preserve"> </w:t>
      </w:r>
      <w:r w:rsidRPr="00191AB0">
        <w:rPr>
          <w:spacing w:val="5"/>
          <w:sz w:val="24"/>
          <w:szCs w:val="24"/>
        </w:rPr>
        <w:t>any</w:t>
      </w:r>
      <w:r w:rsidRPr="00191AB0">
        <w:rPr>
          <w:spacing w:val="3"/>
          <w:sz w:val="24"/>
          <w:szCs w:val="24"/>
        </w:rPr>
        <w:t xml:space="preserve"> </w:t>
      </w:r>
      <w:r w:rsidRPr="00191AB0">
        <w:rPr>
          <w:spacing w:val="4"/>
          <w:sz w:val="24"/>
          <w:szCs w:val="24"/>
        </w:rPr>
        <w:t>other</w:t>
      </w:r>
      <w:r w:rsidRPr="00191AB0">
        <w:rPr>
          <w:spacing w:val="7"/>
          <w:sz w:val="24"/>
          <w:szCs w:val="24"/>
        </w:rPr>
        <w:t xml:space="preserve"> </w:t>
      </w:r>
      <w:r w:rsidRPr="00191AB0">
        <w:rPr>
          <w:spacing w:val="5"/>
          <w:sz w:val="24"/>
          <w:szCs w:val="24"/>
        </w:rPr>
        <w:t>nuclear</w:t>
      </w:r>
      <w:r w:rsidRPr="00191AB0">
        <w:rPr>
          <w:spacing w:val="21"/>
          <w:sz w:val="24"/>
          <w:szCs w:val="24"/>
        </w:rPr>
        <w:t xml:space="preserve"> </w:t>
      </w:r>
      <w:r w:rsidRPr="00191AB0">
        <w:rPr>
          <w:spacing w:val="5"/>
          <w:sz w:val="24"/>
          <w:szCs w:val="24"/>
        </w:rPr>
        <w:t>explosion;</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2"/>
        </w:numPr>
        <w:tabs>
          <w:tab w:val="left" w:pos="1562"/>
        </w:tabs>
        <w:kinsoku w:val="0"/>
        <w:overflowPunct w:val="0"/>
        <w:ind w:right="2205" w:firstLine="0"/>
        <w:rPr>
          <w:sz w:val="24"/>
          <w:szCs w:val="24"/>
        </w:rPr>
      </w:pPr>
      <w:r w:rsidRPr="00191AB0">
        <w:rPr>
          <w:spacing w:val="5"/>
          <w:sz w:val="24"/>
          <w:szCs w:val="24"/>
        </w:rPr>
        <w:t>Assist,</w:t>
      </w:r>
      <w:r w:rsidRPr="00191AB0">
        <w:rPr>
          <w:spacing w:val="7"/>
          <w:sz w:val="24"/>
          <w:szCs w:val="24"/>
        </w:rPr>
        <w:t xml:space="preserve"> </w:t>
      </w:r>
      <w:r w:rsidRPr="00191AB0">
        <w:rPr>
          <w:spacing w:val="5"/>
          <w:sz w:val="24"/>
          <w:szCs w:val="24"/>
        </w:rPr>
        <w:t>encourage,</w:t>
      </w:r>
      <w:r w:rsidRPr="00191AB0">
        <w:rPr>
          <w:spacing w:val="6"/>
          <w:sz w:val="24"/>
          <w:szCs w:val="24"/>
        </w:rPr>
        <w:t xml:space="preserve"> </w:t>
      </w:r>
      <w:r w:rsidRPr="00191AB0">
        <w:rPr>
          <w:spacing w:val="2"/>
          <w:sz w:val="24"/>
          <w:szCs w:val="24"/>
        </w:rPr>
        <w:t>or</w:t>
      </w:r>
      <w:r w:rsidRPr="00191AB0">
        <w:rPr>
          <w:spacing w:val="7"/>
          <w:sz w:val="24"/>
          <w:szCs w:val="24"/>
        </w:rPr>
        <w:t xml:space="preserve"> </w:t>
      </w:r>
      <w:r w:rsidRPr="00191AB0">
        <w:rPr>
          <w:spacing w:val="6"/>
          <w:sz w:val="24"/>
          <w:szCs w:val="24"/>
        </w:rPr>
        <w:t xml:space="preserve">induce, </w:t>
      </w:r>
      <w:r w:rsidRPr="00191AB0">
        <w:rPr>
          <w:spacing w:val="3"/>
          <w:sz w:val="24"/>
          <w:szCs w:val="24"/>
        </w:rPr>
        <w:t>in</w:t>
      </w:r>
      <w:r w:rsidRPr="00191AB0">
        <w:rPr>
          <w:spacing w:val="5"/>
          <w:sz w:val="24"/>
          <w:szCs w:val="24"/>
        </w:rPr>
        <w:t xml:space="preserve"> any</w:t>
      </w:r>
      <w:r w:rsidRPr="00191AB0">
        <w:rPr>
          <w:spacing w:val="9"/>
          <w:sz w:val="24"/>
          <w:szCs w:val="24"/>
        </w:rPr>
        <w:t xml:space="preserve"> </w:t>
      </w:r>
      <w:r w:rsidRPr="00191AB0">
        <w:rPr>
          <w:spacing w:val="1"/>
          <w:sz w:val="24"/>
          <w:szCs w:val="24"/>
        </w:rPr>
        <w:t>way,</w:t>
      </w:r>
      <w:r w:rsidRPr="00191AB0">
        <w:rPr>
          <w:spacing w:val="7"/>
          <w:sz w:val="24"/>
          <w:szCs w:val="24"/>
        </w:rPr>
        <w:t xml:space="preserve"> </w:t>
      </w:r>
      <w:r w:rsidRPr="00191AB0">
        <w:rPr>
          <w:spacing w:val="5"/>
          <w:sz w:val="24"/>
          <w:szCs w:val="24"/>
        </w:rPr>
        <w:t>anyone</w:t>
      </w:r>
      <w:r w:rsidRPr="00191AB0">
        <w:rPr>
          <w:spacing w:val="8"/>
          <w:sz w:val="24"/>
          <w:szCs w:val="24"/>
        </w:rPr>
        <w:t xml:space="preserve"> </w:t>
      </w:r>
      <w:r w:rsidRPr="00191AB0">
        <w:rPr>
          <w:spacing w:val="3"/>
          <w:sz w:val="24"/>
          <w:szCs w:val="24"/>
        </w:rPr>
        <w:t>to</w:t>
      </w:r>
      <w:r w:rsidRPr="00191AB0">
        <w:rPr>
          <w:spacing w:val="8"/>
          <w:sz w:val="24"/>
          <w:szCs w:val="24"/>
        </w:rPr>
        <w:t xml:space="preserve"> </w:t>
      </w:r>
      <w:r w:rsidRPr="00191AB0">
        <w:rPr>
          <w:spacing w:val="5"/>
          <w:sz w:val="24"/>
          <w:szCs w:val="24"/>
        </w:rPr>
        <w:t>engage</w:t>
      </w:r>
      <w:r w:rsidRPr="00191AB0">
        <w:rPr>
          <w:spacing w:val="8"/>
          <w:sz w:val="24"/>
          <w:szCs w:val="24"/>
        </w:rPr>
        <w:t xml:space="preserve"> </w:t>
      </w:r>
      <w:r w:rsidRPr="00191AB0">
        <w:rPr>
          <w:spacing w:val="3"/>
          <w:sz w:val="24"/>
          <w:szCs w:val="24"/>
        </w:rPr>
        <w:t>in</w:t>
      </w:r>
      <w:r w:rsidRPr="00191AB0">
        <w:rPr>
          <w:spacing w:val="6"/>
          <w:sz w:val="24"/>
          <w:szCs w:val="24"/>
        </w:rPr>
        <w:t xml:space="preserve"> </w:t>
      </w:r>
      <w:r w:rsidRPr="00191AB0">
        <w:rPr>
          <w:spacing w:val="5"/>
          <w:sz w:val="24"/>
          <w:szCs w:val="24"/>
        </w:rPr>
        <w:t>any activity</w:t>
      </w:r>
      <w:r w:rsidRPr="00191AB0">
        <w:rPr>
          <w:spacing w:val="24"/>
          <w:w w:val="99"/>
          <w:sz w:val="24"/>
          <w:szCs w:val="24"/>
        </w:rPr>
        <w:t xml:space="preserve"> </w:t>
      </w:r>
      <w:r w:rsidRPr="00191AB0">
        <w:rPr>
          <w:spacing w:val="5"/>
          <w:sz w:val="24"/>
          <w:szCs w:val="24"/>
        </w:rPr>
        <w:t>prohibited</w:t>
      </w:r>
      <w:r w:rsidRPr="00191AB0">
        <w:rPr>
          <w:spacing w:val="7"/>
          <w:sz w:val="24"/>
          <w:szCs w:val="24"/>
        </w:rPr>
        <w:t xml:space="preserve"> </w:t>
      </w:r>
      <w:r w:rsidRPr="00191AB0">
        <w:rPr>
          <w:spacing w:val="2"/>
          <w:sz w:val="24"/>
          <w:szCs w:val="24"/>
        </w:rPr>
        <w:t>to</w:t>
      </w:r>
      <w:r w:rsidRPr="00191AB0">
        <w:rPr>
          <w:spacing w:val="8"/>
          <w:sz w:val="24"/>
          <w:szCs w:val="24"/>
        </w:rPr>
        <w:t xml:space="preserve"> </w:t>
      </w:r>
      <w:r w:rsidRPr="00191AB0">
        <w:rPr>
          <w:sz w:val="24"/>
          <w:szCs w:val="24"/>
        </w:rPr>
        <w:t>a</w:t>
      </w:r>
      <w:r w:rsidRPr="00191AB0">
        <w:rPr>
          <w:spacing w:val="7"/>
          <w:sz w:val="24"/>
          <w:szCs w:val="24"/>
        </w:rPr>
        <w:t xml:space="preserve"> </w:t>
      </w:r>
      <w:r w:rsidRPr="00191AB0">
        <w:rPr>
          <w:spacing w:val="4"/>
          <w:sz w:val="24"/>
          <w:szCs w:val="24"/>
        </w:rPr>
        <w:t>State</w:t>
      </w:r>
      <w:r w:rsidRPr="00191AB0">
        <w:rPr>
          <w:spacing w:val="7"/>
          <w:sz w:val="24"/>
          <w:szCs w:val="24"/>
        </w:rPr>
        <w:t xml:space="preserve"> </w:t>
      </w:r>
      <w:r w:rsidRPr="00191AB0">
        <w:rPr>
          <w:spacing w:val="5"/>
          <w:sz w:val="24"/>
          <w:szCs w:val="24"/>
        </w:rPr>
        <w:t>Party</w:t>
      </w:r>
      <w:r w:rsidRPr="00191AB0">
        <w:rPr>
          <w:spacing w:val="6"/>
          <w:sz w:val="24"/>
          <w:szCs w:val="24"/>
        </w:rPr>
        <w:t xml:space="preserve"> </w:t>
      </w:r>
      <w:r w:rsidRPr="00191AB0">
        <w:rPr>
          <w:spacing w:val="5"/>
          <w:sz w:val="24"/>
          <w:szCs w:val="24"/>
        </w:rPr>
        <w:t>under</w:t>
      </w:r>
      <w:r w:rsidRPr="00191AB0">
        <w:rPr>
          <w:spacing w:val="7"/>
          <w:sz w:val="24"/>
          <w:szCs w:val="24"/>
        </w:rPr>
        <w:t xml:space="preserve"> </w:t>
      </w:r>
      <w:r w:rsidRPr="00191AB0">
        <w:rPr>
          <w:spacing w:val="4"/>
          <w:sz w:val="24"/>
          <w:szCs w:val="24"/>
        </w:rPr>
        <w:t>this</w:t>
      </w:r>
      <w:r w:rsidRPr="00191AB0">
        <w:rPr>
          <w:spacing w:val="6"/>
          <w:sz w:val="24"/>
          <w:szCs w:val="24"/>
        </w:rPr>
        <w:t xml:space="preserve"> </w:t>
      </w:r>
      <w:r w:rsidRPr="00191AB0">
        <w:rPr>
          <w:spacing w:val="5"/>
          <w:sz w:val="24"/>
          <w:szCs w:val="24"/>
        </w:rPr>
        <w:t>Convention</w:t>
      </w:r>
      <w:r w:rsidRPr="00191AB0">
        <w:rPr>
          <w:spacing w:val="-35"/>
          <w:sz w:val="24"/>
          <w:szCs w:val="24"/>
        </w:rPr>
        <w:t xml:space="preserve"> </w:t>
      </w:r>
      <w:r w:rsidRPr="00191AB0">
        <w:rPr>
          <w:sz w:val="24"/>
          <w:szCs w:val="24"/>
        </w:rPr>
        <w:t>;</w:t>
      </w:r>
    </w:p>
    <w:p w:rsidR="00191AB0" w:rsidRPr="00191AB0" w:rsidRDefault="00191AB0" w:rsidP="00191AB0">
      <w:pPr>
        <w:pStyle w:val="BodyText"/>
        <w:tabs>
          <w:tab w:val="left" w:pos="1562"/>
        </w:tabs>
        <w:kinsoku w:val="0"/>
        <w:overflowPunct w:val="0"/>
        <w:ind w:right="2205"/>
        <w:rPr>
          <w:sz w:val="24"/>
          <w:szCs w:val="24"/>
        </w:rPr>
      </w:pPr>
    </w:p>
    <w:p w:rsidR="00191AB0" w:rsidRPr="00191AB0" w:rsidRDefault="00191AB0" w:rsidP="005A085B">
      <w:pPr>
        <w:pStyle w:val="BodyText"/>
        <w:numPr>
          <w:ilvl w:val="0"/>
          <w:numId w:val="42"/>
        </w:numPr>
        <w:tabs>
          <w:tab w:val="left" w:pos="1562"/>
        </w:tabs>
        <w:kinsoku w:val="0"/>
        <w:overflowPunct w:val="0"/>
        <w:spacing w:before="73"/>
        <w:ind w:right="1556" w:firstLine="0"/>
        <w:rPr>
          <w:sz w:val="24"/>
          <w:szCs w:val="24"/>
        </w:rPr>
      </w:pPr>
      <w:r w:rsidRPr="00191AB0">
        <w:rPr>
          <w:spacing w:val="5"/>
          <w:sz w:val="24"/>
          <w:szCs w:val="24"/>
        </w:rPr>
        <w:t xml:space="preserve">Seek </w:t>
      </w:r>
      <w:r w:rsidRPr="00191AB0">
        <w:rPr>
          <w:spacing w:val="2"/>
          <w:sz w:val="24"/>
          <w:szCs w:val="24"/>
        </w:rPr>
        <w:t>or</w:t>
      </w:r>
      <w:r w:rsidRPr="00191AB0">
        <w:rPr>
          <w:spacing w:val="8"/>
          <w:sz w:val="24"/>
          <w:szCs w:val="24"/>
        </w:rPr>
        <w:t xml:space="preserve"> </w:t>
      </w:r>
      <w:r w:rsidRPr="00191AB0">
        <w:rPr>
          <w:spacing w:val="4"/>
          <w:sz w:val="24"/>
          <w:szCs w:val="24"/>
        </w:rPr>
        <w:t>receive</w:t>
      </w:r>
      <w:r w:rsidRPr="00191AB0">
        <w:rPr>
          <w:spacing w:val="10"/>
          <w:sz w:val="24"/>
          <w:szCs w:val="24"/>
        </w:rPr>
        <w:t xml:space="preserve"> </w:t>
      </w:r>
      <w:r w:rsidRPr="00191AB0">
        <w:rPr>
          <w:spacing w:val="5"/>
          <w:sz w:val="24"/>
          <w:szCs w:val="24"/>
        </w:rPr>
        <w:t>any</w:t>
      </w:r>
      <w:r w:rsidRPr="00191AB0">
        <w:rPr>
          <w:spacing w:val="6"/>
          <w:sz w:val="24"/>
          <w:szCs w:val="24"/>
        </w:rPr>
        <w:t xml:space="preserve"> assistance, </w:t>
      </w:r>
      <w:r w:rsidRPr="00191AB0">
        <w:rPr>
          <w:spacing w:val="3"/>
          <w:sz w:val="24"/>
          <w:szCs w:val="24"/>
        </w:rPr>
        <w:t>in</w:t>
      </w:r>
      <w:r w:rsidRPr="00191AB0">
        <w:rPr>
          <w:spacing w:val="9"/>
          <w:sz w:val="24"/>
          <w:szCs w:val="24"/>
        </w:rPr>
        <w:t xml:space="preserve"> </w:t>
      </w:r>
      <w:r w:rsidRPr="00191AB0">
        <w:rPr>
          <w:spacing w:val="5"/>
          <w:sz w:val="24"/>
          <w:szCs w:val="24"/>
        </w:rPr>
        <w:t>any</w:t>
      </w:r>
      <w:r w:rsidRPr="00191AB0">
        <w:rPr>
          <w:spacing w:val="9"/>
          <w:sz w:val="24"/>
          <w:szCs w:val="24"/>
        </w:rPr>
        <w:t xml:space="preserve"> </w:t>
      </w:r>
      <w:r w:rsidRPr="00191AB0">
        <w:rPr>
          <w:sz w:val="24"/>
          <w:szCs w:val="24"/>
        </w:rPr>
        <w:t>way,</w:t>
      </w:r>
      <w:r w:rsidRPr="00191AB0">
        <w:rPr>
          <w:spacing w:val="10"/>
          <w:sz w:val="24"/>
          <w:szCs w:val="24"/>
        </w:rPr>
        <w:t xml:space="preserve"> </w:t>
      </w:r>
      <w:r w:rsidRPr="00191AB0">
        <w:rPr>
          <w:spacing w:val="5"/>
          <w:sz w:val="24"/>
          <w:szCs w:val="24"/>
        </w:rPr>
        <w:t>from</w:t>
      </w:r>
      <w:r w:rsidRPr="00191AB0">
        <w:rPr>
          <w:spacing w:val="8"/>
          <w:sz w:val="24"/>
          <w:szCs w:val="24"/>
        </w:rPr>
        <w:t xml:space="preserve"> </w:t>
      </w:r>
      <w:r w:rsidRPr="00191AB0">
        <w:rPr>
          <w:spacing w:val="5"/>
          <w:sz w:val="24"/>
          <w:szCs w:val="24"/>
        </w:rPr>
        <w:t>anyone</w:t>
      </w:r>
      <w:r w:rsidRPr="00191AB0">
        <w:rPr>
          <w:spacing w:val="10"/>
          <w:sz w:val="24"/>
          <w:szCs w:val="24"/>
        </w:rPr>
        <w:t xml:space="preserve"> </w:t>
      </w:r>
      <w:r w:rsidRPr="00191AB0">
        <w:rPr>
          <w:spacing w:val="2"/>
          <w:sz w:val="24"/>
          <w:szCs w:val="24"/>
        </w:rPr>
        <w:t>to</w:t>
      </w:r>
      <w:r w:rsidRPr="00191AB0">
        <w:rPr>
          <w:spacing w:val="9"/>
          <w:sz w:val="24"/>
          <w:szCs w:val="24"/>
        </w:rPr>
        <w:t xml:space="preserve"> </w:t>
      </w:r>
      <w:r w:rsidRPr="00191AB0">
        <w:rPr>
          <w:spacing w:val="4"/>
          <w:sz w:val="24"/>
          <w:szCs w:val="24"/>
        </w:rPr>
        <w:t>engage</w:t>
      </w:r>
      <w:r w:rsidRPr="00191AB0">
        <w:rPr>
          <w:spacing w:val="9"/>
          <w:sz w:val="24"/>
          <w:szCs w:val="24"/>
        </w:rPr>
        <w:t xml:space="preserve"> </w:t>
      </w:r>
      <w:r w:rsidRPr="00191AB0">
        <w:rPr>
          <w:spacing w:val="3"/>
          <w:sz w:val="24"/>
          <w:szCs w:val="24"/>
        </w:rPr>
        <w:t>in</w:t>
      </w:r>
      <w:r w:rsidRPr="00191AB0">
        <w:rPr>
          <w:spacing w:val="6"/>
          <w:sz w:val="24"/>
          <w:szCs w:val="24"/>
        </w:rPr>
        <w:t xml:space="preserve"> </w:t>
      </w:r>
      <w:r w:rsidRPr="00191AB0">
        <w:rPr>
          <w:spacing w:val="5"/>
          <w:sz w:val="24"/>
          <w:szCs w:val="24"/>
        </w:rPr>
        <w:t>any</w:t>
      </w:r>
      <w:r w:rsidRPr="00191AB0">
        <w:rPr>
          <w:spacing w:val="6"/>
          <w:sz w:val="24"/>
          <w:szCs w:val="24"/>
        </w:rPr>
        <w:t xml:space="preserve"> </w:t>
      </w:r>
      <w:r w:rsidRPr="00191AB0">
        <w:rPr>
          <w:spacing w:val="5"/>
          <w:sz w:val="24"/>
          <w:szCs w:val="24"/>
        </w:rPr>
        <w:t>activity</w:t>
      </w:r>
      <w:r w:rsidRPr="00191AB0">
        <w:rPr>
          <w:spacing w:val="36"/>
          <w:w w:val="99"/>
          <w:sz w:val="24"/>
          <w:szCs w:val="24"/>
        </w:rPr>
        <w:t xml:space="preserve"> </w:t>
      </w:r>
      <w:r w:rsidRPr="00191AB0">
        <w:rPr>
          <w:spacing w:val="5"/>
          <w:sz w:val="24"/>
          <w:szCs w:val="24"/>
        </w:rPr>
        <w:t>prohibited</w:t>
      </w:r>
      <w:r w:rsidRPr="00191AB0">
        <w:rPr>
          <w:spacing w:val="7"/>
          <w:sz w:val="24"/>
          <w:szCs w:val="24"/>
        </w:rPr>
        <w:t xml:space="preserve"> </w:t>
      </w:r>
      <w:r w:rsidRPr="00191AB0">
        <w:rPr>
          <w:spacing w:val="2"/>
          <w:sz w:val="24"/>
          <w:szCs w:val="24"/>
        </w:rPr>
        <w:t>to</w:t>
      </w:r>
      <w:r w:rsidRPr="00191AB0">
        <w:rPr>
          <w:spacing w:val="8"/>
          <w:sz w:val="24"/>
          <w:szCs w:val="24"/>
        </w:rPr>
        <w:t xml:space="preserve"> </w:t>
      </w:r>
      <w:r w:rsidRPr="00191AB0">
        <w:rPr>
          <w:sz w:val="24"/>
          <w:szCs w:val="24"/>
        </w:rPr>
        <w:t>a</w:t>
      </w:r>
      <w:r w:rsidRPr="00191AB0">
        <w:rPr>
          <w:spacing w:val="7"/>
          <w:sz w:val="24"/>
          <w:szCs w:val="24"/>
        </w:rPr>
        <w:t xml:space="preserve"> </w:t>
      </w:r>
      <w:r w:rsidRPr="00191AB0">
        <w:rPr>
          <w:spacing w:val="4"/>
          <w:sz w:val="24"/>
          <w:szCs w:val="24"/>
        </w:rPr>
        <w:t>State</w:t>
      </w:r>
      <w:r w:rsidRPr="00191AB0">
        <w:rPr>
          <w:spacing w:val="7"/>
          <w:sz w:val="24"/>
          <w:szCs w:val="24"/>
        </w:rPr>
        <w:t xml:space="preserve"> </w:t>
      </w:r>
      <w:r w:rsidRPr="00191AB0">
        <w:rPr>
          <w:spacing w:val="5"/>
          <w:sz w:val="24"/>
          <w:szCs w:val="24"/>
        </w:rPr>
        <w:t>Party</w:t>
      </w:r>
      <w:r w:rsidRPr="00191AB0">
        <w:rPr>
          <w:spacing w:val="6"/>
          <w:sz w:val="24"/>
          <w:szCs w:val="24"/>
        </w:rPr>
        <w:t xml:space="preserve"> </w:t>
      </w:r>
      <w:r w:rsidRPr="00191AB0">
        <w:rPr>
          <w:spacing w:val="5"/>
          <w:sz w:val="24"/>
          <w:szCs w:val="24"/>
        </w:rPr>
        <w:t>under</w:t>
      </w:r>
      <w:r w:rsidRPr="00191AB0">
        <w:rPr>
          <w:spacing w:val="7"/>
          <w:sz w:val="24"/>
          <w:szCs w:val="24"/>
        </w:rPr>
        <w:t xml:space="preserve"> </w:t>
      </w:r>
      <w:r w:rsidRPr="00191AB0">
        <w:rPr>
          <w:spacing w:val="4"/>
          <w:sz w:val="24"/>
          <w:szCs w:val="24"/>
        </w:rPr>
        <w:t>this</w:t>
      </w:r>
      <w:r w:rsidRPr="00191AB0">
        <w:rPr>
          <w:spacing w:val="6"/>
          <w:sz w:val="24"/>
          <w:szCs w:val="24"/>
        </w:rPr>
        <w:t xml:space="preserve"> </w:t>
      </w:r>
      <w:r w:rsidRPr="00191AB0">
        <w:rPr>
          <w:spacing w:val="5"/>
          <w:sz w:val="24"/>
          <w:szCs w:val="24"/>
        </w:rPr>
        <w:t>Convention</w:t>
      </w:r>
      <w:r w:rsidRPr="00191AB0">
        <w:rPr>
          <w:spacing w:val="-35"/>
          <w:sz w:val="24"/>
          <w:szCs w:val="24"/>
        </w:rPr>
        <w:t xml:space="preserve"> </w:t>
      </w:r>
      <w:r w:rsidRPr="00191AB0">
        <w:rPr>
          <w:sz w:val="24"/>
          <w:szCs w:val="24"/>
        </w:rPr>
        <w:t>.</w:t>
      </w:r>
    </w:p>
    <w:p w:rsidR="00191AB0" w:rsidRPr="00191AB0" w:rsidRDefault="00191AB0" w:rsidP="00191AB0">
      <w:pPr>
        <w:kinsoku w:val="0"/>
        <w:overflowPunct w:val="0"/>
        <w:spacing w:before="18" w:line="220" w:lineRule="exact"/>
        <w:rPr>
          <w:rFonts w:ascii="Times New Roman" w:hAnsi="Times New Roman" w:cs="Times New Roman"/>
        </w:rPr>
      </w:pPr>
    </w:p>
    <w:p w:rsidR="00191AB0" w:rsidRPr="00191AB0" w:rsidRDefault="00191AB0" w:rsidP="005A085B">
      <w:pPr>
        <w:pStyle w:val="BodyText"/>
        <w:numPr>
          <w:ilvl w:val="0"/>
          <w:numId w:val="43"/>
        </w:numPr>
        <w:tabs>
          <w:tab w:val="left" w:pos="1562"/>
        </w:tabs>
        <w:kinsoku w:val="0"/>
        <w:overflowPunct w:val="0"/>
        <w:ind w:right="1589" w:firstLine="0"/>
        <w:rPr>
          <w:sz w:val="24"/>
          <w:szCs w:val="24"/>
        </w:rPr>
      </w:pPr>
      <w:r w:rsidRPr="00191AB0">
        <w:rPr>
          <w:spacing w:val="5"/>
          <w:sz w:val="24"/>
          <w:szCs w:val="24"/>
        </w:rPr>
        <w:t xml:space="preserve">Each </w:t>
      </w:r>
      <w:r w:rsidRPr="00191AB0">
        <w:rPr>
          <w:spacing w:val="4"/>
          <w:sz w:val="24"/>
          <w:szCs w:val="24"/>
        </w:rPr>
        <w:t>State</w:t>
      </w:r>
      <w:r w:rsidRPr="00191AB0">
        <w:rPr>
          <w:spacing w:val="8"/>
          <w:sz w:val="24"/>
          <w:szCs w:val="24"/>
        </w:rPr>
        <w:t xml:space="preserve"> </w:t>
      </w:r>
      <w:r w:rsidRPr="00191AB0">
        <w:rPr>
          <w:spacing w:val="5"/>
          <w:sz w:val="24"/>
          <w:szCs w:val="24"/>
        </w:rPr>
        <w:t>Party</w:t>
      </w:r>
      <w:r w:rsidRPr="00191AB0">
        <w:rPr>
          <w:spacing w:val="6"/>
          <w:sz w:val="24"/>
          <w:szCs w:val="24"/>
        </w:rPr>
        <w:t xml:space="preserve"> </w:t>
      </w:r>
      <w:r w:rsidRPr="00191AB0">
        <w:rPr>
          <w:spacing w:val="5"/>
          <w:sz w:val="24"/>
          <w:szCs w:val="24"/>
        </w:rPr>
        <w:t>undertakes</w:t>
      </w:r>
      <w:r w:rsidRPr="00191AB0">
        <w:rPr>
          <w:spacing w:val="7"/>
          <w:sz w:val="24"/>
          <w:szCs w:val="24"/>
        </w:rPr>
        <w:t xml:space="preserve"> </w:t>
      </w:r>
      <w:r w:rsidRPr="00191AB0">
        <w:rPr>
          <w:strike/>
          <w:spacing w:val="2"/>
          <w:sz w:val="24"/>
          <w:szCs w:val="24"/>
          <w:highlight w:val="yellow"/>
        </w:rPr>
        <w:t>to</w:t>
      </w:r>
      <w:r w:rsidRPr="00191AB0">
        <w:rPr>
          <w:strike/>
          <w:spacing w:val="9"/>
          <w:sz w:val="24"/>
          <w:szCs w:val="24"/>
          <w:highlight w:val="yellow"/>
        </w:rPr>
        <w:t xml:space="preserve"> </w:t>
      </w:r>
      <w:r w:rsidRPr="00191AB0">
        <w:rPr>
          <w:strike/>
          <w:spacing w:val="5"/>
          <w:sz w:val="24"/>
          <w:szCs w:val="24"/>
          <w:highlight w:val="yellow"/>
        </w:rPr>
        <w:t>prohibit</w:t>
      </w:r>
      <w:r w:rsidRPr="00191AB0">
        <w:rPr>
          <w:strike/>
          <w:spacing w:val="7"/>
          <w:sz w:val="24"/>
          <w:szCs w:val="24"/>
          <w:highlight w:val="yellow"/>
        </w:rPr>
        <w:t xml:space="preserve"> </w:t>
      </w:r>
      <w:r w:rsidRPr="00191AB0">
        <w:rPr>
          <w:strike/>
          <w:spacing w:val="4"/>
          <w:sz w:val="24"/>
          <w:szCs w:val="24"/>
          <w:highlight w:val="yellow"/>
        </w:rPr>
        <w:t>and</w:t>
      </w:r>
      <w:r w:rsidRPr="00191AB0">
        <w:rPr>
          <w:strike/>
          <w:spacing w:val="8"/>
          <w:sz w:val="24"/>
          <w:szCs w:val="24"/>
          <w:highlight w:val="yellow"/>
        </w:rPr>
        <w:t xml:space="preserve"> </w:t>
      </w:r>
      <w:r w:rsidRPr="00191AB0">
        <w:rPr>
          <w:strike/>
          <w:spacing w:val="5"/>
          <w:sz w:val="24"/>
          <w:szCs w:val="24"/>
          <w:highlight w:val="yellow"/>
        </w:rPr>
        <w:t>prevent</w:t>
      </w:r>
      <w:r w:rsidRPr="00191AB0">
        <w:rPr>
          <w:spacing w:val="7"/>
          <w:sz w:val="24"/>
          <w:szCs w:val="24"/>
        </w:rPr>
        <w:t xml:space="preserve"> </w:t>
      </w:r>
      <w:r w:rsidRPr="00191AB0">
        <w:rPr>
          <w:b/>
          <w:bCs/>
          <w:color w:val="FF0000"/>
          <w:spacing w:val="7"/>
          <w:sz w:val="24"/>
          <w:szCs w:val="24"/>
        </w:rPr>
        <w:t>not to permit</w:t>
      </w:r>
      <w:r w:rsidRPr="00191AB0">
        <w:rPr>
          <w:spacing w:val="7"/>
          <w:sz w:val="24"/>
          <w:szCs w:val="24"/>
        </w:rPr>
        <w:t xml:space="preserve"> </w:t>
      </w:r>
      <w:r w:rsidRPr="00191AB0">
        <w:rPr>
          <w:spacing w:val="3"/>
          <w:sz w:val="24"/>
          <w:szCs w:val="24"/>
        </w:rPr>
        <w:t>in</w:t>
      </w:r>
      <w:r w:rsidRPr="00191AB0">
        <w:rPr>
          <w:spacing w:val="6"/>
          <w:sz w:val="24"/>
          <w:szCs w:val="24"/>
        </w:rPr>
        <w:t xml:space="preserve"> </w:t>
      </w:r>
      <w:r w:rsidRPr="00191AB0">
        <w:rPr>
          <w:spacing w:val="4"/>
          <w:sz w:val="24"/>
          <w:szCs w:val="24"/>
        </w:rPr>
        <w:t>its</w:t>
      </w:r>
      <w:r w:rsidRPr="00191AB0">
        <w:rPr>
          <w:spacing w:val="7"/>
          <w:sz w:val="24"/>
          <w:szCs w:val="24"/>
        </w:rPr>
        <w:t xml:space="preserve"> </w:t>
      </w:r>
      <w:r w:rsidRPr="00191AB0">
        <w:rPr>
          <w:spacing w:val="5"/>
          <w:sz w:val="24"/>
          <w:szCs w:val="24"/>
        </w:rPr>
        <w:t>territory</w:t>
      </w:r>
      <w:r w:rsidRPr="00191AB0">
        <w:rPr>
          <w:spacing w:val="6"/>
          <w:sz w:val="24"/>
          <w:szCs w:val="24"/>
        </w:rPr>
        <w:t xml:space="preserve"> </w:t>
      </w:r>
      <w:r w:rsidRPr="00191AB0">
        <w:rPr>
          <w:spacing w:val="2"/>
          <w:sz w:val="24"/>
          <w:szCs w:val="24"/>
        </w:rPr>
        <w:t>or</w:t>
      </w:r>
      <w:r w:rsidRPr="00191AB0">
        <w:rPr>
          <w:spacing w:val="8"/>
          <w:sz w:val="24"/>
          <w:szCs w:val="24"/>
        </w:rPr>
        <w:t xml:space="preserve"> </w:t>
      </w:r>
      <w:r w:rsidRPr="00191AB0">
        <w:rPr>
          <w:spacing w:val="3"/>
          <w:sz w:val="24"/>
          <w:szCs w:val="24"/>
        </w:rPr>
        <w:t>at</w:t>
      </w:r>
      <w:r w:rsidRPr="00191AB0">
        <w:rPr>
          <w:spacing w:val="5"/>
          <w:sz w:val="24"/>
          <w:szCs w:val="24"/>
        </w:rPr>
        <w:t xml:space="preserve"> any</w:t>
      </w:r>
      <w:r w:rsidRPr="00191AB0">
        <w:rPr>
          <w:spacing w:val="6"/>
          <w:sz w:val="24"/>
          <w:szCs w:val="24"/>
        </w:rPr>
        <w:t xml:space="preserve"> </w:t>
      </w:r>
      <w:r w:rsidRPr="00191AB0">
        <w:rPr>
          <w:spacing w:val="5"/>
          <w:sz w:val="24"/>
          <w:szCs w:val="24"/>
        </w:rPr>
        <w:t>place</w:t>
      </w:r>
      <w:r w:rsidRPr="00191AB0">
        <w:rPr>
          <w:spacing w:val="30"/>
          <w:w w:val="99"/>
          <w:sz w:val="24"/>
          <w:szCs w:val="24"/>
        </w:rPr>
        <w:t xml:space="preserve"> </w:t>
      </w:r>
      <w:r w:rsidRPr="00191AB0">
        <w:rPr>
          <w:spacing w:val="5"/>
          <w:sz w:val="24"/>
          <w:szCs w:val="24"/>
        </w:rPr>
        <w:t>under</w:t>
      </w:r>
      <w:r w:rsidRPr="00191AB0">
        <w:rPr>
          <w:spacing w:val="4"/>
          <w:sz w:val="24"/>
          <w:szCs w:val="24"/>
        </w:rPr>
        <w:t xml:space="preserve"> its</w:t>
      </w:r>
      <w:r w:rsidRPr="00191AB0">
        <w:rPr>
          <w:spacing w:val="2"/>
          <w:sz w:val="24"/>
          <w:szCs w:val="24"/>
        </w:rPr>
        <w:t xml:space="preserve"> </w:t>
      </w:r>
      <w:r w:rsidRPr="00191AB0">
        <w:rPr>
          <w:spacing w:val="5"/>
          <w:sz w:val="24"/>
          <w:szCs w:val="24"/>
        </w:rPr>
        <w:t>jurisdiction</w:t>
      </w:r>
      <w:r w:rsidRPr="00191AB0">
        <w:rPr>
          <w:spacing w:val="4"/>
          <w:sz w:val="24"/>
          <w:szCs w:val="24"/>
        </w:rPr>
        <w:t xml:space="preserve"> or</w:t>
      </w:r>
      <w:r w:rsidRPr="00191AB0">
        <w:rPr>
          <w:spacing w:val="6"/>
          <w:sz w:val="24"/>
          <w:szCs w:val="24"/>
        </w:rPr>
        <w:t xml:space="preserve"> </w:t>
      </w:r>
      <w:r w:rsidRPr="00191AB0">
        <w:rPr>
          <w:spacing w:val="4"/>
          <w:sz w:val="24"/>
          <w:szCs w:val="24"/>
        </w:rPr>
        <w:t>control:</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1"/>
        </w:numPr>
        <w:tabs>
          <w:tab w:val="left" w:pos="1562"/>
        </w:tabs>
        <w:kinsoku w:val="0"/>
        <w:overflowPunct w:val="0"/>
        <w:ind w:right="1434" w:firstLine="0"/>
        <w:rPr>
          <w:sz w:val="24"/>
          <w:szCs w:val="24"/>
        </w:rPr>
      </w:pPr>
      <w:r w:rsidRPr="00191AB0">
        <w:rPr>
          <w:spacing w:val="5"/>
          <w:sz w:val="24"/>
          <w:szCs w:val="24"/>
        </w:rPr>
        <w:t>Any</w:t>
      </w:r>
      <w:r w:rsidRPr="00191AB0">
        <w:rPr>
          <w:spacing w:val="4"/>
          <w:sz w:val="24"/>
          <w:szCs w:val="24"/>
        </w:rPr>
        <w:t xml:space="preserve"> </w:t>
      </w:r>
      <w:r w:rsidRPr="00191AB0">
        <w:rPr>
          <w:spacing w:val="5"/>
          <w:sz w:val="24"/>
          <w:szCs w:val="24"/>
        </w:rPr>
        <w:t>stationing,</w:t>
      </w:r>
      <w:r w:rsidRPr="00191AB0">
        <w:rPr>
          <w:spacing w:val="7"/>
          <w:sz w:val="24"/>
          <w:szCs w:val="24"/>
        </w:rPr>
        <w:t xml:space="preserve"> </w:t>
      </w:r>
      <w:r w:rsidRPr="00191AB0">
        <w:rPr>
          <w:spacing w:val="5"/>
          <w:sz w:val="24"/>
          <w:szCs w:val="24"/>
        </w:rPr>
        <w:t>installation</w:t>
      </w:r>
      <w:r w:rsidRPr="00191AB0">
        <w:rPr>
          <w:spacing w:val="7"/>
          <w:sz w:val="24"/>
          <w:szCs w:val="24"/>
        </w:rPr>
        <w:t xml:space="preserve"> </w:t>
      </w:r>
      <w:r w:rsidRPr="00191AB0">
        <w:rPr>
          <w:spacing w:val="2"/>
          <w:sz w:val="24"/>
          <w:szCs w:val="24"/>
        </w:rPr>
        <w:t>or</w:t>
      </w:r>
      <w:r w:rsidRPr="00191AB0">
        <w:rPr>
          <w:spacing w:val="4"/>
          <w:sz w:val="24"/>
          <w:szCs w:val="24"/>
        </w:rPr>
        <w:t xml:space="preserve"> </w:t>
      </w:r>
      <w:r w:rsidRPr="00191AB0">
        <w:rPr>
          <w:spacing w:val="5"/>
          <w:sz w:val="24"/>
          <w:szCs w:val="24"/>
        </w:rPr>
        <w:t>deployment</w:t>
      </w:r>
      <w:r w:rsidRPr="00191AB0">
        <w:rPr>
          <w:spacing w:val="6"/>
          <w:sz w:val="24"/>
          <w:szCs w:val="24"/>
        </w:rPr>
        <w:t xml:space="preserve"> </w:t>
      </w:r>
      <w:r w:rsidRPr="00191AB0">
        <w:rPr>
          <w:spacing w:val="4"/>
          <w:sz w:val="24"/>
          <w:szCs w:val="24"/>
        </w:rPr>
        <w:t>of</w:t>
      </w:r>
      <w:r w:rsidRPr="00191AB0">
        <w:rPr>
          <w:spacing w:val="5"/>
          <w:sz w:val="24"/>
          <w:szCs w:val="24"/>
        </w:rPr>
        <w:t xml:space="preserve"> any</w:t>
      </w:r>
      <w:r w:rsidRPr="00191AB0">
        <w:rPr>
          <w:spacing w:val="4"/>
          <w:sz w:val="24"/>
          <w:szCs w:val="24"/>
        </w:rPr>
        <w:t xml:space="preserve"> </w:t>
      </w:r>
      <w:r w:rsidRPr="00191AB0">
        <w:rPr>
          <w:spacing w:val="5"/>
          <w:sz w:val="24"/>
          <w:szCs w:val="24"/>
        </w:rPr>
        <w:t>nuclear</w:t>
      </w:r>
      <w:r w:rsidRPr="00191AB0">
        <w:rPr>
          <w:spacing w:val="9"/>
          <w:sz w:val="24"/>
          <w:szCs w:val="24"/>
        </w:rPr>
        <w:t xml:space="preserve"> </w:t>
      </w:r>
      <w:r w:rsidRPr="00191AB0">
        <w:rPr>
          <w:spacing w:val="5"/>
          <w:sz w:val="24"/>
          <w:szCs w:val="24"/>
        </w:rPr>
        <w:t>weapons</w:t>
      </w:r>
      <w:r w:rsidRPr="00191AB0">
        <w:rPr>
          <w:spacing w:val="8"/>
          <w:sz w:val="24"/>
          <w:szCs w:val="24"/>
        </w:rPr>
        <w:t xml:space="preserve"> </w:t>
      </w:r>
      <w:r w:rsidRPr="00191AB0">
        <w:rPr>
          <w:spacing w:val="2"/>
          <w:sz w:val="24"/>
          <w:szCs w:val="24"/>
        </w:rPr>
        <w:t>or</w:t>
      </w:r>
      <w:r w:rsidRPr="00191AB0">
        <w:rPr>
          <w:spacing w:val="4"/>
          <w:sz w:val="24"/>
          <w:szCs w:val="24"/>
        </w:rPr>
        <w:t xml:space="preserve"> </w:t>
      </w:r>
      <w:r w:rsidRPr="00191AB0">
        <w:rPr>
          <w:spacing w:val="5"/>
          <w:sz w:val="24"/>
          <w:szCs w:val="24"/>
        </w:rPr>
        <w:t>other</w:t>
      </w:r>
      <w:r w:rsidRPr="00191AB0">
        <w:rPr>
          <w:spacing w:val="7"/>
          <w:sz w:val="24"/>
          <w:szCs w:val="24"/>
        </w:rPr>
        <w:t xml:space="preserve"> </w:t>
      </w:r>
      <w:r w:rsidRPr="00191AB0">
        <w:rPr>
          <w:spacing w:val="5"/>
          <w:sz w:val="24"/>
          <w:szCs w:val="24"/>
        </w:rPr>
        <w:t>nuclear</w:t>
      </w:r>
      <w:r w:rsidRPr="00191AB0">
        <w:rPr>
          <w:spacing w:val="50"/>
          <w:w w:val="99"/>
          <w:sz w:val="24"/>
          <w:szCs w:val="24"/>
        </w:rPr>
        <w:t xml:space="preserve"> </w:t>
      </w:r>
      <w:r w:rsidRPr="00191AB0">
        <w:rPr>
          <w:spacing w:val="5"/>
          <w:sz w:val="24"/>
          <w:szCs w:val="24"/>
        </w:rPr>
        <w:t>explosive</w:t>
      </w:r>
      <w:r w:rsidRPr="00191AB0">
        <w:rPr>
          <w:spacing w:val="-3"/>
          <w:sz w:val="24"/>
          <w:szCs w:val="24"/>
        </w:rPr>
        <w:t xml:space="preserve"> </w:t>
      </w:r>
      <w:r w:rsidRPr="00191AB0">
        <w:rPr>
          <w:spacing w:val="5"/>
          <w:sz w:val="24"/>
          <w:szCs w:val="24"/>
        </w:rPr>
        <w:t>devices;</w:t>
      </w:r>
    </w:p>
    <w:p w:rsidR="00191AB0" w:rsidRPr="00191AB0" w:rsidRDefault="00191AB0" w:rsidP="00191AB0">
      <w:pPr>
        <w:kinsoku w:val="0"/>
        <w:overflowPunct w:val="0"/>
        <w:spacing w:line="240" w:lineRule="exact"/>
        <w:rPr>
          <w:rFonts w:ascii="Times New Roman" w:hAnsi="Times New Roman" w:cs="Times New Roman"/>
        </w:rPr>
      </w:pPr>
    </w:p>
    <w:p w:rsidR="00191AB0" w:rsidRPr="00191AB0" w:rsidRDefault="00191AB0" w:rsidP="005A085B">
      <w:pPr>
        <w:pStyle w:val="BodyText"/>
        <w:numPr>
          <w:ilvl w:val="0"/>
          <w:numId w:val="41"/>
        </w:numPr>
        <w:tabs>
          <w:tab w:val="left" w:pos="1562"/>
        </w:tabs>
        <w:kinsoku w:val="0"/>
        <w:overflowPunct w:val="0"/>
        <w:ind w:left="1561"/>
        <w:rPr>
          <w:sz w:val="24"/>
          <w:szCs w:val="24"/>
        </w:rPr>
      </w:pPr>
      <w:r w:rsidRPr="00191AB0">
        <w:rPr>
          <w:spacing w:val="5"/>
          <w:sz w:val="24"/>
          <w:szCs w:val="24"/>
        </w:rPr>
        <w:t>Any</w:t>
      </w:r>
      <w:r w:rsidRPr="00191AB0">
        <w:rPr>
          <w:spacing w:val="4"/>
          <w:sz w:val="24"/>
          <w:szCs w:val="24"/>
        </w:rPr>
        <w:t xml:space="preserve"> </w:t>
      </w:r>
      <w:r w:rsidRPr="00191AB0">
        <w:rPr>
          <w:spacing w:val="5"/>
          <w:sz w:val="24"/>
          <w:szCs w:val="24"/>
        </w:rPr>
        <w:t>nuclear</w:t>
      </w:r>
      <w:r w:rsidRPr="00191AB0">
        <w:rPr>
          <w:spacing w:val="10"/>
          <w:sz w:val="24"/>
          <w:szCs w:val="24"/>
        </w:rPr>
        <w:t xml:space="preserve"> </w:t>
      </w:r>
      <w:r w:rsidRPr="00191AB0">
        <w:rPr>
          <w:spacing w:val="5"/>
          <w:sz w:val="24"/>
          <w:szCs w:val="24"/>
        </w:rPr>
        <w:t xml:space="preserve">weapon </w:t>
      </w:r>
      <w:r w:rsidRPr="00191AB0">
        <w:rPr>
          <w:spacing w:val="4"/>
          <w:sz w:val="24"/>
          <w:szCs w:val="24"/>
        </w:rPr>
        <w:t>test</w:t>
      </w:r>
      <w:r w:rsidRPr="00191AB0">
        <w:rPr>
          <w:spacing w:val="5"/>
          <w:sz w:val="24"/>
          <w:szCs w:val="24"/>
        </w:rPr>
        <w:t xml:space="preserve"> explosion </w:t>
      </w:r>
      <w:r w:rsidRPr="00191AB0">
        <w:rPr>
          <w:spacing w:val="2"/>
          <w:sz w:val="24"/>
          <w:szCs w:val="24"/>
        </w:rPr>
        <w:t>or</w:t>
      </w:r>
      <w:r w:rsidRPr="00191AB0">
        <w:rPr>
          <w:spacing w:val="7"/>
          <w:sz w:val="24"/>
          <w:szCs w:val="24"/>
        </w:rPr>
        <w:t xml:space="preserve"> </w:t>
      </w:r>
      <w:r w:rsidRPr="00191AB0">
        <w:rPr>
          <w:spacing w:val="5"/>
          <w:sz w:val="24"/>
          <w:szCs w:val="24"/>
        </w:rPr>
        <w:t xml:space="preserve">any </w:t>
      </w:r>
      <w:r w:rsidRPr="00191AB0">
        <w:rPr>
          <w:spacing w:val="4"/>
          <w:sz w:val="24"/>
          <w:szCs w:val="24"/>
        </w:rPr>
        <w:t>other</w:t>
      </w:r>
      <w:r w:rsidRPr="00191AB0">
        <w:rPr>
          <w:spacing w:val="7"/>
          <w:sz w:val="24"/>
          <w:szCs w:val="24"/>
        </w:rPr>
        <w:t xml:space="preserve"> </w:t>
      </w:r>
      <w:r w:rsidRPr="00191AB0">
        <w:rPr>
          <w:spacing w:val="5"/>
          <w:sz w:val="24"/>
          <w:szCs w:val="24"/>
        </w:rPr>
        <w:t>nuclear</w:t>
      </w:r>
      <w:r w:rsidRPr="00191AB0">
        <w:rPr>
          <w:spacing w:val="6"/>
          <w:sz w:val="24"/>
          <w:szCs w:val="24"/>
        </w:rPr>
        <w:t xml:space="preserve"> </w:t>
      </w:r>
      <w:r w:rsidRPr="00191AB0">
        <w:rPr>
          <w:spacing w:val="5"/>
          <w:sz w:val="24"/>
          <w:szCs w:val="24"/>
        </w:rPr>
        <w:t>explosion</w:t>
      </w:r>
      <w:r w:rsidRPr="00191AB0">
        <w:rPr>
          <w:spacing w:val="-31"/>
          <w:sz w:val="24"/>
          <w:szCs w:val="24"/>
        </w:rPr>
        <w:t xml:space="preserve"> </w:t>
      </w:r>
      <w:r w:rsidRPr="00191AB0">
        <w:rPr>
          <w:sz w:val="24"/>
          <w:szCs w:val="24"/>
        </w:rPr>
        <w:t>.</w:t>
      </w:r>
    </w:p>
    <w:p w:rsidR="00191AB0" w:rsidRDefault="00191AB0" w:rsidP="00191AB0">
      <w:pPr>
        <w:pBdr>
          <w:bottom w:val="single" w:sz="6" w:space="1" w:color="auto"/>
        </w:pBdr>
        <w:kinsoku w:val="0"/>
        <w:overflowPunct w:val="0"/>
        <w:spacing w:before="5" w:line="240" w:lineRule="exact"/>
      </w:pPr>
    </w:p>
    <w:p w:rsidR="00191AB0" w:rsidRDefault="00191AB0" w:rsidP="00DC49D2">
      <w:pPr>
        <w:widowControl w:val="0"/>
        <w:rPr>
          <w:rFonts w:ascii="Times New Roman" w:hAnsi="Times New Roman" w:cs="Times New Roman"/>
          <w:b/>
        </w:rPr>
      </w:pPr>
    </w:p>
    <w:p w:rsidR="00B4321F" w:rsidRPr="002B6C7D" w:rsidRDefault="00B4321F" w:rsidP="00B4321F">
      <w:pPr>
        <w:widowControl w:val="0"/>
        <w:spacing w:line="360" w:lineRule="auto"/>
        <w:rPr>
          <w:rFonts w:ascii="Times New Roman" w:eastAsia="Times New Roman" w:hAnsi="Times New Roman" w:cs="Times New Roman"/>
          <w:b/>
          <w:bCs/>
          <w:sz w:val="28"/>
          <w:highlight w:val="yellow"/>
          <w:shd w:val="clear" w:color="auto" w:fill="FFFFFF"/>
        </w:rPr>
      </w:pPr>
      <w:r w:rsidRPr="002B6C7D">
        <w:rPr>
          <w:rFonts w:ascii="Times New Roman" w:eastAsia="Times New Roman" w:hAnsi="Times New Roman" w:cs="Times New Roman"/>
          <w:b/>
          <w:bCs/>
          <w:sz w:val="28"/>
          <w:highlight w:val="yellow"/>
          <w:shd w:val="clear" w:color="auto" w:fill="FFFFFF"/>
        </w:rPr>
        <w:t>IRELAND</w:t>
      </w:r>
    </w:p>
    <w:p w:rsidR="00B4321F" w:rsidRPr="00B4321F" w:rsidRDefault="00B4321F" w:rsidP="00B4321F">
      <w:pPr>
        <w:rPr>
          <w:rFonts w:ascii="Times New Roman" w:eastAsia="Times New Roman" w:hAnsi="Times New Roman" w:cs="Times New Roman"/>
          <w:color w:val="000000"/>
        </w:rPr>
      </w:pPr>
      <w:r w:rsidRPr="00B4321F">
        <w:rPr>
          <w:rFonts w:ascii="Times New Roman" w:eastAsia="Times New Roman" w:hAnsi="Times New Roman" w:cs="Times New Roman"/>
          <w:b/>
          <w:bCs/>
          <w:color w:val="000000"/>
        </w:rPr>
        <w:t>Article 1</w:t>
      </w:r>
    </w:p>
    <w:p w:rsidR="00B4321F" w:rsidRPr="00B4321F" w:rsidRDefault="00B4321F" w:rsidP="00B4321F">
      <w:pPr>
        <w:rPr>
          <w:rFonts w:ascii="Times New Roman" w:eastAsia="Times New Roman" w:hAnsi="Times New Roman" w:cs="Times New Roman"/>
          <w:color w:val="000000"/>
        </w:rPr>
      </w:pPr>
      <w:r w:rsidRPr="00B4321F">
        <w:rPr>
          <w:rFonts w:ascii="Times New Roman" w:eastAsia="Times New Roman" w:hAnsi="Times New Roman" w:cs="Times New Roman"/>
          <w:color w:val="000000"/>
        </w:rPr>
        <w:t> </w:t>
      </w:r>
    </w:p>
    <w:p w:rsidR="00B4321F" w:rsidRPr="00507281" w:rsidRDefault="00B4321F" w:rsidP="00507281">
      <w:pPr>
        <w:pStyle w:val="ListParagraph"/>
        <w:numPr>
          <w:ilvl w:val="0"/>
          <w:numId w:val="62"/>
        </w:numPr>
        <w:rPr>
          <w:rFonts w:ascii="Times New Roman" w:eastAsia="Times New Roman" w:hAnsi="Times New Roman" w:cs="Times New Roman"/>
          <w:color w:val="000000"/>
        </w:rPr>
      </w:pPr>
      <w:r w:rsidRPr="00507281">
        <w:rPr>
          <w:rFonts w:ascii="Times New Roman" w:eastAsia="Times New Roman" w:hAnsi="Times New Roman" w:cs="Times New Roman"/>
          <w:color w:val="000000"/>
        </w:rPr>
        <w:t>Para 1 chapeau: add ‘’at any time’’ after ‘’never’’</w:t>
      </w:r>
    </w:p>
    <w:p w:rsidR="00B4321F" w:rsidRPr="00507281" w:rsidRDefault="00B4321F" w:rsidP="00507281">
      <w:pPr>
        <w:pStyle w:val="ListParagraph"/>
        <w:numPr>
          <w:ilvl w:val="0"/>
          <w:numId w:val="62"/>
        </w:numPr>
        <w:rPr>
          <w:rFonts w:ascii="Times New Roman" w:eastAsia="Times New Roman" w:hAnsi="Times New Roman" w:cs="Times New Roman"/>
          <w:color w:val="000000"/>
        </w:rPr>
      </w:pPr>
      <w:r w:rsidRPr="00507281">
        <w:rPr>
          <w:rFonts w:ascii="Times New Roman" w:eastAsia="Times New Roman" w:hAnsi="Times New Roman" w:cs="Times New Roman"/>
          <w:color w:val="000000"/>
        </w:rPr>
        <w:t>Para 2 chapeau: delete</w:t>
      </w:r>
    </w:p>
    <w:p w:rsidR="00B4321F" w:rsidRPr="00507281" w:rsidRDefault="00B4321F" w:rsidP="00507281">
      <w:pPr>
        <w:pStyle w:val="ListParagraph"/>
        <w:numPr>
          <w:ilvl w:val="0"/>
          <w:numId w:val="62"/>
        </w:numPr>
        <w:rPr>
          <w:rFonts w:ascii="Times New Roman" w:eastAsia="Times New Roman" w:hAnsi="Times New Roman" w:cs="Times New Roman"/>
          <w:color w:val="000000"/>
        </w:rPr>
      </w:pPr>
      <w:r w:rsidRPr="00507281">
        <w:rPr>
          <w:rFonts w:ascii="Times New Roman" w:eastAsia="Times New Roman" w:hAnsi="Times New Roman" w:cs="Times New Roman"/>
          <w:color w:val="000000"/>
        </w:rPr>
        <w:t>Para 2(a): move under para 1 (and rephrase as grammatically appropriate)</w:t>
      </w:r>
    </w:p>
    <w:p w:rsidR="00B4321F" w:rsidRPr="00507281" w:rsidRDefault="00B4321F" w:rsidP="00507281">
      <w:pPr>
        <w:pStyle w:val="ListParagraph"/>
        <w:numPr>
          <w:ilvl w:val="0"/>
          <w:numId w:val="62"/>
        </w:numPr>
        <w:rPr>
          <w:rFonts w:ascii="Times New Roman" w:eastAsia="Times New Roman" w:hAnsi="Times New Roman" w:cs="Times New Roman"/>
          <w:color w:val="000000"/>
        </w:rPr>
      </w:pPr>
      <w:r w:rsidRPr="00507281">
        <w:rPr>
          <w:rFonts w:ascii="Times New Roman" w:eastAsia="Times New Roman" w:hAnsi="Times New Roman" w:cs="Times New Roman"/>
          <w:color w:val="000000"/>
        </w:rPr>
        <w:t>Para 2(b): delete</w:t>
      </w:r>
    </w:p>
    <w:p w:rsidR="00B4321F" w:rsidRDefault="00B4321F" w:rsidP="00DC49D2">
      <w:pPr>
        <w:widowControl w:val="0"/>
        <w:pBdr>
          <w:bottom w:val="single" w:sz="6" w:space="1" w:color="auto"/>
        </w:pBdr>
        <w:rPr>
          <w:rFonts w:ascii="Times New Roman" w:hAnsi="Times New Roman" w:cs="Times New Roman"/>
          <w:b/>
          <w:sz w:val="28"/>
          <w:highlight w:val="yellow"/>
        </w:rPr>
      </w:pPr>
    </w:p>
    <w:p w:rsidR="00B4321F" w:rsidRDefault="00B4321F" w:rsidP="00DC49D2">
      <w:pPr>
        <w:widowControl w:val="0"/>
        <w:rPr>
          <w:rFonts w:ascii="Times New Roman" w:hAnsi="Times New Roman" w:cs="Times New Roman"/>
          <w:b/>
          <w:sz w:val="28"/>
          <w:highlight w:val="yellow"/>
        </w:rPr>
      </w:pPr>
    </w:p>
    <w:p w:rsidR="00B4321F" w:rsidRDefault="00B4321F" w:rsidP="00DC49D2">
      <w:pPr>
        <w:widowControl w:val="0"/>
        <w:rPr>
          <w:rFonts w:ascii="Times New Roman" w:hAnsi="Times New Roman" w:cs="Times New Roman"/>
          <w:b/>
          <w:sz w:val="28"/>
          <w:highlight w:val="yellow"/>
        </w:rPr>
      </w:pPr>
    </w:p>
    <w:p w:rsidR="00814EA0" w:rsidRPr="000929A1" w:rsidRDefault="000929A1" w:rsidP="00DC49D2">
      <w:pPr>
        <w:widowControl w:val="0"/>
        <w:rPr>
          <w:rFonts w:ascii="Times New Roman" w:hAnsi="Times New Roman" w:cs="Times New Roman"/>
          <w:b/>
          <w:sz w:val="28"/>
        </w:rPr>
      </w:pPr>
      <w:r w:rsidRPr="000929A1">
        <w:rPr>
          <w:rFonts w:ascii="Times New Roman" w:hAnsi="Times New Roman" w:cs="Times New Roman"/>
          <w:b/>
          <w:sz w:val="28"/>
          <w:highlight w:val="yellow"/>
        </w:rPr>
        <w:t>KAZAKHSTAN</w:t>
      </w:r>
    </w:p>
    <w:p w:rsidR="000929A1" w:rsidRDefault="000929A1" w:rsidP="00DC49D2">
      <w:pPr>
        <w:widowControl w:val="0"/>
        <w:rPr>
          <w:rFonts w:ascii="Times New Roman" w:hAnsi="Times New Roman" w:cs="Times New Roman"/>
          <w:b/>
        </w:rPr>
      </w:pP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b/>
          <w:bCs/>
          <w:szCs w:val="32"/>
          <w:u w:val="single"/>
          <w:shd w:val="clear" w:color="auto" w:fill="FFFFFF"/>
        </w:rPr>
        <w:t>Article 1:</w:t>
      </w:r>
      <w:r w:rsidRPr="000929A1">
        <w:rPr>
          <w:rFonts w:ascii="Times New Roman" w:eastAsia="Times New Roman" w:hAnsi="Times New Roman" w:cs="Times New Roman"/>
          <w:szCs w:val="32"/>
          <w:shd w:val="clear" w:color="auto" w:fill="FFFFFF"/>
        </w:rPr>
        <w:t> We would like to propose </w:t>
      </w:r>
      <w:r w:rsidRPr="000929A1">
        <w:rPr>
          <w:rFonts w:ascii="Times New Roman" w:eastAsia="Times New Roman" w:hAnsi="Times New Roman" w:cs="Times New Roman"/>
          <w:szCs w:val="32"/>
          <w:u w:val="single"/>
          <w:shd w:val="clear" w:color="auto" w:fill="FFFFFF"/>
        </w:rPr>
        <w:t>adding into subparagraph d) of paragraph 1 the threat of the use of nuclear weapons.</w:t>
      </w:r>
      <w:r w:rsidRPr="000929A1">
        <w:rPr>
          <w:rFonts w:ascii="Times New Roman" w:eastAsia="Times New Roman" w:hAnsi="Times New Roman" w:cs="Times New Roman"/>
          <w:szCs w:val="32"/>
          <w:shd w:val="clear" w:color="auto" w:fill="FFFFFF"/>
        </w:rPr>
        <w:t> The threats of the use of nuclear weapons today are also great threats, as witnessed by us.</w:t>
      </w: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szCs w:val="32"/>
          <w:shd w:val="clear" w:color="auto" w:fill="FFFFFF"/>
        </w:rPr>
        <w:t>We propose the following wording for subparagraph d):</w:t>
      </w: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b/>
          <w:bCs/>
          <w:i/>
          <w:iCs/>
          <w:szCs w:val="32"/>
          <w:shd w:val="clear" w:color="auto" w:fill="FFFFFF"/>
        </w:rPr>
        <w:t>«Use or threat of nuclear weapons use, including the conduct of some military and other preparations for such use»</w:t>
      </w: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szCs w:val="32"/>
          <w:shd w:val="clear" w:color="auto" w:fill="FFFFFF"/>
        </w:rPr>
        <w:t> We also </w:t>
      </w:r>
      <w:r w:rsidRPr="000929A1">
        <w:rPr>
          <w:rFonts w:ascii="Times New Roman" w:eastAsia="Times New Roman" w:hAnsi="Times New Roman" w:cs="Times New Roman"/>
          <w:szCs w:val="32"/>
          <w:u w:val="single"/>
          <w:shd w:val="clear" w:color="auto" w:fill="FFFFFF"/>
        </w:rPr>
        <w:t>recommend adding a new sub-paragraph</w:t>
      </w:r>
      <w:r w:rsidRPr="000929A1">
        <w:rPr>
          <w:rFonts w:ascii="Times New Roman" w:eastAsia="Times New Roman" w:hAnsi="Times New Roman" w:cs="Times New Roman"/>
          <w:szCs w:val="32"/>
          <w:shd w:val="clear" w:color="auto" w:fill="FFFFFF"/>
        </w:rPr>
        <w:t> on non-admission/ exclusion of financing for developing of nuclear weapons. We therefore submit the following wording:</w:t>
      </w: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b/>
          <w:bCs/>
          <w:i/>
          <w:iCs/>
          <w:szCs w:val="32"/>
          <w:shd w:val="clear" w:color="auto" w:fill="FFFFFF"/>
        </w:rPr>
        <w:t>«Fund any research in the field of nuclear weapons, with the exception of research in the field of nuclear disarmament»</w:t>
      </w:r>
    </w:p>
    <w:p w:rsidR="000929A1" w:rsidRPr="000929A1" w:rsidRDefault="000929A1" w:rsidP="000929A1">
      <w:pPr>
        <w:spacing w:line="360" w:lineRule="auto"/>
        <w:ind w:firstLine="720"/>
        <w:jc w:val="both"/>
        <w:rPr>
          <w:rFonts w:ascii="Times New Roman" w:eastAsia="Times New Roman" w:hAnsi="Times New Roman" w:cs="Times New Roman"/>
          <w:b/>
          <w:bCs/>
          <w:szCs w:val="32"/>
          <w:u w:val="single"/>
          <w:shd w:val="clear" w:color="auto" w:fill="FFFFFF"/>
        </w:rPr>
      </w:pP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b/>
          <w:bCs/>
          <w:szCs w:val="32"/>
          <w:u w:val="single"/>
          <w:shd w:val="clear" w:color="auto" w:fill="FFFFFF"/>
        </w:rPr>
        <w:lastRenderedPageBreak/>
        <w:t>Article 1:</w:t>
      </w:r>
      <w:r w:rsidRPr="000929A1">
        <w:rPr>
          <w:rFonts w:ascii="Times New Roman" w:eastAsia="Times New Roman" w:hAnsi="Times New Roman" w:cs="Times New Roman"/>
          <w:szCs w:val="32"/>
          <w:shd w:val="clear" w:color="auto" w:fill="FFFFFF"/>
        </w:rPr>
        <w:t> We would like to propose </w:t>
      </w:r>
      <w:r w:rsidRPr="000929A1">
        <w:rPr>
          <w:rFonts w:ascii="Times New Roman" w:eastAsia="Times New Roman" w:hAnsi="Times New Roman" w:cs="Times New Roman"/>
          <w:szCs w:val="32"/>
          <w:u w:val="single"/>
          <w:shd w:val="clear" w:color="auto" w:fill="FFFFFF"/>
        </w:rPr>
        <w:t>adding the word “transit” into the subparagraph d) of paragraph 2.</w:t>
      </w: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szCs w:val="32"/>
          <w:shd w:val="clear" w:color="auto" w:fill="FFFFFF"/>
        </w:rPr>
        <w:t>It therefore should read as follows:</w:t>
      </w:r>
    </w:p>
    <w:p w:rsidR="000929A1" w:rsidRPr="000929A1" w:rsidRDefault="000929A1" w:rsidP="000929A1">
      <w:pPr>
        <w:spacing w:line="360" w:lineRule="auto"/>
        <w:ind w:firstLine="720"/>
        <w:jc w:val="both"/>
        <w:rPr>
          <w:rFonts w:ascii="Times New Roman" w:eastAsia="Times New Roman" w:hAnsi="Times New Roman" w:cs="Times New Roman"/>
          <w:szCs w:val="32"/>
          <w:shd w:val="clear" w:color="auto" w:fill="FFFFFF"/>
        </w:rPr>
      </w:pPr>
      <w:r w:rsidRPr="000929A1">
        <w:rPr>
          <w:rFonts w:ascii="Times New Roman" w:eastAsia="Times New Roman" w:hAnsi="Times New Roman" w:cs="Times New Roman"/>
          <w:b/>
          <w:bCs/>
          <w:i/>
          <w:iCs/>
          <w:szCs w:val="32"/>
          <w:shd w:val="clear" w:color="auto" w:fill="FFFFFF"/>
        </w:rPr>
        <w:t>«a): Any stationing, installation or deployment, </w:t>
      </w:r>
      <w:r w:rsidRPr="000929A1">
        <w:rPr>
          <w:rFonts w:ascii="Times New Roman" w:eastAsia="Times New Roman" w:hAnsi="Times New Roman" w:cs="Times New Roman"/>
          <w:b/>
          <w:bCs/>
          <w:i/>
          <w:iCs/>
          <w:szCs w:val="32"/>
          <w:u w:val="single"/>
          <w:shd w:val="clear" w:color="auto" w:fill="FFFFFF"/>
        </w:rPr>
        <w:t>and transit</w:t>
      </w:r>
      <w:r w:rsidRPr="000929A1">
        <w:rPr>
          <w:rFonts w:ascii="Times New Roman" w:eastAsia="Times New Roman" w:hAnsi="Times New Roman" w:cs="Times New Roman"/>
          <w:b/>
          <w:bCs/>
          <w:i/>
          <w:iCs/>
          <w:szCs w:val="32"/>
          <w:shd w:val="clear" w:color="auto" w:fill="FFFFFF"/>
        </w:rPr>
        <w:t> of any nuclear weapons or other nuclear explosive devices;»</w:t>
      </w:r>
    </w:p>
    <w:p w:rsidR="000929A1" w:rsidRPr="000929A1" w:rsidRDefault="000929A1" w:rsidP="000929A1">
      <w:pPr>
        <w:pBdr>
          <w:bottom w:val="single" w:sz="6" w:space="1" w:color="auto"/>
        </w:pBdr>
        <w:shd w:val="clear" w:color="auto" w:fill="FFFFFF"/>
        <w:spacing w:line="360" w:lineRule="auto"/>
        <w:ind w:firstLine="720"/>
        <w:jc w:val="both"/>
        <w:rPr>
          <w:rFonts w:ascii="Times New Roman" w:eastAsia="Times New Roman" w:hAnsi="Times New Roman" w:cs="Times New Roman"/>
          <w:szCs w:val="32"/>
        </w:rPr>
      </w:pPr>
      <w:r w:rsidRPr="000929A1">
        <w:rPr>
          <w:rFonts w:ascii="Times New Roman" w:eastAsia="Times New Roman" w:hAnsi="Times New Roman" w:cs="Times New Roman"/>
          <w:szCs w:val="32"/>
        </w:rPr>
        <w:t xml:space="preserve">It should be noted that in the treaties on nuclear-weapon-free zones, the transit of nuclear weapons is not prohibited. It is therefore important not to allow this in the Convention. </w:t>
      </w:r>
    </w:p>
    <w:p w:rsidR="00255B5B" w:rsidRDefault="00255B5B" w:rsidP="00DC49D2">
      <w:pPr>
        <w:widowControl w:val="0"/>
        <w:rPr>
          <w:rFonts w:ascii="Times New Roman" w:hAnsi="Times New Roman" w:cs="Times New Roman"/>
          <w:b/>
          <w:sz w:val="28"/>
          <w:szCs w:val="32"/>
          <w:highlight w:val="yellow"/>
        </w:rPr>
      </w:pPr>
    </w:p>
    <w:p w:rsidR="000929A1" w:rsidRPr="000A4864" w:rsidRDefault="000A4864" w:rsidP="00DC49D2">
      <w:pPr>
        <w:widowControl w:val="0"/>
        <w:rPr>
          <w:rFonts w:ascii="Times New Roman" w:hAnsi="Times New Roman" w:cs="Times New Roman"/>
          <w:b/>
          <w:sz w:val="28"/>
          <w:szCs w:val="32"/>
        </w:rPr>
      </w:pPr>
      <w:r w:rsidRPr="000A4864">
        <w:rPr>
          <w:rFonts w:ascii="Times New Roman" w:hAnsi="Times New Roman" w:cs="Times New Roman"/>
          <w:b/>
          <w:sz w:val="28"/>
          <w:szCs w:val="32"/>
          <w:highlight w:val="yellow"/>
        </w:rPr>
        <w:t>LIECHTENSTEIN</w:t>
      </w:r>
    </w:p>
    <w:p w:rsidR="000A4864" w:rsidRDefault="000A4864" w:rsidP="00DC49D2">
      <w:pPr>
        <w:widowControl w:val="0"/>
        <w:rPr>
          <w:rFonts w:ascii="Times New Roman" w:hAnsi="Times New Roman" w:cs="Times New Roman"/>
          <w:b/>
          <w:sz w:val="32"/>
          <w:szCs w:val="32"/>
        </w:rPr>
      </w:pPr>
    </w:p>
    <w:p w:rsidR="000A4864" w:rsidRDefault="000A4864" w:rsidP="000A4864">
      <w:pPr>
        <w:pStyle w:val="CM16"/>
        <w:spacing w:after="204" w:line="231" w:lineRule="atLeast"/>
        <w:rPr>
          <w:sz w:val="20"/>
          <w:szCs w:val="20"/>
        </w:rPr>
      </w:pPr>
      <w:r>
        <w:rPr>
          <w:b/>
          <w:bCs/>
          <w:sz w:val="20"/>
          <w:szCs w:val="20"/>
        </w:rPr>
        <w:t xml:space="preserve">Article 1 </w:t>
      </w:r>
      <w:commentRangeStart w:id="39"/>
      <w:r>
        <w:rPr>
          <w:b/>
          <w:bCs/>
          <w:sz w:val="20"/>
          <w:szCs w:val="20"/>
          <w:highlight w:val="yellow"/>
          <w:u w:val="single"/>
        </w:rPr>
        <w:t xml:space="preserve">General obligations </w:t>
      </w:r>
      <w:commentRangeEnd w:id="39"/>
      <w:r>
        <w:rPr>
          <w:sz w:val="20"/>
          <w:szCs w:val="20"/>
          <w:highlight w:val="yellow"/>
        </w:rPr>
        <w:commentReference w:id="39"/>
      </w:r>
    </w:p>
    <w:p w:rsidR="000A4864" w:rsidRDefault="000A4864" w:rsidP="000A4864">
      <w:pPr>
        <w:pStyle w:val="CM16"/>
        <w:spacing w:after="240" w:line="231" w:lineRule="atLeast"/>
        <w:rPr>
          <w:sz w:val="20"/>
          <w:szCs w:val="20"/>
        </w:rPr>
      </w:pPr>
      <w:r>
        <w:rPr>
          <w:sz w:val="20"/>
          <w:szCs w:val="20"/>
        </w:rPr>
        <w:t xml:space="preserve">1. Each State Party undertakes never under any circumstances to: </w:t>
      </w:r>
    </w:p>
    <w:p w:rsidR="000A4864" w:rsidRPr="00123128" w:rsidRDefault="000A4864" w:rsidP="000A4864">
      <w:pPr>
        <w:pStyle w:val="Default"/>
        <w:widowControl w:val="0"/>
        <w:spacing w:after="178"/>
        <w:rPr>
          <w:color w:val="auto"/>
          <w:sz w:val="20"/>
          <w:szCs w:val="20"/>
          <w:lang w:val="en-GB"/>
        </w:rPr>
      </w:pPr>
      <w:r w:rsidRPr="00123128">
        <w:rPr>
          <w:color w:val="auto"/>
          <w:sz w:val="20"/>
          <w:szCs w:val="20"/>
          <w:lang w:val="en-GB"/>
        </w:rPr>
        <w:t xml:space="preserve">(a) Develop, produce, manufacture, otherwise acquire, possess or stockpile nuclear weapons or other nuclear explosive devices; </w:t>
      </w:r>
    </w:p>
    <w:p w:rsidR="000A4864" w:rsidRPr="00123128" w:rsidRDefault="000A4864" w:rsidP="000A4864">
      <w:pPr>
        <w:pStyle w:val="Default"/>
        <w:widowControl w:val="0"/>
        <w:spacing w:after="178"/>
        <w:rPr>
          <w:color w:val="auto"/>
          <w:sz w:val="20"/>
          <w:szCs w:val="20"/>
          <w:lang w:val="en-GB"/>
        </w:rPr>
      </w:pPr>
      <w:r w:rsidRPr="00123128">
        <w:rPr>
          <w:color w:val="auto"/>
          <w:sz w:val="20"/>
          <w:szCs w:val="20"/>
          <w:lang w:val="en-GB"/>
        </w:rPr>
        <w:t xml:space="preserve">(b) Transfer to any recipient whatsoever nuclear weapons or other nuclear explosive devices or control over such weapons or explosive devices directly, or indirectly; </w:t>
      </w:r>
    </w:p>
    <w:p w:rsidR="000A4864" w:rsidRPr="00123128" w:rsidRDefault="000A4864" w:rsidP="000A4864">
      <w:pPr>
        <w:pStyle w:val="Default"/>
        <w:widowControl w:val="0"/>
        <w:spacing w:after="178"/>
        <w:rPr>
          <w:color w:val="auto"/>
          <w:sz w:val="20"/>
          <w:szCs w:val="20"/>
          <w:lang w:val="en-GB"/>
        </w:rPr>
      </w:pPr>
      <w:commentRangeStart w:id="40"/>
      <w:r w:rsidRPr="00123128">
        <w:rPr>
          <w:color w:val="auto"/>
          <w:sz w:val="20"/>
          <w:szCs w:val="20"/>
          <w:highlight w:val="yellow"/>
          <w:u w:val="single"/>
          <w:lang w:val="en-GB"/>
        </w:rPr>
        <w:t xml:space="preserve">(c) Receive the transfer or control over nuclear weapons or other nuclear explosive </w:t>
      </w:r>
      <w:commentRangeEnd w:id="40"/>
      <w:r>
        <w:rPr>
          <w:color w:val="auto"/>
          <w:sz w:val="20"/>
          <w:szCs w:val="20"/>
          <w:highlight w:val="yellow"/>
        </w:rPr>
        <w:commentReference w:id="40"/>
      </w:r>
      <w:r w:rsidRPr="00123128">
        <w:rPr>
          <w:color w:val="auto"/>
          <w:sz w:val="20"/>
          <w:szCs w:val="20"/>
          <w:u w:val="single"/>
          <w:lang w:val="en-GB"/>
        </w:rPr>
        <w:t xml:space="preserve">devices directly, or indirectly; </w:t>
      </w:r>
    </w:p>
    <w:p w:rsidR="000A4864" w:rsidRPr="00123128" w:rsidRDefault="000A4864" w:rsidP="000A4864">
      <w:pPr>
        <w:pStyle w:val="Default"/>
        <w:widowControl w:val="0"/>
        <w:spacing w:after="178"/>
        <w:rPr>
          <w:color w:val="auto"/>
          <w:sz w:val="20"/>
          <w:szCs w:val="20"/>
          <w:lang w:val="en-GB"/>
        </w:rPr>
      </w:pPr>
      <w:r w:rsidRPr="00123128">
        <w:rPr>
          <w:color w:val="auto"/>
          <w:sz w:val="20"/>
          <w:szCs w:val="20"/>
          <w:lang w:val="en-GB"/>
        </w:rPr>
        <w:t xml:space="preserve">(d) </w:t>
      </w:r>
      <w:commentRangeStart w:id="41"/>
      <w:r w:rsidRPr="00123128">
        <w:rPr>
          <w:color w:val="auto"/>
          <w:sz w:val="20"/>
          <w:szCs w:val="20"/>
          <w:highlight w:val="yellow"/>
          <w:u w:val="single"/>
          <w:lang w:val="en-GB"/>
        </w:rPr>
        <w:t xml:space="preserve">Use nuclear weapons; </w:t>
      </w:r>
      <w:commentRangeEnd w:id="41"/>
      <w:r>
        <w:rPr>
          <w:color w:val="auto"/>
          <w:sz w:val="20"/>
          <w:szCs w:val="20"/>
          <w:highlight w:val="yellow"/>
        </w:rPr>
        <w:commentReference w:id="41"/>
      </w:r>
    </w:p>
    <w:p w:rsidR="000A4864" w:rsidRPr="00123128" w:rsidRDefault="000A4864" w:rsidP="000A4864">
      <w:pPr>
        <w:pStyle w:val="Default"/>
        <w:widowControl w:val="0"/>
        <w:spacing w:after="178"/>
        <w:rPr>
          <w:color w:val="auto"/>
          <w:sz w:val="20"/>
          <w:szCs w:val="20"/>
          <w:lang w:val="en-GB"/>
        </w:rPr>
      </w:pPr>
      <w:r w:rsidRPr="00123128">
        <w:rPr>
          <w:color w:val="auto"/>
          <w:sz w:val="20"/>
          <w:szCs w:val="20"/>
          <w:lang w:val="en-GB"/>
        </w:rPr>
        <w:t xml:space="preserve">(e) Carry out any nuclear weapon test explosion or any other nuclear explosion; </w:t>
      </w:r>
    </w:p>
    <w:p w:rsidR="000A4864" w:rsidRPr="00123128" w:rsidRDefault="000A4864" w:rsidP="000A4864">
      <w:pPr>
        <w:pStyle w:val="Default"/>
        <w:widowControl w:val="0"/>
        <w:spacing w:after="178"/>
        <w:rPr>
          <w:color w:val="auto"/>
          <w:sz w:val="20"/>
          <w:szCs w:val="20"/>
          <w:lang w:val="en-GB"/>
        </w:rPr>
      </w:pPr>
      <w:r w:rsidRPr="00123128">
        <w:rPr>
          <w:color w:val="auto"/>
          <w:sz w:val="20"/>
          <w:szCs w:val="20"/>
          <w:lang w:val="en-GB"/>
        </w:rPr>
        <w:t xml:space="preserve">(f) Assist, encourage, or induce, in any way, anyone to engage in any activity prohibited to a State Party under this Convention; </w:t>
      </w:r>
    </w:p>
    <w:p w:rsidR="000A4864" w:rsidRPr="00123128" w:rsidRDefault="000A4864" w:rsidP="000A4864">
      <w:pPr>
        <w:pStyle w:val="Default"/>
        <w:widowControl w:val="0"/>
        <w:rPr>
          <w:color w:val="auto"/>
          <w:sz w:val="20"/>
          <w:szCs w:val="20"/>
          <w:lang w:val="en-GB"/>
        </w:rPr>
      </w:pPr>
      <w:r w:rsidRPr="00123128">
        <w:rPr>
          <w:color w:val="auto"/>
          <w:sz w:val="20"/>
          <w:szCs w:val="20"/>
          <w:lang w:val="en-GB"/>
        </w:rPr>
        <w:t xml:space="preserve">(g) Seek or receive any assistance, in any way, from anyone to engage in any activity prohibited to a State Party under this Convention. </w:t>
      </w:r>
    </w:p>
    <w:p w:rsidR="000A4864" w:rsidRPr="00123128" w:rsidRDefault="000A4864" w:rsidP="000A4864">
      <w:pPr>
        <w:pStyle w:val="Default"/>
        <w:widowControl w:val="0"/>
        <w:rPr>
          <w:color w:val="auto"/>
          <w:sz w:val="20"/>
          <w:szCs w:val="20"/>
          <w:lang w:val="en-GB"/>
        </w:rPr>
      </w:pPr>
    </w:p>
    <w:p w:rsidR="000A4864" w:rsidRDefault="000A4864" w:rsidP="000A4864">
      <w:pPr>
        <w:pStyle w:val="CM16"/>
        <w:spacing w:after="240" w:line="231" w:lineRule="atLeast"/>
        <w:ind w:right="280"/>
        <w:rPr>
          <w:sz w:val="20"/>
          <w:szCs w:val="20"/>
        </w:rPr>
      </w:pPr>
      <w:r>
        <w:rPr>
          <w:sz w:val="20"/>
          <w:szCs w:val="20"/>
        </w:rPr>
        <w:t xml:space="preserve">2. Each State Party undertakes to prohibit and prevent in its territory or at any place under its jurisdiction or control: </w:t>
      </w:r>
    </w:p>
    <w:p w:rsidR="000A4864" w:rsidRPr="00123128" w:rsidRDefault="000A4864" w:rsidP="000A4864">
      <w:pPr>
        <w:pStyle w:val="Default"/>
        <w:widowControl w:val="0"/>
        <w:spacing w:after="178"/>
        <w:rPr>
          <w:color w:val="auto"/>
          <w:sz w:val="20"/>
          <w:szCs w:val="20"/>
          <w:lang w:val="en-GB"/>
        </w:rPr>
      </w:pPr>
      <w:r w:rsidRPr="00123128">
        <w:rPr>
          <w:color w:val="auto"/>
          <w:sz w:val="20"/>
          <w:szCs w:val="20"/>
          <w:lang w:val="en-GB"/>
        </w:rPr>
        <w:t xml:space="preserve">(a) Any stationing, installation or deployment of any nuclear weapons or other nuclear explosive devices; </w:t>
      </w:r>
    </w:p>
    <w:p w:rsidR="000A4864" w:rsidRPr="00123128" w:rsidRDefault="000A4864" w:rsidP="000A4864">
      <w:pPr>
        <w:pStyle w:val="Default"/>
        <w:widowControl w:val="0"/>
        <w:pBdr>
          <w:bottom w:val="single" w:sz="6" w:space="1" w:color="auto"/>
        </w:pBdr>
        <w:rPr>
          <w:color w:val="auto"/>
          <w:sz w:val="20"/>
          <w:szCs w:val="20"/>
          <w:lang w:val="en-GB"/>
        </w:rPr>
      </w:pPr>
      <w:r w:rsidRPr="00123128">
        <w:rPr>
          <w:color w:val="auto"/>
          <w:sz w:val="20"/>
          <w:szCs w:val="20"/>
          <w:lang w:val="en-GB"/>
        </w:rPr>
        <w:t xml:space="preserve">(b) Any nuclear weapon test explosion or any other nuclear explosion. </w:t>
      </w:r>
    </w:p>
    <w:p w:rsidR="00255B5B" w:rsidRPr="00123128" w:rsidRDefault="00255B5B" w:rsidP="000A4864">
      <w:pPr>
        <w:pStyle w:val="Default"/>
        <w:widowControl w:val="0"/>
        <w:pBdr>
          <w:bottom w:val="single" w:sz="6" w:space="1" w:color="auto"/>
        </w:pBdr>
        <w:rPr>
          <w:color w:val="auto"/>
          <w:sz w:val="20"/>
          <w:szCs w:val="20"/>
          <w:lang w:val="en-GB"/>
        </w:rPr>
      </w:pPr>
    </w:p>
    <w:p w:rsidR="00A95EF2" w:rsidRPr="00123128" w:rsidRDefault="00A95EF2" w:rsidP="000A4864">
      <w:pPr>
        <w:pStyle w:val="Default"/>
        <w:widowControl w:val="0"/>
        <w:rPr>
          <w:color w:val="auto"/>
          <w:sz w:val="20"/>
          <w:szCs w:val="20"/>
          <w:lang w:val="en-GB"/>
        </w:rPr>
      </w:pPr>
    </w:p>
    <w:p w:rsidR="000929A1" w:rsidRDefault="000929A1" w:rsidP="00DC49D2">
      <w:pPr>
        <w:widowControl w:val="0"/>
        <w:rPr>
          <w:rFonts w:ascii="Times New Roman" w:hAnsi="Times New Roman" w:cs="Times New Roman"/>
          <w:b/>
          <w:sz w:val="28"/>
          <w:szCs w:val="32"/>
        </w:rPr>
      </w:pPr>
      <w:r w:rsidRPr="000929A1">
        <w:rPr>
          <w:rFonts w:ascii="Times New Roman" w:hAnsi="Times New Roman" w:cs="Times New Roman"/>
          <w:b/>
          <w:sz w:val="28"/>
          <w:szCs w:val="32"/>
          <w:highlight w:val="yellow"/>
        </w:rPr>
        <w:t>NETHERLANDS</w:t>
      </w:r>
    </w:p>
    <w:p w:rsidR="000929A1" w:rsidRPr="000929A1" w:rsidRDefault="000929A1" w:rsidP="00DC49D2">
      <w:pPr>
        <w:widowControl w:val="0"/>
        <w:rPr>
          <w:rFonts w:ascii="Times New Roman" w:hAnsi="Times New Roman" w:cs="Times New Roman"/>
          <w:b/>
          <w:sz w:val="28"/>
          <w:szCs w:val="32"/>
        </w:rPr>
      </w:pPr>
    </w:p>
    <w:p w:rsidR="000929A1" w:rsidRPr="000929A1" w:rsidRDefault="000929A1" w:rsidP="000929A1">
      <w:pPr>
        <w:rPr>
          <w:rFonts w:ascii="Times New Roman" w:hAnsi="Times New Roman" w:cs="Times New Roman"/>
        </w:rPr>
      </w:pPr>
      <w:r w:rsidRPr="000929A1">
        <w:rPr>
          <w:rFonts w:ascii="Times New Roman" w:hAnsi="Times New Roman" w:cs="Times New Roman"/>
        </w:rPr>
        <w:t>§   Add a sub-article, include a clear reference to and bringing it in line with the chronology inherent in NPT Art VI </w:t>
      </w:r>
      <w:r w:rsidRPr="000929A1">
        <w:rPr>
          <w:rFonts w:ascii="Times New Roman" w:hAnsi="Times New Roman" w:cs="Times New Roman"/>
        </w:rPr>
        <w:br/>
      </w:r>
      <w:r w:rsidRPr="000929A1">
        <w:rPr>
          <w:rFonts w:ascii="Times New Roman" w:hAnsi="Times New Roman" w:cs="Times New Roman"/>
        </w:rPr>
        <w:br/>
        <w:t>§   Clarify/define the terms: transfer, assist, encourage, induce, stationing and installation.</w:t>
      </w:r>
      <w:r w:rsidRPr="000929A1">
        <w:rPr>
          <w:rFonts w:ascii="Times New Roman" w:hAnsi="Times New Roman" w:cs="Times New Roman"/>
        </w:rPr>
        <w:br/>
      </w:r>
      <w:r w:rsidRPr="000929A1">
        <w:rPr>
          <w:rFonts w:ascii="Times New Roman" w:hAnsi="Times New Roman" w:cs="Times New Roman"/>
        </w:rPr>
        <w:br/>
        <w:t>§   When referring to nuclear weapon test explosions, include a cross reference to the Comprehensive Test Ban Treaty</w:t>
      </w:r>
    </w:p>
    <w:p w:rsidR="000929A1" w:rsidRPr="000929A1" w:rsidRDefault="000929A1" w:rsidP="00DC49D2">
      <w:pPr>
        <w:widowControl w:val="0"/>
        <w:pBdr>
          <w:bottom w:val="single" w:sz="6" w:space="1" w:color="auto"/>
        </w:pBdr>
        <w:rPr>
          <w:rFonts w:ascii="Times New Roman" w:hAnsi="Times New Roman" w:cs="Times New Roman"/>
          <w:b/>
          <w:sz w:val="22"/>
        </w:rPr>
      </w:pPr>
    </w:p>
    <w:p w:rsidR="000929A1" w:rsidRPr="000929A1" w:rsidRDefault="000929A1" w:rsidP="00DC49D2">
      <w:pPr>
        <w:widowControl w:val="0"/>
        <w:rPr>
          <w:rFonts w:ascii="Times New Roman" w:hAnsi="Times New Roman" w:cs="Times New Roman"/>
          <w:b/>
          <w:sz w:val="22"/>
        </w:rPr>
      </w:pPr>
    </w:p>
    <w:p w:rsidR="00984B2D" w:rsidRDefault="00984B2D" w:rsidP="00DC49D2">
      <w:pPr>
        <w:widowControl w:val="0"/>
        <w:rPr>
          <w:rFonts w:ascii="Times New Roman" w:hAnsi="Times New Roman" w:cs="Times New Roman"/>
          <w:b/>
          <w:sz w:val="28"/>
          <w:highlight w:val="yellow"/>
        </w:rPr>
      </w:pPr>
      <w:r>
        <w:rPr>
          <w:rFonts w:ascii="Times New Roman" w:hAnsi="Times New Roman" w:cs="Times New Roman"/>
          <w:b/>
          <w:sz w:val="28"/>
          <w:highlight w:val="yellow"/>
        </w:rPr>
        <w:t>SOUTH AFRICA</w:t>
      </w:r>
    </w:p>
    <w:p w:rsidR="00984B2D" w:rsidRPr="00984B2D" w:rsidRDefault="00984B2D" w:rsidP="00DC49D2">
      <w:pPr>
        <w:widowControl w:val="0"/>
        <w:rPr>
          <w:rFonts w:ascii="Times New Roman" w:hAnsi="Times New Roman" w:cs="Times New Roman"/>
          <w:b/>
          <w:sz w:val="28"/>
          <w:highlight w:val="yellow"/>
        </w:rPr>
      </w:pPr>
    </w:p>
    <w:p w:rsidR="00984B2D" w:rsidRPr="00984B2D" w:rsidRDefault="00984B2D" w:rsidP="00984B2D">
      <w:pPr>
        <w:rPr>
          <w:rFonts w:ascii="Times New Roman" w:hAnsi="Times New Roman" w:cs="Times New Roman"/>
          <w:b/>
          <w:bCs/>
        </w:rPr>
      </w:pPr>
      <w:r w:rsidRPr="00984B2D">
        <w:rPr>
          <w:rFonts w:ascii="Times New Roman" w:hAnsi="Times New Roman" w:cs="Times New Roman"/>
          <w:b/>
          <w:bCs/>
        </w:rPr>
        <w:t xml:space="preserve">Article 1 General obligations </w:t>
      </w:r>
    </w:p>
    <w:p w:rsidR="00984B2D" w:rsidRPr="00984B2D" w:rsidRDefault="00984B2D" w:rsidP="00984B2D">
      <w:pPr>
        <w:rPr>
          <w:rFonts w:ascii="Times New Roman" w:hAnsi="Times New Roman" w:cs="Times New Roman"/>
        </w:rPr>
      </w:pPr>
      <w:r w:rsidRPr="00984B2D">
        <w:rPr>
          <w:rFonts w:ascii="Times New Roman" w:hAnsi="Times New Roman" w:cs="Times New Roman"/>
        </w:rPr>
        <w:t xml:space="preserve"> 1. Each State Party undertakes never under any circumstances to: </w:t>
      </w:r>
    </w:p>
    <w:p w:rsidR="00984B2D" w:rsidRPr="00984B2D" w:rsidRDefault="00984B2D" w:rsidP="00984B2D">
      <w:pPr>
        <w:rPr>
          <w:rFonts w:ascii="Times New Roman" w:hAnsi="Times New Roman" w:cs="Times New Roman"/>
        </w:rPr>
      </w:pPr>
      <w:r w:rsidRPr="00984B2D">
        <w:rPr>
          <w:rFonts w:ascii="Times New Roman" w:hAnsi="Times New Roman" w:cs="Times New Roman"/>
        </w:rPr>
        <w:t>(d) Use nuclear weapons or other nuclear explosive devices; (</w:t>
      </w:r>
      <w:r w:rsidRPr="00984B2D">
        <w:rPr>
          <w:rFonts w:ascii="Times New Roman" w:hAnsi="Times New Roman" w:cs="Times New Roman"/>
          <w:b/>
          <w:bCs/>
        </w:rPr>
        <w:t>COMMENT</w:t>
      </w:r>
      <w:r w:rsidRPr="00984B2D">
        <w:rPr>
          <w:rFonts w:ascii="Times New Roman" w:hAnsi="Times New Roman" w:cs="Times New Roman"/>
        </w:rPr>
        <w:t>: For consistency purposes, add “or other nuclear explosive devices.”)</w:t>
      </w:r>
    </w:p>
    <w:p w:rsidR="00984B2D" w:rsidRDefault="00984B2D" w:rsidP="00984B2D">
      <w:pPr>
        <w:pBdr>
          <w:bottom w:val="single" w:sz="6" w:space="1" w:color="auto"/>
        </w:pBdr>
        <w:rPr>
          <w:rFonts w:ascii="Times New Roman" w:hAnsi="Times New Roman" w:cs="Times New Roman"/>
        </w:rPr>
      </w:pPr>
      <w:r w:rsidRPr="00984B2D">
        <w:rPr>
          <w:rFonts w:ascii="Times New Roman" w:hAnsi="Times New Roman" w:cs="Times New Roman"/>
        </w:rPr>
        <w:t xml:space="preserve"> (e) Test Carry out any nuclear weapons test explosion or any other nuclear explosion explosive devices; (</w:t>
      </w:r>
      <w:r w:rsidRPr="00984B2D">
        <w:rPr>
          <w:rFonts w:ascii="Times New Roman" w:hAnsi="Times New Roman" w:cs="Times New Roman"/>
          <w:b/>
          <w:bCs/>
        </w:rPr>
        <w:t>COMMENT</w:t>
      </w:r>
      <w:r w:rsidRPr="00984B2D">
        <w:rPr>
          <w:rFonts w:ascii="Times New Roman" w:hAnsi="Times New Roman" w:cs="Times New Roman"/>
        </w:rPr>
        <w:t>: The sentence will thus read, “Test nuclear weapons or any other nuclear explosive devices”)</w:t>
      </w:r>
    </w:p>
    <w:p w:rsidR="00984B2D" w:rsidRPr="00984B2D" w:rsidRDefault="00984B2D" w:rsidP="00984B2D">
      <w:pPr>
        <w:pBdr>
          <w:bottom w:val="single" w:sz="6" w:space="1" w:color="auto"/>
        </w:pBdr>
        <w:rPr>
          <w:rFonts w:ascii="Times New Roman" w:hAnsi="Times New Roman" w:cs="Times New Roman"/>
        </w:rPr>
      </w:pPr>
    </w:p>
    <w:p w:rsidR="000929A1" w:rsidRPr="000929A1" w:rsidRDefault="000929A1" w:rsidP="00DC49D2">
      <w:pPr>
        <w:widowControl w:val="0"/>
        <w:rPr>
          <w:rFonts w:ascii="Times New Roman" w:hAnsi="Times New Roman" w:cs="Times New Roman"/>
          <w:b/>
          <w:sz w:val="28"/>
        </w:rPr>
      </w:pPr>
      <w:r w:rsidRPr="000929A1">
        <w:rPr>
          <w:rFonts w:ascii="Times New Roman" w:hAnsi="Times New Roman" w:cs="Times New Roman"/>
          <w:b/>
          <w:sz w:val="28"/>
          <w:highlight w:val="yellow"/>
        </w:rPr>
        <w:t>SWEDEN</w:t>
      </w:r>
    </w:p>
    <w:p w:rsidR="000929A1" w:rsidRDefault="000929A1" w:rsidP="000929A1">
      <w:pPr>
        <w:pStyle w:val="Default"/>
        <w:rPr>
          <w:szCs w:val="20"/>
          <w:lang w:val="en-GB"/>
        </w:rPr>
      </w:pPr>
    </w:p>
    <w:p w:rsidR="000929A1" w:rsidRPr="005520BD" w:rsidRDefault="000929A1" w:rsidP="000929A1">
      <w:pPr>
        <w:pStyle w:val="Default"/>
        <w:rPr>
          <w:b/>
          <w:bCs/>
          <w:szCs w:val="20"/>
          <w:lang w:val="en-GB"/>
        </w:rPr>
      </w:pPr>
      <w:r w:rsidRPr="005520BD">
        <w:rPr>
          <w:b/>
          <w:bCs/>
          <w:szCs w:val="20"/>
          <w:lang w:val="en-GB"/>
        </w:rPr>
        <w:t xml:space="preserve">Article 1 General obligations </w:t>
      </w:r>
    </w:p>
    <w:p w:rsidR="000929A1" w:rsidRPr="005520BD" w:rsidRDefault="000929A1" w:rsidP="000929A1">
      <w:pPr>
        <w:pStyle w:val="Default"/>
        <w:rPr>
          <w:szCs w:val="20"/>
          <w:lang w:val="en-GB"/>
        </w:rPr>
      </w:pPr>
    </w:p>
    <w:p w:rsidR="000929A1" w:rsidRPr="005520BD" w:rsidRDefault="000929A1" w:rsidP="000929A1">
      <w:pPr>
        <w:pStyle w:val="Default"/>
        <w:ind w:left="360"/>
        <w:rPr>
          <w:szCs w:val="20"/>
          <w:lang w:val="en-GB"/>
        </w:rPr>
      </w:pPr>
      <w:r>
        <w:rPr>
          <w:szCs w:val="20"/>
          <w:lang w:val="en-GB"/>
        </w:rPr>
        <w:t xml:space="preserve">2. </w:t>
      </w:r>
      <w:r w:rsidRPr="005520BD">
        <w:rPr>
          <w:szCs w:val="20"/>
          <w:lang w:val="en-GB"/>
        </w:rPr>
        <w:t xml:space="preserve">Each State Party undertakes to prohibit and prevent in its territory or at any place under its jurisdiction or control: </w:t>
      </w:r>
    </w:p>
    <w:p w:rsidR="000929A1" w:rsidRPr="005520BD" w:rsidRDefault="000929A1" w:rsidP="000929A1">
      <w:pPr>
        <w:pStyle w:val="Default"/>
        <w:rPr>
          <w:szCs w:val="20"/>
          <w:lang w:val="en-GB"/>
        </w:rPr>
      </w:pPr>
    </w:p>
    <w:p w:rsidR="000929A1" w:rsidRPr="005520BD" w:rsidRDefault="000929A1" w:rsidP="005A085B">
      <w:pPr>
        <w:pStyle w:val="Default"/>
        <w:numPr>
          <w:ilvl w:val="0"/>
          <w:numId w:val="13"/>
        </w:numPr>
        <w:rPr>
          <w:szCs w:val="20"/>
          <w:lang w:val="en-GB"/>
        </w:rPr>
      </w:pPr>
      <w:r w:rsidRPr="005520BD">
        <w:rPr>
          <w:szCs w:val="20"/>
          <w:lang w:val="en-GB"/>
        </w:rPr>
        <w:t xml:space="preserve">Any stationing, installation or deployment of any nuclear weapons or other nuclear explosive devices; </w:t>
      </w:r>
    </w:p>
    <w:p w:rsidR="000929A1" w:rsidRPr="005520BD" w:rsidRDefault="000929A1" w:rsidP="000929A1">
      <w:pPr>
        <w:pStyle w:val="Default"/>
        <w:ind w:left="720"/>
        <w:rPr>
          <w:szCs w:val="20"/>
          <w:lang w:val="en-GB"/>
        </w:rPr>
      </w:pPr>
    </w:p>
    <w:p w:rsidR="000929A1" w:rsidRPr="005520BD" w:rsidDel="00CF6BD3" w:rsidRDefault="000929A1" w:rsidP="005A085B">
      <w:pPr>
        <w:pStyle w:val="Default"/>
        <w:numPr>
          <w:ilvl w:val="0"/>
          <w:numId w:val="13"/>
        </w:numPr>
        <w:rPr>
          <w:del w:id="42" w:author="Rebecca Hallin" w:date="2017-06-08T14:26:00Z"/>
          <w:szCs w:val="20"/>
          <w:lang w:val="en-GB"/>
        </w:rPr>
      </w:pPr>
      <w:del w:id="43" w:author="Rebecca Hallin" w:date="2017-06-08T14:26:00Z">
        <w:r w:rsidRPr="005520BD" w:rsidDel="00CF6BD3">
          <w:rPr>
            <w:szCs w:val="20"/>
            <w:lang w:val="en-GB"/>
          </w:rPr>
          <w:delText xml:space="preserve">Any nuclear weapon test explosion or any other nuclear explosion. </w:delText>
        </w:r>
      </w:del>
    </w:p>
    <w:p w:rsidR="000929A1" w:rsidRDefault="000929A1" w:rsidP="000929A1">
      <w:pPr>
        <w:rPr>
          <w:szCs w:val="20"/>
          <w:lang w:val="en-GB"/>
        </w:rPr>
      </w:pPr>
    </w:p>
    <w:p w:rsidR="000929A1" w:rsidRPr="005E01A5" w:rsidRDefault="000929A1" w:rsidP="000929A1">
      <w:pPr>
        <w:rPr>
          <w:rFonts w:ascii="Times New Roman" w:hAnsi="Times New Roman" w:cs="Times New Roman"/>
          <w:b/>
          <w:color w:val="000000"/>
          <w:szCs w:val="20"/>
          <w:u w:val="single"/>
          <w:lang w:val="en-GB"/>
        </w:rPr>
      </w:pPr>
      <w:r>
        <w:rPr>
          <w:rFonts w:ascii="Times New Roman" w:hAnsi="Times New Roman" w:cs="Times New Roman"/>
          <w:b/>
          <w:color w:val="000000"/>
          <w:szCs w:val="20"/>
          <w:u w:val="single"/>
          <w:lang w:val="en-GB"/>
        </w:rPr>
        <w:t>Suggestion of new OP2 d</w:t>
      </w:r>
      <w:r w:rsidRPr="005520BD">
        <w:rPr>
          <w:rFonts w:ascii="Times New Roman" w:hAnsi="Times New Roman" w:cs="Times New Roman"/>
          <w:b/>
          <w:color w:val="000000"/>
          <w:szCs w:val="20"/>
          <w:u w:val="single"/>
          <w:lang w:val="en-GB"/>
        </w:rPr>
        <w:t>efinition of nuclear weapons</w:t>
      </w:r>
    </w:p>
    <w:p w:rsidR="000929A1" w:rsidRPr="005520BD" w:rsidRDefault="000929A1" w:rsidP="000929A1">
      <w:pPr>
        <w:rPr>
          <w:rFonts w:ascii="Times New Roman" w:hAnsi="Times New Roman" w:cs="Times New Roman"/>
          <w:color w:val="000000"/>
          <w:szCs w:val="20"/>
          <w:u w:val="single"/>
          <w:lang w:val="en-GB"/>
        </w:rPr>
      </w:pPr>
      <w:r w:rsidRPr="005520BD">
        <w:rPr>
          <w:rFonts w:ascii="Times New Roman" w:hAnsi="Times New Roman" w:cs="Times New Roman"/>
          <w:color w:val="000000"/>
          <w:szCs w:val="20"/>
          <w:u w:val="single"/>
          <w:lang w:val="en-GB"/>
        </w:rPr>
        <w:t>Nuclear weapon or other nuclear explosive device: An assembly that is capable of producing an explosion and massive damage and destruction by the sudden release of energy instantaneously released from self-sustaining nuclear fission and/or fusion. It does not include the means of transport or delivery of such an assembly if separable from and not an indivisible part of it.</w:t>
      </w:r>
    </w:p>
    <w:p w:rsidR="000929A1" w:rsidRPr="00D95054" w:rsidRDefault="000929A1" w:rsidP="000929A1">
      <w:pPr>
        <w:pBdr>
          <w:bottom w:val="single" w:sz="6" w:space="1" w:color="auto"/>
        </w:pBdr>
        <w:rPr>
          <w:lang w:val="en-GB"/>
        </w:rPr>
      </w:pPr>
    </w:p>
    <w:p w:rsidR="006360BB" w:rsidRDefault="006360BB">
      <w:pPr>
        <w:spacing w:after="200" w:line="276" w:lineRule="auto"/>
        <w:rPr>
          <w:rFonts w:ascii="Times New Roman" w:hAnsi="Times New Roman" w:cs="Times New Roman"/>
          <w:b/>
          <w:sz w:val="28"/>
          <w:highlight w:val="yellow"/>
        </w:rPr>
      </w:pPr>
      <w:r>
        <w:rPr>
          <w:rFonts w:ascii="Times New Roman" w:hAnsi="Times New Roman" w:cs="Times New Roman"/>
          <w:b/>
          <w:sz w:val="28"/>
          <w:highlight w:val="yellow"/>
        </w:rPr>
        <w:t>THAILAND</w:t>
      </w:r>
    </w:p>
    <w:p w:rsidR="006360BB" w:rsidRPr="00123128" w:rsidRDefault="006360BB" w:rsidP="006360BB">
      <w:pPr>
        <w:pStyle w:val="Default"/>
        <w:rPr>
          <w:b/>
          <w:bCs/>
          <w:szCs w:val="28"/>
          <w:lang w:val="en-GB"/>
        </w:rPr>
      </w:pPr>
      <w:r w:rsidRPr="00123128">
        <w:rPr>
          <w:b/>
          <w:bCs/>
          <w:szCs w:val="28"/>
          <w:lang w:val="en-GB"/>
        </w:rPr>
        <w:t xml:space="preserve">Article 1 General obligations </w:t>
      </w:r>
    </w:p>
    <w:p w:rsidR="006360BB" w:rsidRPr="00123128" w:rsidRDefault="006360BB" w:rsidP="006360BB">
      <w:pPr>
        <w:pStyle w:val="Default"/>
        <w:rPr>
          <w:szCs w:val="28"/>
          <w:lang w:val="en-GB"/>
        </w:rPr>
      </w:pPr>
    </w:p>
    <w:p w:rsidR="006360BB" w:rsidRPr="00123128" w:rsidRDefault="006360BB" w:rsidP="006360BB">
      <w:pPr>
        <w:pStyle w:val="Default"/>
        <w:rPr>
          <w:szCs w:val="28"/>
          <w:lang w:val="en-GB"/>
        </w:rPr>
      </w:pPr>
      <w:r w:rsidRPr="00123128">
        <w:rPr>
          <w:szCs w:val="28"/>
          <w:lang w:val="en-GB"/>
        </w:rPr>
        <w:t xml:space="preserve">1. Each State Party undertakes never under any circumstances to: </w:t>
      </w:r>
    </w:p>
    <w:p w:rsidR="006360BB" w:rsidRPr="00123128" w:rsidRDefault="006360BB" w:rsidP="006360BB">
      <w:pPr>
        <w:pStyle w:val="Default"/>
        <w:rPr>
          <w:szCs w:val="28"/>
          <w:lang w:val="en-GB"/>
        </w:rPr>
      </w:pPr>
    </w:p>
    <w:p w:rsidR="006360BB" w:rsidRPr="00123128" w:rsidRDefault="006360BB" w:rsidP="006360BB">
      <w:pPr>
        <w:pStyle w:val="Default"/>
        <w:ind w:firstLine="720"/>
        <w:rPr>
          <w:szCs w:val="28"/>
          <w:lang w:val="en-GB"/>
        </w:rPr>
      </w:pPr>
      <w:r w:rsidRPr="00123128">
        <w:rPr>
          <w:szCs w:val="28"/>
          <w:lang w:val="en-GB"/>
        </w:rPr>
        <w:t xml:space="preserve">(a) Develop, produce, manufacture, otherwise acquire, possess, have control, -stockpile, store, station, or transport nuclear weapons or other nuclear explosive devices; </w:t>
      </w:r>
    </w:p>
    <w:p w:rsidR="006360BB" w:rsidRPr="00123128" w:rsidRDefault="006360BB" w:rsidP="006360BB">
      <w:pPr>
        <w:pStyle w:val="Default"/>
        <w:ind w:firstLine="720"/>
        <w:rPr>
          <w:szCs w:val="28"/>
          <w:lang w:val="en-GB"/>
        </w:rPr>
      </w:pPr>
      <w:r w:rsidRPr="00123128">
        <w:rPr>
          <w:szCs w:val="28"/>
          <w:lang w:val="en-GB"/>
        </w:rPr>
        <w:t xml:space="preserve">(b) Transfer to any recipient whatsoever nuclear weapons or other nuclear explosive devices or control over such weapons or explosive devices directly, or indirectly; </w:t>
      </w:r>
    </w:p>
    <w:p w:rsidR="006360BB" w:rsidRPr="00123128" w:rsidRDefault="006360BB" w:rsidP="006360BB">
      <w:pPr>
        <w:pStyle w:val="Default"/>
        <w:ind w:firstLine="720"/>
        <w:rPr>
          <w:szCs w:val="28"/>
          <w:lang w:val="en-GB"/>
        </w:rPr>
      </w:pPr>
      <w:r w:rsidRPr="00123128">
        <w:rPr>
          <w:szCs w:val="28"/>
          <w:lang w:val="en-GB"/>
        </w:rPr>
        <w:t xml:space="preserve">(c) Receive the transfer or control over nuclear weapons or other nuclear explosive devices directly, or indirectly; </w:t>
      </w:r>
    </w:p>
    <w:p w:rsidR="006360BB" w:rsidRPr="00123128" w:rsidRDefault="006360BB" w:rsidP="006360BB">
      <w:pPr>
        <w:pStyle w:val="Default"/>
        <w:ind w:firstLine="720"/>
        <w:rPr>
          <w:szCs w:val="28"/>
          <w:lang w:val="en-GB"/>
        </w:rPr>
      </w:pPr>
      <w:r w:rsidRPr="00123128">
        <w:rPr>
          <w:szCs w:val="28"/>
          <w:lang w:val="en-GB"/>
        </w:rPr>
        <w:t xml:space="preserve">(d) Use or threat to use nuclear weapons; </w:t>
      </w:r>
    </w:p>
    <w:p w:rsidR="006360BB" w:rsidRPr="00123128" w:rsidRDefault="006360BB" w:rsidP="006360BB">
      <w:pPr>
        <w:pStyle w:val="Default"/>
        <w:ind w:firstLine="720"/>
        <w:rPr>
          <w:szCs w:val="28"/>
          <w:lang w:val="en-GB"/>
        </w:rPr>
      </w:pPr>
      <w:r w:rsidRPr="00123128">
        <w:rPr>
          <w:szCs w:val="28"/>
          <w:lang w:val="en-GB"/>
        </w:rPr>
        <w:t xml:space="preserve">(e) Carry out any nuclear weapon test explosion or any other nuclear explosion; </w:t>
      </w:r>
    </w:p>
    <w:p w:rsidR="006360BB" w:rsidRPr="00123128" w:rsidRDefault="006360BB" w:rsidP="006360BB">
      <w:pPr>
        <w:pStyle w:val="Default"/>
        <w:ind w:firstLine="720"/>
        <w:rPr>
          <w:szCs w:val="28"/>
          <w:lang w:val="en-GB"/>
        </w:rPr>
      </w:pPr>
      <w:r w:rsidRPr="00123128">
        <w:rPr>
          <w:szCs w:val="28"/>
          <w:lang w:val="en-GB"/>
        </w:rPr>
        <w:t xml:space="preserve">(f) Assist, encourage, or induce, in any way, anyone to engage in any activity prohibited to a State Party under this Convention;  </w:t>
      </w:r>
    </w:p>
    <w:p w:rsidR="006360BB" w:rsidRPr="00123128" w:rsidRDefault="006360BB" w:rsidP="006360BB">
      <w:pPr>
        <w:pStyle w:val="Default"/>
        <w:ind w:firstLine="720"/>
        <w:rPr>
          <w:szCs w:val="28"/>
          <w:lang w:val="en-GB"/>
        </w:rPr>
      </w:pPr>
      <w:r w:rsidRPr="00123128">
        <w:rPr>
          <w:szCs w:val="28"/>
          <w:lang w:val="en-GB"/>
        </w:rPr>
        <w:t>(g) Seek or receive any assistance, in any way, from anyone to engage in any activity prohibited to a State Party under this Convention.</w:t>
      </w:r>
    </w:p>
    <w:p w:rsidR="006360BB" w:rsidRPr="00123128" w:rsidRDefault="006360BB" w:rsidP="006360BB">
      <w:pPr>
        <w:pStyle w:val="Default"/>
        <w:rPr>
          <w:szCs w:val="28"/>
          <w:lang w:val="en-GB"/>
        </w:rPr>
      </w:pPr>
    </w:p>
    <w:p w:rsidR="006360BB" w:rsidRPr="00123128" w:rsidRDefault="006360BB" w:rsidP="006360BB">
      <w:pPr>
        <w:pStyle w:val="Default"/>
        <w:rPr>
          <w:szCs w:val="28"/>
          <w:lang w:val="en-GB"/>
        </w:rPr>
      </w:pPr>
      <w:r w:rsidRPr="00123128">
        <w:rPr>
          <w:szCs w:val="28"/>
          <w:lang w:val="en-GB"/>
        </w:rPr>
        <w:t>2. Each State Party undertakes to prohibit and prevent in its territory, continental shelf, exclusive economic zone, or at any place under its jurisdiction or control:</w:t>
      </w:r>
    </w:p>
    <w:p w:rsidR="006360BB" w:rsidRPr="00123128" w:rsidRDefault="006360BB" w:rsidP="006360BB">
      <w:pPr>
        <w:pStyle w:val="Default"/>
        <w:ind w:firstLine="720"/>
        <w:rPr>
          <w:szCs w:val="28"/>
          <w:lang w:val="en-GB"/>
        </w:rPr>
      </w:pPr>
      <w:r w:rsidRPr="00123128">
        <w:rPr>
          <w:szCs w:val="28"/>
          <w:lang w:val="en-GB"/>
        </w:rPr>
        <w:t>(a) Any development, production, manufacturing, acquisition, possession, control, stationing, stockpiling, storing, installation, deployment, use or threat of use of any nuclear weapons or other nuclear explosive devices;</w:t>
      </w:r>
    </w:p>
    <w:p w:rsidR="006360BB" w:rsidRPr="00123128" w:rsidRDefault="006360BB" w:rsidP="006360BB">
      <w:pPr>
        <w:pStyle w:val="Default"/>
        <w:ind w:firstLine="720"/>
        <w:rPr>
          <w:szCs w:val="28"/>
          <w:lang w:val="en-GB"/>
        </w:rPr>
      </w:pPr>
      <w:r w:rsidRPr="00123128">
        <w:rPr>
          <w:szCs w:val="28"/>
          <w:lang w:val="en-GB"/>
        </w:rPr>
        <w:t>(b) Any nuclear weapon test explosion or any other nuclear explosion.</w:t>
      </w:r>
    </w:p>
    <w:p w:rsidR="006360BB" w:rsidRPr="00123128" w:rsidRDefault="006360BB" w:rsidP="006360BB">
      <w:pPr>
        <w:pStyle w:val="Default"/>
        <w:rPr>
          <w:szCs w:val="28"/>
          <w:lang w:val="en-GB"/>
        </w:rPr>
      </w:pPr>
    </w:p>
    <w:p w:rsidR="006360BB" w:rsidRPr="00123128" w:rsidRDefault="006360BB" w:rsidP="006360BB">
      <w:pPr>
        <w:pStyle w:val="Default"/>
        <w:rPr>
          <w:szCs w:val="28"/>
          <w:lang w:val="en-GB"/>
        </w:rPr>
      </w:pPr>
      <w:r w:rsidRPr="00123128">
        <w:rPr>
          <w:szCs w:val="28"/>
          <w:lang w:val="en-GB"/>
        </w:rPr>
        <w:t>3. Each State Party undertakes not to:</w:t>
      </w:r>
    </w:p>
    <w:p w:rsidR="006360BB" w:rsidRPr="00123128" w:rsidRDefault="006360BB" w:rsidP="006360BB">
      <w:pPr>
        <w:pStyle w:val="Default"/>
        <w:rPr>
          <w:szCs w:val="28"/>
          <w:lang w:val="en-GB"/>
        </w:rPr>
      </w:pPr>
      <w:r w:rsidRPr="00123128">
        <w:rPr>
          <w:szCs w:val="28"/>
          <w:lang w:val="en-GB"/>
        </w:rPr>
        <w:tab/>
        <w:t>(a) Seek or receive any assistance on the commission of any act in violation of the provisions of Paragraph 1 and 2 of this Article; or</w:t>
      </w:r>
    </w:p>
    <w:p w:rsidR="006360BB" w:rsidRPr="00123128" w:rsidRDefault="006360BB" w:rsidP="006360BB">
      <w:pPr>
        <w:pStyle w:val="Default"/>
        <w:rPr>
          <w:szCs w:val="28"/>
          <w:lang w:val="en-GB"/>
        </w:rPr>
      </w:pPr>
      <w:r w:rsidRPr="00123128">
        <w:rPr>
          <w:szCs w:val="28"/>
          <w:lang w:val="en-GB"/>
        </w:rPr>
        <w:tab/>
        <w:t>(b) Take any action to assist or encourage the commission of any act in violation of Paragraphs 1 and 2 of this Article.</w:t>
      </w:r>
    </w:p>
    <w:p w:rsidR="00163396" w:rsidRDefault="00163396">
      <w:pPr>
        <w:spacing w:after="200" w:line="276" w:lineRule="auto"/>
        <w:rPr>
          <w:rFonts w:ascii="Times New Roman" w:hAnsi="Times New Roman" w:cs="Times New Roman"/>
          <w:b/>
          <w:sz w:val="28"/>
          <w:highlight w:val="yellow"/>
        </w:rPr>
      </w:pPr>
      <w:r>
        <w:rPr>
          <w:rFonts w:ascii="Times New Roman" w:hAnsi="Times New Roman" w:cs="Times New Roman"/>
          <w:b/>
          <w:sz w:val="28"/>
          <w:highlight w:val="yellow"/>
        </w:rPr>
        <w:br w:type="page"/>
      </w:r>
    </w:p>
    <w:p w:rsidR="00163396" w:rsidRDefault="00163396" w:rsidP="00DC49D2">
      <w:pPr>
        <w:widowControl w:val="0"/>
        <w:rPr>
          <w:rFonts w:ascii="Times New Roman" w:hAnsi="Times New Roman" w:cs="Times New Roman"/>
          <w:b/>
          <w:sz w:val="22"/>
        </w:rPr>
      </w:pPr>
    </w:p>
    <w:p w:rsidR="00163396" w:rsidRDefault="00163396" w:rsidP="00163396">
      <w:pPr>
        <w:widowControl w:val="0"/>
        <w:pBdr>
          <w:bottom w:val="single" w:sz="6" w:space="1" w:color="auto"/>
        </w:pBdr>
        <w:jc w:val="center"/>
        <w:rPr>
          <w:rFonts w:ascii="Times New Roman" w:eastAsia="Times New Roman" w:hAnsi="Times New Roman" w:cs="Times New Roman"/>
          <w:b/>
          <w:sz w:val="28"/>
          <w:lang w:eastAsia="es-AR"/>
        </w:rPr>
      </w:pPr>
      <w:r w:rsidRPr="00D02865">
        <w:rPr>
          <w:rFonts w:ascii="Times New Roman" w:eastAsia="Times New Roman" w:hAnsi="Times New Roman" w:cs="Times New Roman"/>
          <w:b/>
          <w:sz w:val="28"/>
          <w:lang w:eastAsia="es-AR"/>
        </w:rPr>
        <w:t xml:space="preserve">Compilation of amendments received from States on </w:t>
      </w:r>
      <w:r>
        <w:rPr>
          <w:rFonts w:ascii="Times New Roman" w:eastAsia="Times New Roman" w:hAnsi="Times New Roman" w:cs="Times New Roman"/>
          <w:b/>
          <w:sz w:val="28"/>
          <w:lang w:eastAsia="es-AR"/>
        </w:rPr>
        <w:t>Article 2-5</w:t>
      </w:r>
    </w:p>
    <w:p w:rsidR="00163396" w:rsidRDefault="00163396" w:rsidP="00DC49D2">
      <w:pPr>
        <w:widowControl w:val="0"/>
        <w:rPr>
          <w:rFonts w:ascii="Times New Roman" w:hAnsi="Times New Roman" w:cs="Times New Roman"/>
          <w:b/>
          <w:sz w:val="22"/>
        </w:rPr>
      </w:pPr>
    </w:p>
    <w:p w:rsidR="000F2EE8" w:rsidRPr="009925BF" w:rsidRDefault="000F2EE8" w:rsidP="00DC49D2">
      <w:pPr>
        <w:widowControl w:val="0"/>
        <w:rPr>
          <w:rFonts w:ascii="Times New Roman" w:hAnsi="Times New Roman" w:cs="Times New Roman"/>
          <w:b/>
          <w:sz w:val="28"/>
          <w:highlight w:val="yellow"/>
        </w:rPr>
      </w:pPr>
      <w:r w:rsidRPr="009925BF">
        <w:rPr>
          <w:rFonts w:ascii="Times New Roman" w:hAnsi="Times New Roman" w:cs="Times New Roman"/>
          <w:b/>
          <w:sz w:val="28"/>
          <w:highlight w:val="yellow"/>
        </w:rPr>
        <w:t>AUSTRIA</w:t>
      </w:r>
    </w:p>
    <w:p w:rsidR="00A95EF2" w:rsidRPr="009925BF" w:rsidRDefault="00A95EF2" w:rsidP="00DC49D2">
      <w:pPr>
        <w:widowControl w:val="0"/>
        <w:rPr>
          <w:rFonts w:ascii="Times New Roman" w:hAnsi="Times New Roman" w:cs="Times New Roman"/>
          <w:b/>
          <w:sz w:val="28"/>
          <w:highlight w:val="yellow"/>
        </w:rPr>
      </w:pPr>
    </w:p>
    <w:p w:rsidR="00A95EF2" w:rsidRPr="009925BF" w:rsidRDefault="00A95EF2" w:rsidP="00A95EF2">
      <w:pPr>
        <w:jc w:val="both"/>
        <w:rPr>
          <w:rFonts w:ascii="Times New Roman" w:hAnsi="Times New Roman" w:cs="Times New Roman"/>
          <w:b/>
        </w:rPr>
      </w:pPr>
      <w:r w:rsidRPr="009925BF">
        <w:rPr>
          <w:rFonts w:ascii="Times New Roman" w:hAnsi="Times New Roman" w:cs="Times New Roman"/>
          <w:b/>
        </w:rPr>
        <w:t>ARTICLE 2</w:t>
      </w:r>
    </w:p>
    <w:p w:rsidR="00A95EF2" w:rsidRPr="009925BF" w:rsidRDefault="00A95EF2" w:rsidP="00A95EF2">
      <w:pPr>
        <w:jc w:val="both"/>
        <w:rPr>
          <w:rFonts w:ascii="Times New Roman" w:hAnsi="Times New Roman" w:cs="Times New Roman"/>
          <w:b/>
        </w:rPr>
      </w:pPr>
      <w:r w:rsidRPr="009925BF">
        <w:rPr>
          <w:rFonts w:ascii="Times New Roman" w:hAnsi="Times New Roman" w:cs="Times New Roman"/>
          <w:b/>
        </w:rPr>
        <w:t>DECLARATIONS</w:t>
      </w:r>
    </w:p>
    <w:p w:rsidR="00A95EF2" w:rsidRPr="009925BF" w:rsidRDefault="00A95EF2" w:rsidP="00A95EF2">
      <w:pPr>
        <w:jc w:val="both"/>
        <w:rPr>
          <w:rFonts w:ascii="Times New Roman" w:hAnsi="Times New Roman" w:cs="Times New Roman"/>
        </w:rPr>
      </w:pPr>
    </w:p>
    <w:p w:rsidR="00A95EF2" w:rsidRPr="009925BF" w:rsidRDefault="00A95EF2" w:rsidP="005A085B">
      <w:pPr>
        <w:pStyle w:val="ListParagraph"/>
        <w:numPr>
          <w:ilvl w:val="0"/>
          <w:numId w:val="17"/>
        </w:numPr>
        <w:tabs>
          <w:tab w:val="left" w:pos="284"/>
        </w:tabs>
        <w:ind w:left="0" w:firstLine="0"/>
        <w:jc w:val="both"/>
        <w:rPr>
          <w:rFonts w:ascii="Times New Roman" w:hAnsi="Times New Roman" w:cs="Times New Roman"/>
        </w:rPr>
      </w:pPr>
      <w:r w:rsidRPr="009925BF">
        <w:rPr>
          <w:rFonts w:ascii="Times New Roman" w:hAnsi="Times New Roman" w:cs="Times New Roman"/>
        </w:rPr>
        <w:t xml:space="preserve">Each State Party shall submit to the Secretary General of the United Nations, not later than 30 days after this Convention enters into force for it, a declaration in which it shall declare whether it has </w:t>
      </w:r>
      <w:r w:rsidRPr="009925BF">
        <w:rPr>
          <w:rFonts w:ascii="Times New Roman" w:eastAsia="Times New Roman" w:hAnsi="Times New Roman" w:cs="Times New Roman"/>
          <w:color w:val="000000"/>
          <w:lang w:eastAsia="de-DE"/>
        </w:rPr>
        <w:t>manufactured or otherwise acquired, or owns or possesses,  nuclear weapons or other nuclear explosive devices and</w:t>
      </w:r>
      <w:r w:rsidRPr="009925BF">
        <w:rPr>
          <w:rFonts w:ascii="Times New Roman" w:hAnsi="Times New Roman" w:cs="Times New Roman"/>
        </w:rPr>
        <w:t xml:space="preserve"> whether there are any such weapons or other devices located on its territory or in any other place under its jurisdiction or control.</w:t>
      </w:r>
      <w:r w:rsidRPr="009925BF">
        <w:rPr>
          <w:rFonts w:ascii="Times New Roman" w:eastAsia="Times New Roman" w:hAnsi="Times New Roman" w:cs="Times New Roman"/>
          <w:color w:val="000000"/>
          <w:lang w:eastAsia="de-DE"/>
        </w:rPr>
        <w:t xml:space="preserve"> This declaration shall further specify the quantity of these weapons or other devices on the date of the declaration.</w:t>
      </w:r>
    </w:p>
    <w:p w:rsidR="00A95EF2" w:rsidRPr="009925BF" w:rsidRDefault="00A95EF2" w:rsidP="00A95EF2">
      <w:pPr>
        <w:pStyle w:val="ListParagraph"/>
        <w:tabs>
          <w:tab w:val="left" w:pos="284"/>
        </w:tabs>
        <w:ind w:left="0"/>
        <w:jc w:val="both"/>
        <w:rPr>
          <w:rFonts w:ascii="Times New Roman" w:hAnsi="Times New Roman" w:cs="Times New Roman"/>
        </w:rPr>
      </w:pPr>
    </w:p>
    <w:p w:rsidR="00A95EF2" w:rsidRPr="009925BF" w:rsidRDefault="00A95EF2" w:rsidP="005A085B">
      <w:pPr>
        <w:pStyle w:val="ListParagraph"/>
        <w:numPr>
          <w:ilvl w:val="0"/>
          <w:numId w:val="17"/>
        </w:numPr>
        <w:tabs>
          <w:tab w:val="left" w:pos="284"/>
        </w:tabs>
        <w:ind w:left="0" w:firstLine="0"/>
        <w:jc w:val="both"/>
        <w:rPr>
          <w:rFonts w:ascii="Times New Roman" w:hAnsi="Times New Roman" w:cs="Times New Roman"/>
        </w:rPr>
      </w:pPr>
      <w:r w:rsidRPr="009925BF">
        <w:rPr>
          <w:rFonts w:ascii="Times New Roman" w:hAnsi="Times New Roman" w:cs="Times New Roman"/>
          <w:szCs w:val="20"/>
        </w:rPr>
        <w:t xml:space="preserve">The Secretary-General of the United Nations shall transmit all such declarations received to the States Parties. </w:t>
      </w:r>
    </w:p>
    <w:p w:rsidR="00A95EF2" w:rsidRPr="009925BF" w:rsidRDefault="00A95EF2" w:rsidP="00A95EF2">
      <w:pPr>
        <w:jc w:val="both"/>
        <w:rPr>
          <w:rFonts w:ascii="Times New Roman" w:hAnsi="Times New Roman" w:cs="Times New Roman"/>
        </w:rPr>
      </w:pPr>
    </w:p>
    <w:p w:rsidR="00A95EF2" w:rsidRPr="009925BF" w:rsidRDefault="00A95EF2" w:rsidP="00A95EF2">
      <w:pPr>
        <w:jc w:val="both"/>
        <w:rPr>
          <w:rFonts w:ascii="Times New Roman" w:hAnsi="Times New Roman" w:cs="Times New Roman"/>
          <w:b/>
        </w:rPr>
      </w:pPr>
      <w:r w:rsidRPr="009925BF">
        <w:rPr>
          <w:rFonts w:ascii="Times New Roman" w:hAnsi="Times New Roman" w:cs="Times New Roman"/>
          <w:b/>
        </w:rPr>
        <w:t>ARTICLE 3</w:t>
      </w:r>
    </w:p>
    <w:p w:rsidR="00A95EF2" w:rsidRPr="009925BF" w:rsidRDefault="00A95EF2" w:rsidP="00A95EF2">
      <w:pPr>
        <w:jc w:val="both"/>
        <w:rPr>
          <w:rFonts w:ascii="Times New Roman" w:hAnsi="Times New Roman" w:cs="Times New Roman"/>
          <w:b/>
          <w:caps/>
        </w:rPr>
      </w:pPr>
      <w:r w:rsidRPr="009925BF">
        <w:rPr>
          <w:rFonts w:ascii="Times New Roman" w:hAnsi="Times New Roman" w:cs="Times New Roman"/>
          <w:b/>
          <w:caps/>
        </w:rPr>
        <w:t>Art. 3 Measures triggered by the declarations under Art. 2</w:t>
      </w:r>
    </w:p>
    <w:p w:rsidR="00A95EF2" w:rsidRPr="009925BF" w:rsidRDefault="00A95EF2" w:rsidP="00A95EF2">
      <w:pPr>
        <w:jc w:val="both"/>
        <w:rPr>
          <w:rFonts w:ascii="Times New Roman" w:hAnsi="Times New Roman" w:cs="Times New Roman"/>
        </w:rPr>
      </w:pPr>
    </w:p>
    <w:p w:rsidR="000F2EE8" w:rsidRPr="00F805BA" w:rsidRDefault="00A95EF2" w:rsidP="00F805BA">
      <w:pPr>
        <w:rPr>
          <w:rFonts w:ascii="Times New Roman" w:hAnsi="Times New Roman" w:cs="Times New Roman"/>
        </w:rPr>
      </w:pPr>
      <w:r w:rsidRPr="009925BF">
        <w:rPr>
          <w:rFonts w:ascii="Times New Roman" w:hAnsi="Times New Roman" w:cs="Times New Roman"/>
        </w:rPr>
        <w:t>1. Each State Party undertakes to destroy or ensure the destruction of all nuclear weapons or other nuclear explosive devices it owns or possesses, or that are located in any place under its jurisdiction or control, in a timebound, transparent, verified and irreversible manner. </w:t>
      </w:r>
      <w:r w:rsidRPr="009925BF">
        <w:rPr>
          <w:rFonts w:ascii="Times New Roman" w:hAnsi="Times New Roman" w:cs="Times New Roman"/>
        </w:rPr>
        <w:br/>
      </w:r>
      <w:r w:rsidRPr="009925BF">
        <w:rPr>
          <w:rFonts w:ascii="Times New Roman" w:hAnsi="Times New Roman" w:cs="Times New Roman"/>
        </w:rPr>
        <w:br/>
        <w:t>2. Each State Party that has produced, manufactured, or otherwise acquired, any nuclear weapons of other nuclear explosive devices, or which owns or possesses such weapons or devices, or which are located on its territory or in any other place under its jurisdiction or control, and had not destroyed them by the date of becoming a party to this treaty, undertakes to present a timebound plan for their destruction or, in case they are owned or possessed by another state, their removal, including appropriate measures for verification. This plan shall be submitted to the first Meeting of States Parties or Review Conference, whichever comes first, following accession for its approval and such a state party shall continue to report to every subsequent Meeting of States Parties and Review Conference for its approval until destruction or removal is completed.</w:t>
      </w:r>
      <w:r w:rsidRPr="009925BF">
        <w:rPr>
          <w:rFonts w:ascii="Times New Roman" w:hAnsi="Times New Roman" w:cs="Times New Roman"/>
        </w:rPr>
        <w:br/>
      </w:r>
      <w:r w:rsidRPr="009925BF">
        <w:rPr>
          <w:rFonts w:ascii="Times New Roman" w:hAnsi="Times New Roman" w:cs="Times New Roman"/>
        </w:rPr>
        <w:br/>
        <w:t>3. Each State Party that has developed, produced, manufactured, otherwise acquired, possessed, owned or stockpiled, or located in any place under its jurisdiction or control nuclear weapons or other nuclear explosive devices, but destroyed or otherwise disposed of them undertakes to cooperate with the IAEA for the purpose of verification. The report of the IAEA will be considered by the first Meeting of States Parties or Review Conference, whichever comes first, following the completion of the report.</w:t>
      </w:r>
      <w:r w:rsidRPr="009925BF">
        <w:rPr>
          <w:rFonts w:ascii="Times New Roman" w:hAnsi="Times New Roman" w:cs="Times New Roman"/>
        </w:rPr>
        <w:br/>
      </w:r>
      <w:r w:rsidRPr="009925BF">
        <w:rPr>
          <w:rFonts w:ascii="Times New Roman" w:hAnsi="Times New Roman" w:cs="Times New Roman"/>
        </w:rPr>
        <w:br/>
        <w:t>4. Each State Party undertakes to maintain the nuclear disarmament and non-proliferation obligations they had in force as of 7 July 2017 including on safeguards,  and to accept as soon as possible the most stringent measures available, such as internationally recognized safeguards, monitoring and verification, without prejudice to any higher level of standards that may be adopted in the future.</w:t>
      </w:r>
    </w:p>
    <w:p w:rsidR="00525D35" w:rsidRPr="00525D35" w:rsidRDefault="00525D35" w:rsidP="000E186C">
      <w:pPr>
        <w:widowControl w:val="0"/>
        <w:pBdr>
          <w:bottom w:val="single" w:sz="6" w:space="1" w:color="auto"/>
        </w:pBdr>
        <w:rPr>
          <w:rFonts w:ascii="Times New Roman" w:hAnsi="Times New Roman" w:cs="Times New Roman"/>
          <w:b/>
          <w:sz w:val="28"/>
          <w:highlight w:val="yellow"/>
        </w:rPr>
      </w:pPr>
      <w:r w:rsidRPr="00525D35">
        <w:rPr>
          <w:rFonts w:ascii="Times New Roman" w:hAnsi="Times New Roman" w:cs="Times New Roman"/>
          <w:b/>
          <w:sz w:val="28"/>
          <w:highlight w:val="yellow"/>
        </w:rPr>
        <w:lastRenderedPageBreak/>
        <w:t>ARGENTINA</w:t>
      </w:r>
    </w:p>
    <w:p w:rsidR="00525D35" w:rsidRPr="00525D35" w:rsidRDefault="00525D35" w:rsidP="00525D35">
      <w:pPr>
        <w:pStyle w:val="Default"/>
        <w:rPr>
          <w:b/>
          <w:bCs/>
          <w:lang w:val="en-US"/>
        </w:rPr>
      </w:pPr>
      <w:r w:rsidRPr="00525D35">
        <w:rPr>
          <w:b/>
          <w:bCs/>
          <w:lang w:val="en-US"/>
        </w:rPr>
        <w:t>Article 2</w:t>
      </w:r>
    </w:p>
    <w:p w:rsidR="00525D35" w:rsidRPr="00525D35" w:rsidRDefault="00525D35" w:rsidP="00525D35">
      <w:pPr>
        <w:pStyle w:val="Default"/>
        <w:rPr>
          <w:lang w:val="en-US"/>
        </w:rPr>
      </w:pPr>
      <w:r w:rsidRPr="00525D35">
        <w:rPr>
          <w:b/>
          <w:bCs/>
          <w:lang w:val="en-US"/>
        </w:rPr>
        <w:t xml:space="preserve">Declarations </w:t>
      </w:r>
    </w:p>
    <w:p w:rsidR="00525D35" w:rsidRPr="00525D35" w:rsidRDefault="00525D35" w:rsidP="00525D35">
      <w:pPr>
        <w:pStyle w:val="Default"/>
        <w:rPr>
          <w:lang w:val="en-US"/>
        </w:rPr>
      </w:pPr>
    </w:p>
    <w:p w:rsidR="00525D35" w:rsidRPr="00525D35" w:rsidRDefault="00525D35" w:rsidP="00525D35">
      <w:pPr>
        <w:pStyle w:val="Default"/>
        <w:rPr>
          <w:lang w:val="en-US"/>
        </w:rPr>
      </w:pPr>
      <w:r w:rsidRPr="00525D35">
        <w:rPr>
          <w:lang w:val="en-US"/>
        </w:rPr>
        <w:t xml:space="preserve">1. Each State Party shall submit to the Secretary-General of the United Nations, not later than 30 days after this Convention enters into force for it a declaration in which it shall declare whether it has manufactured, possessed or otherwise acquired nuclear weapons or other nuclear explosive devices </w:t>
      </w:r>
      <w:r w:rsidRPr="00525D35">
        <w:rPr>
          <w:strike/>
          <w:color w:val="FF0000"/>
          <w:lang w:val="en-US"/>
        </w:rPr>
        <w:t>after 5 December 2001</w:t>
      </w:r>
      <w:r w:rsidRPr="00525D35">
        <w:rPr>
          <w:lang w:val="en-US"/>
        </w:rPr>
        <w:t xml:space="preserve">. </w:t>
      </w:r>
    </w:p>
    <w:p w:rsidR="00525D35" w:rsidRPr="00525D35" w:rsidRDefault="00525D35" w:rsidP="00525D35">
      <w:pPr>
        <w:rPr>
          <w:rFonts w:ascii="Times New Roman" w:hAnsi="Times New Roman" w:cs="Times New Roman"/>
        </w:rPr>
      </w:pPr>
    </w:p>
    <w:p w:rsidR="00525D35" w:rsidRPr="00525D35" w:rsidRDefault="00525D35" w:rsidP="00525D35">
      <w:pPr>
        <w:rPr>
          <w:rFonts w:ascii="Times New Roman" w:hAnsi="Times New Roman" w:cs="Times New Roman"/>
        </w:rPr>
      </w:pPr>
      <w:r w:rsidRPr="00525D35">
        <w:rPr>
          <w:rFonts w:ascii="Times New Roman" w:hAnsi="Times New Roman" w:cs="Times New Roman"/>
        </w:rPr>
        <w:t>2. The Secretary-General of the United Nations shall transmit all such declarations received to the States Parties.</w:t>
      </w:r>
    </w:p>
    <w:p w:rsidR="00525D35" w:rsidRPr="00525D35" w:rsidRDefault="00525D35" w:rsidP="00525D35">
      <w:pPr>
        <w:rPr>
          <w:rFonts w:ascii="Times New Roman" w:hAnsi="Times New Roman" w:cs="Times New Roman"/>
        </w:rPr>
      </w:pPr>
    </w:p>
    <w:p w:rsidR="00525D35" w:rsidRPr="00525D35" w:rsidRDefault="00525D35" w:rsidP="00525D35">
      <w:pPr>
        <w:pStyle w:val="Default"/>
        <w:rPr>
          <w:b/>
          <w:bCs/>
          <w:lang w:val="en-US"/>
        </w:rPr>
      </w:pPr>
      <w:r w:rsidRPr="00525D35">
        <w:rPr>
          <w:b/>
          <w:bCs/>
          <w:lang w:val="en-US"/>
        </w:rPr>
        <w:t xml:space="preserve">Article 4 </w:t>
      </w:r>
    </w:p>
    <w:p w:rsidR="00525D35" w:rsidRPr="00525D35" w:rsidRDefault="00525D35" w:rsidP="00525D35">
      <w:pPr>
        <w:pStyle w:val="Default"/>
        <w:rPr>
          <w:lang w:val="en-US"/>
        </w:rPr>
      </w:pPr>
      <w:r w:rsidRPr="00525D35">
        <w:rPr>
          <w:b/>
          <w:bCs/>
          <w:lang w:val="en-US"/>
        </w:rPr>
        <w:t xml:space="preserve">Measures for States that have eliminated their nuclear weapons </w:t>
      </w:r>
    </w:p>
    <w:p w:rsidR="00525D35" w:rsidRPr="00525D35" w:rsidRDefault="00525D35" w:rsidP="00525D35">
      <w:pPr>
        <w:pStyle w:val="Default"/>
        <w:rPr>
          <w:lang w:val="en-US"/>
        </w:rPr>
      </w:pPr>
    </w:p>
    <w:p w:rsidR="00525D35" w:rsidRPr="00525D35" w:rsidRDefault="00525D35" w:rsidP="00525D35">
      <w:pPr>
        <w:pStyle w:val="Default"/>
        <w:rPr>
          <w:lang w:val="en-US"/>
        </w:rPr>
      </w:pPr>
      <w:r w:rsidRPr="00525D35">
        <w:rPr>
          <w:lang w:val="en-US"/>
        </w:rPr>
        <w:t xml:space="preserve">1. Each State Party that has manufactured, possessed or otherwise acquired nuclear weapons or other nuclear explosive devices </w:t>
      </w:r>
      <w:r w:rsidRPr="00525D35">
        <w:rPr>
          <w:strike/>
          <w:color w:val="FF0000"/>
          <w:lang w:val="en-US"/>
        </w:rPr>
        <w:t>after 5 December 2001</w:t>
      </w:r>
      <w:r w:rsidRPr="00525D35">
        <w:rPr>
          <w:lang w:val="en-US"/>
        </w:rPr>
        <w:t xml:space="preserve">, and eliminated all such weapons or explosive devices prior to the entry into force of the Convention for it, undertakes to cooperate with the International Atomic Energy Agency for the purpose of verification of the completeness of its inventory of nuclear material and nuclear installations. </w:t>
      </w:r>
    </w:p>
    <w:p w:rsidR="00525D35" w:rsidRPr="00525D35" w:rsidRDefault="00525D35" w:rsidP="00525D35">
      <w:pPr>
        <w:pStyle w:val="Default"/>
        <w:rPr>
          <w:lang w:val="en-US"/>
        </w:rPr>
      </w:pPr>
    </w:p>
    <w:p w:rsidR="00525D35" w:rsidRPr="00525D35" w:rsidRDefault="00525D35" w:rsidP="00525D35">
      <w:pPr>
        <w:pStyle w:val="Default"/>
        <w:rPr>
          <w:lang w:val="en-US"/>
        </w:rPr>
      </w:pPr>
      <w:r w:rsidRPr="00525D35">
        <w:rPr>
          <w:lang w:val="en-US"/>
        </w:rPr>
        <w:t xml:space="preserve">2. Unless otherwise agreed by the States Parties, arrangements necessary for the verification required by this Article shall be concluded in an agreement between the State Party and the International Atomic Energy Agency. Negotiation of such an agreement shall commence within 180 days of the submission of the declaration provided for in Article 2. Such agreements shall enter into force not later than eighteen months after the date of the initiation of negotiations. </w:t>
      </w:r>
    </w:p>
    <w:p w:rsidR="00525D35" w:rsidRPr="00525D35" w:rsidRDefault="00525D35" w:rsidP="00525D35">
      <w:pPr>
        <w:rPr>
          <w:rFonts w:ascii="Times New Roman" w:hAnsi="Times New Roman" w:cs="Times New Roman"/>
        </w:rPr>
      </w:pPr>
    </w:p>
    <w:p w:rsidR="00525D35" w:rsidRPr="00525D35" w:rsidRDefault="00525D35" w:rsidP="00525D35">
      <w:pPr>
        <w:rPr>
          <w:rFonts w:ascii="Times New Roman" w:hAnsi="Times New Roman" w:cs="Times New Roman"/>
        </w:rPr>
      </w:pPr>
      <w:r w:rsidRPr="00525D35">
        <w:rPr>
          <w:rFonts w:ascii="Times New Roman" w:hAnsi="Times New Roman" w:cs="Times New Roman"/>
        </w:rPr>
        <w:t>3. For the purpose of performing the verification required by this Article, the International Atomic Energy Agency shall be provided with full access to any location or facility associated with a nuclear weapon programme and shall have the right to request access on a case-by-case basis to other locations or facilities that the Agency may wish to visit.</w:t>
      </w:r>
    </w:p>
    <w:p w:rsidR="00A54C86" w:rsidRDefault="00A54C86" w:rsidP="000E186C">
      <w:pPr>
        <w:widowControl w:val="0"/>
        <w:pBdr>
          <w:top w:val="single" w:sz="6" w:space="1" w:color="auto"/>
          <w:bottom w:val="single" w:sz="6" w:space="1" w:color="auto"/>
        </w:pBdr>
        <w:rPr>
          <w:rFonts w:ascii="Times New Roman" w:hAnsi="Times New Roman" w:cs="Times New Roman"/>
          <w:b/>
          <w:sz w:val="28"/>
          <w:highlight w:val="yellow"/>
        </w:rPr>
      </w:pPr>
    </w:p>
    <w:p w:rsidR="000E186C" w:rsidRDefault="000F2EE8" w:rsidP="000E186C">
      <w:pPr>
        <w:widowControl w:val="0"/>
        <w:pBdr>
          <w:bottom w:val="single" w:sz="6" w:space="1" w:color="auto"/>
        </w:pBdr>
        <w:rPr>
          <w:rFonts w:ascii="Times New Roman" w:hAnsi="Times New Roman" w:cs="Times New Roman"/>
          <w:b/>
          <w:sz w:val="28"/>
        </w:rPr>
      </w:pPr>
      <w:r w:rsidRPr="000F2EE8">
        <w:rPr>
          <w:rFonts w:ascii="Times New Roman" w:hAnsi="Times New Roman" w:cs="Times New Roman"/>
          <w:b/>
          <w:sz w:val="28"/>
          <w:highlight w:val="yellow"/>
        </w:rPr>
        <w:t>BRAZIL</w:t>
      </w:r>
    </w:p>
    <w:p w:rsidR="000E186C" w:rsidRPr="000E186C" w:rsidRDefault="000E186C" w:rsidP="005A085B">
      <w:pPr>
        <w:pStyle w:val="ListParagraph"/>
        <w:numPr>
          <w:ilvl w:val="0"/>
          <w:numId w:val="19"/>
        </w:numPr>
        <w:jc w:val="both"/>
        <w:rPr>
          <w:rFonts w:ascii="Times New Roman" w:hAnsi="Times New Roman" w:cs="Times New Roman"/>
        </w:rPr>
      </w:pPr>
      <w:r w:rsidRPr="000E186C">
        <w:rPr>
          <w:rFonts w:ascii="Times New Roman" w:hAnsi="Times New Roman" w:cs="Times New Roman"/>
        </w:rPr>
        <w:t>Eliminate reference to date of 5 December 2001; Focus on declarations, as per South Africa’s proposal, as a good format to work from, though required declarations should be coherent with language used in prohibitions, under article 1 (issue of planning, training and military exercises, for example);</w:t>
      </w:r>
    </w:p>
    <w:p w:rsidR="000E186C" w:rsidRPr="000E186C" w:rsidRDefault="000E186C" w:rsidP="005A085B">
      <w:pPr>
        <w:pStyle w:val="ListParagraph"/>
        <w:numPr>
          <w:ilvl w:val="0"/>
          <w:numId w:val="19"/>
        </w:numPr>
        <w:jc w:val="both"/>
        <w:rPr>
          <w:rFonts w:ascii="Times New Roman" w:hAnsi="Times New Roman" w:cs="Times New Roman"/>
        </w:rPr>
      </w:pPr>
      <w:r w:rsidRPr="000E186C">
        <w:rPr>
          <w:rFonts w:ascii="Times New Roman" w:hAnsi="Times New Roman" w:cs="Times New Roman"/>
        </w:rPr>
        <w:t>Fewer articles would be better, under the idea of a package. We favor a single and more inclusive pathway to membership of the Treaty, along the lines of the one indicated in Para 5 of the draft you have prepared for our consideration, which allows States to accede to the treaty, to declare after it enters into force for them if they possess or do not possess nuclear weapons, and to take on a fundamental obligation to verified, time bound and irreversible elimination of all nuclear weapons through additional protocols to the Convention, to be agreed in a meeting of states parties or review conference, whichever comes earlier;</w:t>
      </w:r>
    </w:p>
    <w:p w:rsidR="000E186C" w:rsidRPr="000E186C" w:rsidRDefault="000E186C" w:rsidP="005A085B">
      <w:pPr>
        <w:pStyle w:val="ListParagraph"/>
        <w:numPr>
          <w:ilvl w:val="0"/>
          <w:numId w:val="19"/>
        </w:numPr>
        <w:jc w:val="both"/>
        <w:rPr>
          <w:rFonts w:ascii="Times New Roman" w:hAnsi="Times New Roman" w:cs="Times New Roman"/>
        </w:rPr>
      </w:pPr>
      <w:r w:rsidRPr="000E186C">
        <w:rPr>
          <w:rFonts w:ascii="Times New Roman" w:hAnsi="Times New Roman" w:cs="Times New Roman"/>
        </w:rPr>
        <w:t xml:space="preserve">Irrespective of whether we work on the basis of your proposed Annex 1 or on the basis of proposed Article 2 (d) by South Africa, we would propose the following </w:t>
      </w:r>
      <w:r w:rsidRPr="000E186C">
        <w:rPr>
          <w:rFonts w:ascii="Times New Roman" w:hAnsi="Times New Roman" w:cs="Times New Roman"/>
        </w:rPr>
        <w:lastRenderedPageBreak/>
        <w:t>language on safeguards, drawing on text of your own making that you have slightly amended this morning, as follows:</w:t>
      </w:r>
    </w:p>
    <w:p w:rsidR="000E186C" w:rsidRPr="000E186C" w:rsidRDefault="000E186C" w:rsidP="000E186C">
      <w:pPr>
        <w:ind w:left="720"/>
        <w:jc w:val="both"/>
        <w:rPr>
          <w:rFonts w:ascii="Times New Roman" w:hAnsi="Times New Roman" w:cs="Times New Roman"/>
        </w:rPr>
      </w:pPr>
      <w:r w:rsidRPr="000E186C">
        <w:rPr>
          <w:rFonts w:ascii="Times New Roman" w:hAnsi="Times New Roman" w:cs="Times New Roman"/>
        </w:rPr>
        <w:t>“Declare whether IT HAS ACCEPTED SAFEGUARDS AS SET FORTH IN ARTICLE 3(1) OF THE TREATY ON THE NON-PROLIFERATION OF NUCLEAR WEAPONS OR SAFEGUARDS FULLY COMPATIBLE THEREWITH, and if it HAS not, undertake to conclude SUCH an Agreement with the IAEA as soon as possible, but not later than X years after the entry into force for that State”.</w:t>
      </w:r>
    </w:p>
    <w:p w:rsidR="000E186C" w:rsidRDefault="000E186C" w:rsidP="000E186C">
      <w:pPr>
        <w:widowControl w:val="0"/>
        <w:pBdr>
          <w:bottom w:val="single" w:sz="6" w:space="1" w:color="auto"/>
        </w:pBdr>
        <w:rPr>
          <w:rFonts w:ascii="Times New Roman" w:hAnsi="Times New Roman" w:cs="Times New Roman"/>
          <w:b/>
          <w:sz w:val="28"/>
          <w:highlight w:val="yellow"/>
        </w:rPr>
      </w:pPr>
    </w:p>
    <w:p w:rsidR="000F2EE8" w:rsidRDefault="00896DD8" w:rsidP="00DC49D2">
      <w:pPr>
        <w:widowControl w:val="0"/>
        <w:rPr>
          <w:rFonts w:ascii="Times New Roman" w:hAnsi="Times New Roman" w:cs="Times New Roman"/>
          <w:b/>
          <w:sz w:val="28"/>
          <w:highlight w:val="yellow"/>
        </w:rPr>
      </w:pPr>
      <w:r>
        <w:rPr>
          <w:rFonts w:ascii="Times New Roman" w:hAnsi="Times New Roman" w:cs="Times New Roman"/>
          <w:b/>
          <w:sz w:val="28"/>
          <w:highlight w:val="yellow"/>
        </w:rPr>
        <w:t>EGYPT</w:t>
      </w:r>
    </w:p>
    <w:p w:rsidR="00896DD8" w:rsidRDefault="00896DD8" w:rsidP="00DC49D2">
      <w:pPr>
        <w:widowControl w:val="0"/>
        <w:rPr>
          <w:rFonts w:ascii="Times New Roman" w:hAnsi="Times New Roman" w:cs="Times New Roman"/>
          <w:b/>
          <w:sz w:val="28"/>
          <w:highlight w:val="yellow"/>
        </w:rPr>
      </w:pPr>
    </w:p>
    <w:tbl>
      <w:tblPr>
        <w:tblW w:w="10897" w:type="dxa"/>
        <w:tblInd w:w="-73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735"/>
        <w:gridCol w:w="10162"/>
      </w:tblGrid>
      <w:tr w:rsidR="00896DD8" w:rsidRPr="00896DD8" w:rsidTr="00BE6811">
        <w:trPr>
          <w:trHeight w:val="295"/>
        </w:trPr>
        <w:tc>
          <w:tcPr>
            <w:tcW w:w="735" w:type="dxa"/>
          </w:tcPr>
          <w:p w:rsidR="00896DD8" w:rsidRPr="00896DD8" w:rsidRDefault="00896DD8" w:rsidP="00BE6811">
            <w:pPr>
              <w:jc w:val="center"/>
              <w:rPr>
                <w:rFonts w:ascii="Times New Roman" w:hAnsi="Times New Roman" w:cs="Times New Roman"/>
              </w:rPr>
            </w:pPr>
            <w:r w:rsidRPr="00896DD8">
              <w:rPr>
                <w:rFonts w:ascii="Times New Roman" w:hAnsi="Times New Roman" w:cs="Times New Roman"/>
              </w:rPr>
              <w:t>2</w:t>
            </w:r>
          </w:p>
        </w:tc>
        <w:tc>
          <w:tcPr>
            <w:tcW w:w="10162" w:type="dxa"/>
          </w:tcPr>
          <w:p w:rsidR="00896DD8" w:rsidRPr="00896DD8" w:rsidRDefault="00896DD8" w:rsidP="00BE6811">
            <w:pPr>
              <w:rPr>
                <w:rFonts w:ascii="Times New Roman" w:hAnsi="Times New Roman" w:cs="Times New Roman"/>
              </w:rPr>
            </w:pPr>
            <w:r w:rsidRPr="00896DD8">
              <w:rPr>
                <w:rFonts w:ascii="Times New Roman" w:hAnsi="Times New Roman" w:cs="Times New Roman"/>
              </w:rPr>
              <w:t>Article 2 Declarations</w:t>
            </w:r>
          </w:p>
        </w:tc>
      </w:tr>
      <w:tr w:rsidR="00896DD8" w:rsidRPr="00896DD8" w:rsidTr="00BE6811">
        <w:trPr>
          <w:trHeight w:val="2691"/>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5A085B">
            <w:pPr>
              <w:pStyle w:val="ListParagraph"/>
              <w:numPr>
                <w:ilvl w:val="0"/>
                <w:numId w:val="20"/>
              </w:numPr>
              <w:ind w:left="180" w:hanging="270"/>
              <w:rPr>
                <w:rFonts w:ascii="Times New Roman" w:hAnsi="Times New Roman" w:cs="Times New Roman"/>
              </w:rPr>
            </w:pPr>
            <w:r w:rsidRPr="00896DD8">
              <w:rPr>
                <w:rFonts w:ascii="Times New Roman" w:hAnsi="Times New Roman" w:cs="Times New Roman"/>
              </w:rPr>
              <w:t xml:space="preserve">Each State Party shall submit to the Secretary-General of the United Nations, not later than 30 days after this Convention enters into force </w:t>
            </w:r>
            <w:r w:rsidRPr="00896DD8">
              <w:rPr>
                <w:rFonts w:ascii="Times New Roman" w:hAnsi="Times New Roman" w:cs="Times New Roman"/>
                <w:strike/>
              </w:rPr>
              <w:t>for it</w:t>
            </w:r>
            <w:r w:rsidRPr="00896DD8">
              <w:rPr>
                <w:rFonts w:ascii="Times New Roman" w:hAnsi="Times New Roman" w:cs="Times New Roman"/>
              </w:rPr>
              <w:t xml:space="preserve"> a declaration </w:t>
            </w:r>
            <w:r w:rsidRPr="00896DD8">
              <w:rPr>
                <w:rFonts w:ascii="Times New Roman" w:hAnsi="Times New Roman" w:cs="Times New Roman"/>
                <w:strike/>
              </w:rPr>
              <w:t>in</w:t>
            </w:r>
            <w:r w:rsidRPr="00896DD8">
              <w:rPr>
                <w:rFonts w:ascii="Times New Roman" w:hAnsi="Times New Roman" w:cs="Times New Roman"/>
              </w:rPr>
              <w:t xml:space="preserve"> which </w:t>
            </w:r>
            <w:r w:rsidRPr="00896DD8">
              <w:rPr>
                <w:rFonts w:ascii="Times New Roman" w:hAnsi="Times New Roman" w:cs="Times New Roman"/>
                <w:strike/>
              </w:rPr>
              <w:t>it</w:t>
            </w:r>
            <w:r w:rsidRPr="00896DD8">
              <w:rPr>
                <w:rFonts w:ascii="Times New Roman" w:hAnsi="Times New Roman" w:cs="Times New Roman"/>
              </w:rPr>
              <w:t xml:space="preserve"> shall </w:t>
            </w:r>
            <w:r w:rsidRPr="00896DD8">
              <w:rPr>
                <w:rFonts w:ascii="Times New Roman" w:hAnsi="Times New Roman" w:cs="Times New Roman"/>
                <w:strike/>
              </w:rPr>
              <w:t>declare whether it has manufactured, possessed, or otherwise acquired nuclear weapons or other nuclear explosive devices after 5 December 2001.</w:t>
            </w:r>
          </w:p>
          <w:p w:rsidR="00896DD8" w:rsidRPr="00896DD8" w:rsidRDefault="00896DD8" w:rsidP="005A085B">
            <w:pPr>
              <w:pStyle w:val="ListParagraph"/>
              <w:numPr>
                <w:ilvl w:val="0"/>
                <w:numId w:val="22"/>
              </w:numPr>
              <w:rPr>
                <w:rFonts w:ascii="Times New Roman" w:hAnsi="Times New Roman" w:cs="Times New Roman"/>
                <w:b/>
                <w:bCs/>
              </w:rPr>
            </w:pPr>
            <w:r w:rsidRPr="00896DD8">
              <w:rPr>
                <w:rFonts w:ascii="Times New Roman" w:hAnsi="Times New Roman" w:cs="Times New Roman"/>
                <w:b/>
                <w:bCs/>
              </w:rPr>
              <w:t>declare whether it has manufactured and possesses nuclear weapons or other nuclear explosive devices, and whether there are any nuclear weapons located in any place under its jurisdiction or control;</w:t>
            </w:r>
          </w:p>
          <w:p w:rsidR="00896DD8" w:rsidRPr="00896DD8" w:rsidRDefault="00896DD8" w:rsidP="005A085B">
            <w:pPr>
              <w:pStyle w:val="ListParagraph"/>
              <w:numPr>
                <w:ilvl w:val="0"/>
                <w:numId w:val="22"/>
              </w:numPr>
              <w:rPr>
                <w:rFonts w:ascii="Times New Roman" w:hAnsi="Times New Roman" w:cs="Times New Roman"/>
                <w:b/>
                <w:bCs/>
              </w:rPr>
            </w:pPr>
            <w:r w:rsidRPr="00896DD8">
              <w:rPr>
                <w:rFonts w:ascii="Times New Roman" w:hAnsi="Times New Roman" w:cs="Times New Roman"/>
                <w:b/>
                <w:bCs/>
              </w:rPr>
              <w:t>report any nuclear weapons or nuclear explosive devices on its territory that are possessed by another State and located in any place under its jurisdiction or control of another State;</w:t>
            </w:r>
          </w:p>
          <w:p w:rsidR="00896DD8" w:rsidRPr="00896DD8" w:rsidRDefault="00896DD8" w:rsidP="005A085B">
            <w:pPr>
              <w:pStyle w:val="ListParagraph"/>
              <w:numPr>
                <w:ilvl w:val="0"/>
                <w:numId w:val="22"/>
              </w:numPr>
              <w:rPr>
                <w:rFonts w:ascii="Times New Roman" w:hAnsi="Times New Roman" w:cs="Times New Roman"/>
              </w:rPr>
            </w:pPr>
            <w:r w:rsidRPr="00896DD8">
              <w:rPr>
                <w:rFonts w:ascii="Times New Roman" w:hAnsi="Times New Roman" w:cs="Times New Roman"/>
                <w:b/>
                <w:bCs/>
              </w:rPr>
              <w:t xml:space="preserve">undertakes to conduct the irreversible dismantlement of nuclear weapons or other nuclear explosive devices that it possesses, or that are located in any place under its jurisdiction or control, within a specified timeframe. </w:t>
            </w:r>
          </w:p>
        </w:tc>
      </w:tr>
      <w:tr w:rsidR="00896DD8" w:rsidRPr="00896DD8" w:rsidTr="00BE6811">
        <w:trPr>
          <w:trHeight w:val="295"/>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5A085B">
            <w:pPr>
              <w:pStyle w:val="ListParagraph"/>
              <w:numPr>
                <w:ilvl w:val="0"/>
                <w:numId w:val="20"/>
              </w:numPr>
              <w:ind w:left="180" w:hanging="270"/>
              <w:rPr>
                <w:rFonts w:ascii="Times New Roman" w:hAnsi="Times New Roman" w:cs="Times New Roman"/>
              </w:rPr>
            </w:pPr>
            <w:r w:rsidRPr="00896DD8">
              <w:rPr>
                <w:rFonts w:ascii="Times New Roman" w:hAnsi="Times New Roman" w:cs="Times New Roman"/>
              </w:rPr>
              <w:t>The Secretary-General of the United Nations shall transmit all such declarations received to the States Parties.</w:t>
            </w:r>
          </w:p>
        </w:tc>
      </w:tr>
      <w:tr w:rsidR="00896DD8" w:rsidRPr="00896DD8" w:rsidTr="00BE6811">
        <w:trPr>
          <w:trHeight w:val="308"/>
        </w:trPr>
        <w:tc>
          <w:tcPr>
            <w:tcW w:w="735" w:type="dxa"/>
          </w:tcPr>
          <w:p w:rsidR="00896DD8" w:rsidRPr="00896DD8" w:rsidRDefault="00896DD8" w:rsidP="00BE6811">
            <w:pPr>
              <w:jc w:val="center"/>
              <w:rPr>
                <w:rFonts w:ascii="Times New Roman" w:hAnsi="Times New Roman" w:cs="Times New Roman"/>
              </w:rPr>
            </w:pPr>
            <w:r w:rsidRPr="00896DD8">
              <w:rPr>
                <w:rFonts w:ascii="Times New Roman" w:hAnsi="Times New Roman" w:cs="Times New Roman"/>
              </w:rPr>
              <w:t>3</w:t>
            </w:r>
          </w:p>
        </w:tc>
        <w:tc>
          <w:tcPr>
            <w:tcW w:w="10162" w:type="dxa"/>
          </w:tcPr>
          <w:p w:rsidR="00896DD8" w:rsidRPr="00896DD8" w:rsidRDefault="00896DD8" w:rsidP="00BE6811">
            <w:pPr>
              <w:rPr>
                <w:rFonts w:ascii="Times New Roman" w:hAnsi="Times New Roman" w:cs="Times New Roman"/>
              </w:rPr>
            </w:pPr>
            <w:r w:rsidRPr="00896DD8">
              <w:rPr>
                <w:rFonts w:ascii="Times New Roman" w:hAnsi="Times New Roman" w:cs="Times New Roman"/>
              </w:rPr>
              <w:t>Article 3 Safeguards</w:t>
            </w:r>
          </w:p>
        </w:tc>
      </w:tr>
      <w:tr w:rsidR="00896DD8" w:rsidRPr="00896DD8" w:rsidTr="00BE6811">
        <w:trPr>
          <w:trHeight w:val="2973"/>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BE6811">
            <w:pPr>
              <w:rPr>
                <w:rFonts w:ascii="Times New Roman" w:hAnsi="Times New Roman" w:cs="Times New Roman"/>
              </w:rPr>
            </w:pPr>
            <w:r w:rsidRPr="00896DD8">
              <w:rPr>
                <w:rFonts w:ascii="Times New Roman" w:hAnsi="Times New Roman" w:cs="Times New Roman"/>
                <w:strike/>
              </w:rPr>
              <w:t>Each State Party undertakes to accept safeguards, with a view to preventing diversion of nuclear energy from peaceful uses to nuclear weapons or other nuclear explosive devices, as provided in the Annex to this Convention</w:t>
            </w:r>
            <w:r w:rsidRPr="00896DD8">
              <w:rPr>
                <w:rFonts w:ascii="Times New Roman" w:hAnsi="Times New Roman" w:cs="Times New Roman"/>
              </w:rPr>
              <w:t xml:space="preserve">.  </w:t>
            </w:r>
          </w:p>
          <w:p w:rsidR="00896DD8" w:rsidRPr="00896DD8" w:rsidRDefault="00896DD8" w:rsidP="005A085B">
            <w:pPr>
              <w:numPr>
                <w:ilvl w:val="0"/>
                <w:numId w:val="23"/>
              </w:numPr>
              <w:ind w:left="483" w:right="-51"/>
              <w:jc w:val="both"/>
              <w:rPr>
                <w:rFonts w:ascii="Times New Roman" w:hAnsi="Times New Roman" w:cs="Times New Roman"/>
                <w:b/>
                <w:bCs/>
              </w:rPr>
            </w:pPr>
            <w:r w:rsidRPr="00896DD8">
              <w:rPr>
                <w:rFonts w:ascii="Times New Roman" w:hAnsi="Times New Roman" w:cs="Times New Roman"/>
                <w:b/>
                <w:bCs/>
              </w:rPr>
              <w:t xml:space="preserve">Each State Party, with the exception of states that have already concluded a comprehensive safeguards agreements with International Atomic Energy, undertakes to conclude comprehensive safeguards agreement with the IAEA in order to prevent diversion of nuclear energy from peaceful uses to nuclear weapons or other nuclear explosive devices. </w:t>
            </w:r>
          </w:p>
          <w:p w:rsidR="00896DD8" w:rsidRPr="00896DD8" w:rsidRDefault="00896DD8" w:rsidP="005A085B">
            <w:pPr>
              <w:numPr>
                <w:ilvl w:val="0"/>
                <w:numId w:val="23"/>
              </w:numPr>
              <w:ind w:left="483" w:right="-51"/>
              <w:jc w:val="both"/>
              <w:rPr>
                <w:rFonts w:ascii="Times New Roman" w:hAnsi="Times New Roman" w:cs="Times New Roman"/>
                <w:b/>
                <w:bCs/>
              </w:rPr>
            </w:pPr>
            <w:r w:rsidRPr="00896DD8">
              <w:rPr>
                <w:rFonts w:ascii="Times New Roman" w:hAnsi="Times New Roman" w:cs="Times New Roman"/>
                <w:b/>
                <w:bCs/>
              </w:rPr>
              <w:t xml:space="preserve">The Agreement in Paragraph 1 shall the agreement required in connection with the Treaty on the Non-proliferation of Nuclear Weapons (INFCIRC/153 corrected). </w:t>
            </w:r>
          </w:p>
          <w:p w:rsidR="00896DD8" w:rsidRPr="00896DD8" w:rsidRDefault="00896DD8" w:rsidP="00BE6811">
            <w:pPr>
              <w:ind w:left="720" w:right="-51"/>
              <w:jc w:val="both"/>
              <w:rPr>
                <w:rFonts w:ascii="Times New Roman" w:hAnsi="Times New Roman" w:cs="Times New Roman"/>
                <w:b/>
                <w:bCs/>
              </w:rPr>
            </w:pPr>
          </w:p>
          <w:p w:rsidR="00896DD8" w:rsidRPr="00896DD8" w:rsidRDefault="00896DD8" w:rsidP="00BE6811">
            <w:pPr>
              <w:ind w:left="303" w:right="-51" w:hanging="270"/>
              <w:jc w:val="both"/>
              <w:rPr>
                <w:rFonts w:ascii="Times New Roman" w:hAnsi="Times New Roman" w:cs="Times New Roman"/>
                <w:b/>
                <w:bCs/>
              </w:rPr>
            </w:pPr>
          </w:p>
          <w:p w:rsidR="00896DD8" w:rsidRPr="00896DD8" w:rsidRDefault="00896DD8" w:rsidP="00BE6811">
            <w:pPr>
              <w:ind w:left="303" w:right="-51"/>
              <w:jc w:val="both"/>
              <w:rPr>
                <w:rFonts w:ascii="Times New Roman" w:hAnsi="Times New Roman" w:cs="Times New Roman"/>
              </w:rPr>
            </w:pPr>
          </w:p>
        </w:tc>
      </w:tr>
      <w:tr w:rsidR="00896DD8" w:rsidRPr="00896DD8" w:rsidTr="00BE6811">
        <w:trPr>
          <w:trHeight w:val="308"/>
        </w:trPr>
        <w:tc>
          <w:tcPr>
            <w:tcW w:w="735" w:type="dxa"/>
          </w:tcPr>
          <w:p w:rsidR="00896DD8" w:rsidRPr="00896DD8" w:rsidRDefault="00896DD8" w:rsidP="00BE6811">
            <w:pPr>
              <w:jc w:val="center"/>
              <w:rPr>
                <w:rFonts w:ascii="Times New Roman" w:hAnsi="Times New Roman" w:cs="Times New Roman"/>
              </w:rPr>
            </w:pPr>
            <w:r w:rsidRPr="00896DD8">
              <w:rPr>
                <w:rFonts w:ascii="Times New Roman" w:hAnsi="Times New Roman" w:cs="Times New Roman"/>
              </w:rPr>
              <w:t>4</w:t>
            </w:r>
          </w:p>
        </w:tc>
        <w:tc>
          <w:tcPr>
            <w:tcW w:w="10162" w:type="dxa"/>
          </w:tcPr>
          <w:p w:rsidR="00896DD8" w:rsidRPr="00896DD8" w:rsidRDefault="00896DD8" w:rsidP="00BE6811">
            <w:pPr>
              <w:rPr>
                <w:rFonts w:ascii="Times New Roman" w:hAnsi="Times New Roman" w:cs="Times New Roman"/>
                <w:strike/>
              </w:rPr>
            </w:pPr>
            <w:r w:rsidRPr="00896DD8">
              <w:rPr>
                <w:rFonts w:ascii="Times New Roman" w:hAnsi="Times New Roman" w:cs="Times New Roman"/>
                <w:strike/>
              </w:rPr>
              <w:t>Article 4 Measures for States that have eliminated their nuclear weapons</w:t>
            </w:r>
          </w:p>
        </w:tc>
      </w:tr>
      <w:tr w:rsidR="00896DD8" w:rsidRPr="00896DD8" w:rsidTr="00BE6811">
        <w:trPr>
          <w:trHeight w:val="1205"/>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5A085B">
            <w:pPr>
              <w:pStyle w:val="ListParagraph"/>
              <w:numPr>
                <w:ilvl w:val="0"/>
                <w:numId w:val="21"/>
              </w:numPr>
              <w:ind w:left="270" w:hanging="270"/>
              <w:rPr>
                <w:rFonts w:ascii="Times New Roman" w:hAnsi="Times New Roman" w:cs="Times New Roman"/>
                <w:strike/>
              </w:rPr>
            </w:pPr>
            <w:r w:rsidRPr="00896DD8">
              <w:rPr>
                <w:rFonts w:ascii="Times New Roman" w:hAnsi="Times New Roman" w:cs="Times New Roman"/>
                <w:strike/>
              </w:rPr>
              <w:t xml:space="preserve">Each State Party that has manufactured, possessed or otherwise acquired nuclear weapons or other nuclear explosive devices after 5 December 2001, and eliminated all such weapons or explosive devices prior to the entry into force of the Convention for it, undertakes to cooperate with the International Atomic Energy Agency for the purpose of verification of the completeness of its inventory of nuclear material and nuclear installations.  </w:t>
            </w:r>
          </w:p>
        </w:tc>
      </w:tr>
      <w:tr w:rsidR="00896DD8" w:rsidRPr="00896DD8" w:rsidTr="00BE6811">
        <w:trPr>
          <w:trHeight w:val="1218"/>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5A085B">
            <w:pPr>
              <w:pStyle w:val="ListParagraph"/>
              <w:numPr>
                <w:ilvl w:val="0"/>
                <w:numId w:val="21"/>
              </w:numPr>
              <w:ind w:left="270" w:hanging="270"/>
              <w:rPr>
                <w:rFonts w:ascii="Times New Roman" w:hAnsi="Times New Roman" w:cs="Times New Roman"/>
                <w:strike/>
              </w:rPr>
            </w:pPr>
            <w:r w:rsidRPr="00896DD8">
              <w:rPr>
                <w:rFonts w:ascii="Times New Roman" w:hAnsi="Times New Roman" w:cs="Times New Roman"/>
                <w:strike/>
              </w:rPr>
              <w:t xml:space="preserve">Unless otherwise agreed by the States Parties, arrangements necessary for the verification required by this Article shall be concluded in an agreement between the State Party and the International Atomic Energy Agency. Negotiation of such an agreement shall commence within 180 days of the submission of the declaration provided for in Article 2. Such agreements shall enter into force not later than eighteen months after the date of the initiation of negotiations.  </w:t>
            </w:r>
          </w:p>
        </w:tc>
      </w:tr>
      <w:tr w:rsidR="00896DD8" w:rsidRPr="00896DD8" w:rsidTr="00BE6811">
        <w:trPr>
          <w:trHeight w:val="603"/>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5A085B">
            <w:pPr>
              <w:pStyle w:val="ListParagraph"/>
              <w:numPr>
                <w:ilvl w:val="0"/>
                <w:numId w:val="21"/>
              </w:numPr>
              <w:ind w:left="270" w:hanging="270"/>
              <w:rPr>
                <w:rFonts w:ascii="Times New Roman" w:hAnsi="Times New Roman" w:cs="Times New Roman"/>
                <w:strike/>
              </w:rPr>
            </w:pPr>
            <w:r w:rsidRPr="00896DD8">
              <w:rPr>
                <w:rFonts w:ascii="Times New Roman" w:hAnsi="Times New Roman" w:cs="Times New Roman"/>
                <w:strike/>
              </w:rPr>
              <w:t xml:space="preserve">For the purpose of performing the verification required by this Article, the International Atomic Energy Agency shall be provided with full access to any location or facility associated with a nuclear weapon programme and shall have the right to request access on a case-by-case basis to other locations or facilities that the Agency may wish to visit.  </w:t>
            </w:r>
          </w:p>
          <w:p w:rsidR="00896DD8" w:rsidRPr="00896DD8" w:rsidRDefault="00896DD8" w:rsidP="00BE6811">
            <w:pPr>
              <w:pStyle w:val="ListParagraph"/>
              <w:rPr>
                <w:rFonts w:ascii="Times New Roman" w:hAnsi="Times New Roman" w:cs="Times New Roman"/>
                <w:strike/>
              </w:rPr>
            </w:pPr>
          </w:p>
          <w:p w:rsidR="00896DD8" w:rsidRPr="00896DD8" w:rsidRDefault="00896DD8" w:rsidP="00BE6811">
            <w:pPr>
              <w:pStyle w:val="ListParagraph"/>
              <w:rPr>
                <w:rFonts w:ascii="Times New Roman" w:hAnsi="Times New Roman" w:cs="Times New Roman"/>
                <w:strike/>
              </w:rPr>
            </w:pPr>
          </w:p>
        </w:tc>
      </w:tr>
      <w:tr w:rsidR="00896DD8" w:rsidRPr="00896DD8" w:rsidTr="00BE6811">
        <w:trPr>
          <w:trHeight w:val="161"/>
        </w:trPr>
        <w:tc>
          <w:tcPr>
            <w:tcW w:w="735" w:type="dxa"/>
          </w:tcPr>
          <w:p w:rsidR="00896DD8" w:rsidRPr="00896DD8" w:rsidRDefault="00896DD8" w:rsidP="00BE6811">
            <w:pPr>
              <w:jc w:val="center"/>
              <w:rPr>
                <w:rFonts w:ascii="Times New Roman" w:hAnsi="Times New Roman" w:cs="Times New Roman"/>
              </w:rPr>
            </w:pPr>
            <w:r w:rsidRPr="00896DD8">
              <w:rPr>
                <w:rFonts w:ascii="Times New Roman" w:hAnsi="Times New Roman" w:cs="Times New Roman"/>
              </w:rPr>
              <w:t>5</w:t>
            </w:r>
          </w:p>
        </w:tc>
        <w:tc>
          <w:tcPr>
            <w:tcW w:w="10162" w:type="dxa"/>
          </w:tcPr>
          <w:p w:rsidR="00896DD8" w:rsidRPr="00896DD8" w:rsidRDefault="00896DD8" w:rsidP="00BE6811">
            <w:pPr>
              <w:rPr>
                <w:rFonts w:ascii="Times New Roman" w:hAnsi="Times New Roman" w:cs="Times New Roman"/>
              </w:rPr>
            </w:pPr>
            <w:r w:rsidRPr="00896DD8">
              <w:rPr>
                <w:rFonts w:ascii="Times New Roman" w:hAnsi="Times New Roman" w:cs="Times New Roman"/>
              </w:rPr>
              <w:t xml:space="preserve">Article 5 </w:t>
            </w:r>
            <w:r w:rsidRPr="00896DD8">
              <w:rPr>
                <w:rFonts w:ascii="Times New Roman" w:hAnsi="Times New Roman" w:cs="Times New Roman"/>
                <w:b/>
                <w:bCs/>
              </w:rPr>
              <w:t>Effective</w:t>
            </w:r>
            <w:r w:rsidRPr="00896DD8">
              <w:rPr>
                <w:rFonts w:ascii="Times New Roman" w:hAnsi="Times New Roman" w:cs="Times New Roman"/>
              </w:rPr>
              <w:t xml:space="preserve"> Measures </w:t>
            </w:r>
            <w:r w:rsidRPr="00896DD8">
              <w:rPr>
                <w:rFonts w:ascii="Times New Roman" w:hAnsi="Times New Roman" w:cs="Times New Roman"/>
                <w:strike/>
              </w:rPr>
              <w:t>for situations not covered by Article 4</w:t>
            </w:r>
            <w:r w:rsidRPr="00896DD8">
              <w:rPr>
                <w:rFonts w:ascii="Times New Roman" w:hAnsi="Times New Roman" w:cs="Times New Roman"/>
              </w:rPr>
              <w:t xml:space="preserve"> </w:t>
            </w:r>
            <w:r w:rsidRPr="00896DD8">
              <w:rPr>
                <w:rFonts w:ascii="Times New Roman" w:hAnsi="Times New Roman" w:cs="Times New Roman"/>
                <w:b/>
                <w:bCs/>
              </w:rPr>
              <w:t xml:space="preserve">relating to nuclear disarmament and International Verification </w:t>
            </w:r>
          </w:p>
        </w:tc>
      </w:tr>
      <w:tr w:rsidR="00896DD8" w:rsidRPr="00896DD8" w:rsidTr="00BE6811">
        <w:trPr>
          <w:trHeight w:val="161"/>
        </w:trPr>
        <w:tc>
          <w:tcPr>
            <w:tcW w:w="735" w:type="dxa"/>
          </w:tcPr>
          <w:p w:rsidR="00896DD8" w:rsidRPr="00896DD8" w:rsidRDefault="00896DD8" w:rsidP="00BE6811">
            <w:pPr>
              <w:jc w:val="center"/>
              <w:rPr>
                <w:rFonts w:ascii="Times New Roman" w:hAnsi="Times New Roman" w:cs="Times New Roman"/>
              </w:rPr>
            </w:pPr>
          </w:p>
        </w:tc>
        <w:tc>
          <w:tcPr>
            <w:tcW w:w="10162" w:type="dxa"/>
          </w:tcPr>
          <w:p w:rsidR="00896DD8" w:rsidRPr="00896DD8" w:rsidRDefault="00896DD8" w:rsidP="00BE6811">
            <w:pPr>
              <w:rPr>
                <w:rFonts w:ascii="Times New Roman" w:hAnsi="Times New Roman" w:cs="Times New Roman"/>
              </w:rPr>
            </w:pPr>
            <w:r w:rsidRPr="00896DD8">
              <w:rPr>
                <w:rFonts w:ascii="Times New Roman" w:hAnsi="Times New Roman" w:cs="Times New Roman"/>
              </w:rPr>
              <w:t xml:space="preserve">Proposals for further effective measures relating to nuclear disarmament, including provisions for the verified and irreversible elimination of </w:t>
            </w:r>
            <w:r w:rsidRPr="00896DD8">
              <w:rPr>
                <w:rFonts w:ascii="Times New Roman" w:hAnsi="Times New Roman" w:cs="Times New Roman"/>
                <w:strike/>
              </w:rPr>
              <w:t>any remaining</w:t>
            </w:r>
            <w:r w:rsidRPr="00896DD8">
              <w:rPr>
                <w:rFonts w:ascii="Times New Roman" w:hAnsi="Times New Roman" w:cs="Times New Roman"/>
              </w:rPr>
              <w:t xml:space="preserve"> nuclear weapon</w:t>
            </w:r>
            <w:r w:rsidRPr="00896DD8">
              <w:rPr>
                <w:rFonts w:ascii="Times New Roman" w:hAnsi="Times New Roman" w:cs="Times New Roman"/>
                <w:b/>
                <w:bCs/>
              </w:rPr>
              <w:t>s</w:t>
            </w:r>
            <w:r w:rsidRPr="00896DD8">
              <w:rPr>
                <w:rFonts w:ascii="Times New Roman" w:hAnsi="Times New Roman" w:cs="Times New Roman"/>
              </w:rPr>
              <w:t xml:space="preserve"> </w:t>
            </w:r>
            <w:r w:rsidRPr="00896DD8">
              <w:rPr>
                <w:rFonts w:ascii="Times New Roman" w:hAnsi="Times New Roman" w:cs="Times New Roman"/>
                <w:strike/>
              </w:rPr>
              <w:t>programs</w:t>
            </w:r>
            <w:r w:rsidRPr="00896DD8">
              <w:rPr>
                <w:rFonts w:ascii="Times New Roman" w:hAnsi="Times New Roman" w:cs="Times New Roman"/>
              </w:rPr>
              <w:t xml:space="preserve"> under strict and effective international control, </w:t>
            </w:r>
            <w:r w:rsidRPr="00896DD8">
              <w:rPr>
                <w:rFonts w:ascii="Times New Roman" w:hAnsi="Times New Roman" w:cs="Times New Roman"/>
                <w:strike/>
              </w:rPr>
              <w:t>which may</w:t>
            </w:r>
            <w:r w:rsidRPr="00896DD8">
              <w:rPr>
                <w:rFonts w:ascii="Times New Roman" w:hAnsi="Times New Roman" w:cs="Times New Roman"/>
              </w:rPr>
              <w:t xml:space="preserve"> </w:t>
            </w:r>
            <w:r w:rsidRPr="00896DD8">
              <w:rPr>
                <w:rFonts w:ascii="Times New Roman" w:hAnsi="Times New Roman" w:cs="Times New Roman"/>
                <w:b/>
                <w:bCs/>
              </w:rPr>
              <w:t>shall</w:t>
            </w:r>
            <w:r w:rsidRPr="00896DD8">
              <w:rPr>
                <w:rFonts w:ascii="Times New Roman" w:hAnsi="Times New Roman" w:cs="Times New Roman"/>
              </w:rPr>
              <w:t xml:space="preserve"> take the form of additional protocols to this Convention, </w:t>
            </w:r>
            <w:r w:rsidRPr="00896DD8">
              <w:rPr>
                <w:rFonts w:ascii="Times New Roman" w:hAnsi="Times New Roman" w:cs="Times New Roman"/>
                <w:strike/>
              </w:rPr>
              <w:t>may be</w:t>
            </w:r>
            <w:r w:rsidRPr="00896DD8">
              <w:rPr>
                <w:rFonts w:ascii="Times New Roman" w:hAnsi="Times New Roman" w:cs="Times New Roman"/>
              </w:rPr>
              <w:t xml:space="preserve"> and considered at the Meetings of States Parties or Review Conferences. All States represented at the meeting </w:t>
            </w:r>
            <w:r w:rsidRPr="00896DD8">
              <w:rPr>
                <w:rFonts w:ascii="Times New Roman" w:hAnsi="Times New Roman" w:cs="Times New Roman"/>
                <w:b/>
                <w:bCs/>
              </w:rPr>
              <w:t>of State Parties</w:t>
            </w:r>
            <w:r w:rsidRPr="00896DD8">
              <w:rPr>
                <w:rFonts w:ascii="Times New Roman" w:hAnsi="Times New Roman" w:cs="Times New Roman"/>
              </w:rPr>
              <w:t xml:space="preserve"> or Review Conference </w:t>
            </w:r>
            <w:r w:rsidRPr="00896DD8">
              <w:rPr>
                <w:rFonts w:ascii="Times New Roman" w:hAnsi="Times New Roman" w:cs="Times New Roman"/>
                <w:strike/>
              </w:rPr>
              <w:t>may</w:t>
            </w:r>
            <w:r w:rsidRPr="00896DD8">
              <w:rPr>
                <w:rFonts w:ascii="Times New Roman" w:hAnsi="Times New Roman" w:cs="Times New Roman"/>
              </w:rPr>
              <w:t xml:space="preserve"> </w:t>
            </w:r>
            <w:r w:rsidRPr="00896DD8">
              <w:rPr>
                <w:rFonts w:ascii="Times New Roman" w:hAnsi="Times New Roman" w:cs="Times New Roman"/>
                <w:b/>
                <w:bCs/>
              </w:rPr>
              <w:t>shall</w:t>
            </w:r>
            <w:r w:rsidRPr="00896DD8">
              <w:rPr>
                <w:rFonts w:ascii="Times New Roman" w:hAnsi="Times New Roman" w:cs="Times New Roman"/>
              </w:rPr>
              <w:t xml:space="preserve"> participate fully in such consideration. The meeting or review conference may agree upon additional protocols which shall be adopted and annexed to the Convention in accordance with its provisions.</w:t>
            </w:r>
          </w:p>
        </w:tc>
      </w:tr>
    </w:tbl>
    <w:p w:rsidR="00896DD8" w:rsidRDefault="00896DD8" w:rsidP="00DC49D2">
      <w:pPr>
        <w:widowControl w:val="0"/>
        <w:pBdr>
          <w:bottom w:val="single" w:sz="6" w:space="1" w:color="auto"/>
        </w:pBdr>
        <w:rPr>
          <w:rFonts w:ascii="Times New Roman" w:hAnsi="Times New Roman" w:cs="Times New Roman"/>
          <w:b/>
          <w:sz w:val="28"/>
          <w:highlight w:val="yellow"/>
        </w:rPr>
      </w:pPr>
    </w:p>
    <w:p w:rsidR="00691506" w:rsidRDefault="00691506" w:rsidP="00DC49D2">
      <w:pPr>
        <w:widowControl w:val="0"/>
        <w:rPr>
          <w:rFonts w:ascii="Times New Roman" w:hAnsi="Times New Roman" w:cs="Times New Roman"/>
          <w:b/>
          <w:sz w:val="28"/>
          <w:highlight w:val="yellow"/>
        </w:rPr>
      </w:pPr>
      <w:r>
        <w:rPr>
          <w:rFonts w:ascii="Times New Roman" w:hAnsi="Times New Roman" w:cs="Times New Roman"/>
          <w:b/>
          <w:sz w:val="28"/>
          <w:highlight w:val="yellow"/>
        </w:rPr>
        <w:t>GUATEMALA</w:t>
      </w:r>
    </w:p>
    <w:p w:rsidR="00691506" w:rsidRPr="00631A89" w:rsidRDefault="00691506" w:rsidP="00691506">
      <w:pPr>
        <w:rPr>
          <w:rFonts w:ascii="Times New Roman" w:hAnsi="Times New Roman" w:cs="Times New Roman"/>
          <w:b/>
        </w:rPr>
      </w:pPr>
    </w:p>
    <w:p w:rsidR="00691506" w:rsidRDefault="00691506" w:rsidP="00691506">
      <w:pPr>
        <w:rPr>
          <w:rFonts w:ascii="Times New Roman" w:hAnsi="Times New Roman" w:cs="Times New Roman"/>
          <w:b/>
        </w:rPr>
      </w:pPr>
      <w:r w:rsidRPr="00631A89">
        <w:rPr>
          <w:rFonts w:ascii="Times New Roman" w:hAnsi="Times New Roman" w:cs="Times New Roman"/>
          <w:b/>
        </w:rPr>
        <w:t>Article 2</w:t>
      </w:r>
    </w:p>
    <w:p w:rsidR="00691506" w:rsidRPr="00631A89" w:rsidRDefault="00691506" w:rsidP="00691506">
      <w:pPr>
        <w:rPr>
          <w:rFonts w:ascii="Times New Roman" w:hAnsi="Times New Roman" w:cs="Times New Roman"/>
          <w:b/>
        </w:rPr>
      </w:pPr>
    </w:p>
    <w:p w:rsidR="00691506" w:rsidRPr="00631A89" w:rsidRDefault="00691506" w:rsidP="00691506">
      <w:pPr>
        <w:jc w:val="both"/>
        <w:rPr>
          <w:rFonts w:ascii="Times New Roman" w:hAnsi="Times New Roman" w:cs="Times New Roman"/>
        </w:rPr>
      </w:pPr>
      <w:r w:rsidRPr="00631A89">
        <w:rPr>
          <w:rFonts w:ascii="Times New Roman" w:hAnsi="Times New Roman" w:cs="Times New Roman"/>
        </w:rPr>
        <w:t>We believe this paragraph is fine, but the statements described in this article should also be subject to the State's verification agreement with the IAEA, as is the case for Article 4.</w:t>
      </w:r>
    </w:p>
    <w:p w:rsidR="00691506" w:rsidRPr="00631A89" w:rsidRDefault="00691506" w:rsidP="00691506">
      <w:pPr>
        <w:jc w:val="both"/>
        <w:rPr>
          <w:rFonts w:ascii="Times New Roman" w:hAnsi="Times New Roman" w:cs="Times New Roman"/>
        </w:rPr>
      </w:pPr>
      <w:r w:rsidRPr="00631A89">
        <w:rPr>
          <w:rFonts w:ascii="Times New Roman" w:hAnsi="Times New Roman" w:cs="Times New Roman"/>
        </w:rPr>
        <w:t>On the other hand, States hosting nuclear weapons belonging to other countries in their territory at the time of the adoption of the Treaty should also issue declarations on the removal of nuclear weapons.</w:t>
      </w:r>
    </w:p>
    <w:p w:rsidR="00691506" w:rsidRDefault="00691506" w:rsidP="00691506">
      <w:pPr>
        <w:rPr>
          <w:rFonts w:ascii="Times New Roman" w:hAnsi="Times New Roman" w:cs="Times New Roman"/>
          <w:b/>
        </w:rPr>
      </w:pPr>
      <w:r w:rsidRPr="00631A89">
        <w:rPr>
          <w:rFonts w:ascii="Times New Roman" w:hAnsi="Times New Roman" w:cs="Times New Roman"/>
          <w:b/>
        </w:rPr>
        <w:t>Article 4</w:t>
      </w:r>
    </w:p>
    <w:p w:rsidR="00691506" w:rsidRPr="00631A89" w:rsidRDefault="00691506" w:rsidP="00691506">
      <w:pPr>
        <w:rPr>
          <w:rFonts w:ascii="Times New Roman" w:hAnsi="Times New Roman" w:cs="Times New Roman"/>
          <w:b/>
        </w:rPr>
      </w:pPr>
    </w:p>
    <w:p w:rsidR="00691506" w:rsidRPr="00631A89" w:rsidRDefault="00691506" w:rsidP="00691506">
      <w:pPr>
        <w:jc w:val="both"/>
        <w:rPr>
          <w:rFonts w:ascii="Times New Roman" w:hAnsi="Times New Roman" w:cs="Times New Roman"/>
        </w:rPr>
      </w:pPr>
      <w:r w:rsidRPr="00631A89">
        <w:rPr>
          <w:rFonts w:ascii="Times New Roman" w:hAnsi="Times New Roman" w:cs="Times New Roman"/>
        </w:rPr>
        <w:t>Guatemala considers it appropriate for the International Atomic Energy Agency (IAEA) to verify with full access to programs associated with nuclear weapons as set forth in paragraph 3, in the interests of transparency and verifiability.</w:t>
      </w:r>
    </w:p>
    <w:p w:rsidR="00691506" w:rsidRDefault="00691506" w:rsidP="00691506">
      <w:pPr>
        <w:rPr>
          <w:rFonts w:ascii="Times New Roman" w:hAnsi="Times New Roman" w:cs="Times New Roman"/>
          <w:b/>
        </w:rPr>
      </w:pPr>
      <w:r w:rsidRPr="00631A89">
        <w:rPr>
          <w:rFonts w:ascii="Times New Roman" w:hAnsi="Times New Roman" w:cs="Times New Roman"/>
          <w:b/>
        </w:rPr>
        <w:t>Article 5</w:t>
      </w:r>
    </w:p>
    <w:p w:rsidR="00691506" w:rsidRPr="00631A89" w:rsidRDefault="00691506" w:rsidP="00691506">
      <w:pPr>
        <w:rPr>
          <w:rFonts w:ascii="Times New Roman" w:hAnsi="Times New Roman" w:cs="Times New Roman"/>
          <w:b/>
        </w:rPr>
      </w:pPr>
    </w:p>
    <w:p w:rsidR="00691506" w:rsidRPr="00631A89" w:rsidRDefault="00691506" w:rsidP="00691506">
      <w:pPr>
        <w:pBdr>
          <w:bottom w:val="single" w:sz="6" w:space="1" w:color="auto"/>
        </w:pBdr>
        <w:jc w:val="both"/>
        <w:rPr>
          <w:rFonts w:ascii="Times New Roman" w:hAnsi="Times New Roman" w:cs="Times New Roman"/>
        </w:rPr>
      </w:pPr>
      <w:r w:rsidRPr="00631A89">
        <w:rPr>
          <w:rFonts w:ascii="Times New Roman" w:hAnsi="Times New Roman" w:cs="Times New Roman"/>
        </w:rPr>
        <w:t>Guatemala considers that the additional effective measures should be negotiated in the future. While this article allows for flexibility and opens up a new space for states to follow disarmament measures in accordance with the States Parties' prohibition treaties, we agree, however, that language must be strengthened. In that regard, it is imperative that the Convention clearly establishes that any State possessing nuclear weapons and desiring to accede to the instrument is obliged to submit and implement a plan for the destruction of its stockpiles. In addition, States hosting nuclear weapons should be required to submit and implement a similar plan for the removal of nuclear weapons. While we do not currently consider it necessary to negotiate the details of the destruction or removal, a framework can be provided under which such plans can be evaluated and approved to ensure that they meet the objectives of the Convention.</w:t>
      </w:r>
    </w:p>
    <w:p w:rsidR="00691506" w:rsidRDefault="00691506" w:rsidP="00DC49D2">
      <w:pPr>
        <w:widowControl w:val="0"/>
        <w:rPr>
          <w:rFonts w:ascii="Times New Roman" w:hAnsi="Times New Roman" w:cs="Times New Roman"/>
          <w:b/>
          <w:sz w:val="28"/>
          <w:highlight w:val="yellow"/>
        </w:rPr>
      </w:pPr>
    </w:p>
    <w:p w:rsidR="00691506" w:rsidRDefault="00691506" w:rsidP="00DC49D2">
      <w:pPr>
        <w:widowControl w:val="0"/>
        <w:rPr>
          <w:rFonts w:ascii="Times New Roman" w:hAnsi="Times New Roman" w:cs="Times New Roman"/>
          <w:b/>
          <w:sz w:val="28"/>
          <w:highlight w:val="yellow"/>
        </w:rPr>
      </w:pPr>
    </w:p>
    <w:p w:rsidR="000F2EE8" w:rsidRPr="000F2EE8" w:rsidRDefault="000F2EE8" w:rsidP="00DC49D2">
      <w:pPr>
        <w:widowControl w:val="0"/>
        <w:rPr>
          <w:rFonts w:ascii="Times New Roman" w:hAnsi="Times New Roman" w:cs="Times New Roman"/>
          <w:b/>
          <w:sz w:val="28"/>
          <w:highlight w:val="yellow"/>
        </w:rPr>
      </w:pPr>
      <w:r w:rsidRPr="000F2EE8">
        <w:rPr>
          <w:rFonts w:ascii="Times New Roman" w:hAnsi="Times New Roman" w:cs="Times New Roman"/>
          <w:b/>
          <w:sz w:val="28"/>
          <w:highlight w:val="yellow"/>
        </w:rPr>
        <w:t>HOLY SEE</w:t>
      </w:r>
    </w:p>
    <w:p w:rsidR="00822D1D" w:rsidRPr="00163B5D" w:rsidRDefault="00822D1D" w:rsidP="00822D1D">
      <w:pPr>
        <w:jc w:val="both"/>
        <w:rPr>
          <w:rFonts w:ascii="Times New Roman" w:hAnsi="Times New Roman" w:cs="Times New Roman"/>
        </w:rPr>
      </w:pPr>
      <w:r w:rsidRPr="00163B5D">
        <w:rPr>
          <w:rFonts w:ascii="Times New Roman" w:hAnsi="Times New Roman" w:cs="Times New Roman"/>
        </w:rPr>
        <w:t xml:space="preserve">In the context of Articles 2 to 5, which we consider as a one package, my Delegation would like to make a general comment concerning Articles 2 to 5. </w:t>
      </w:r>
    </w:p>
    <w:p w:rsidR="00822D1D" w:rsidRPr="00163B5D" w:rsidRDefault="00822D1D" w:rsidP="00822D1D">
      <w:pPr>
        <w:jc w:val="both"/>
        <w:rPr>
          <w:rFonts w:ascii="Times New Roman" w:hAnsi="Times New Roman" w:cs="Times New Roman"/>
        </w:rPr>
      </w:pPr>
    </w:p>
    <w:p w:rsidR="00822D1D" w:rsidRPr="00163B5D" w:rsidRDefault="00822D1D" w:rsidP="00822D1D">
      <w:pPr>
        <w:jc w:val="both"/>
        <w:rPr>
          <w:rFonts w:ascii="Times New Roman" w:hAnsi="Times New Roman" w:cs="Times New Roman"/>
        </w:rPr>
      </w:pPr>
      <w:r w:rsidRPr="00163B5D">
        <w:rPr>
          <w:rFonts w:ascii="Times New Roman" w:hAnsi="Times New Roman" w:cs="Times New Roman"/>
        </w:rPr>
        <w:t>Consistent with the mandate of this Conference to achieve a prohibition on nuclear weapons “leading towards their total elimination,” Articles 2-5 should be as clear as possible and avoid creating loopholes and ambiguities. This conference is</w:t>
      </w:r>
      <w:r w:rsidRPr="00163B5D">
        <w:rPr>
          <w:rFonts w:ascii="Times New Roman" w:hAnsi="Times New Roman" w:cs="Times New Roman"/>
          <w:b/>
        </w:rPr>
        <w:t xml:space="preserve"> </w:t>
      </w:r>
      <w:r w:rsidRPr="00163B5D">
        <w:rPr>
          <w:rFonts w:ascii="Times New Roman" w:hAnsi="Times New Roman" w:cs="Times New Roman"/>
        </w:rPr>
        <w:t xml:space="preserve">seeking to develop an institutional framework that will support in a strong way respect for state obligations under the convention for the elimination of nuclear weapons. In this regard, it will be important “to create effective synergies with existing institutions such as the IAEA, among others” </w:t>
      </w:r>
    </w:p>
    <w:p w:rsidR="00822D1D" w:rsidRPr="00163B5D" w:rsidRDefault="00822D1D" w:rsidP="00822D1D">
      <w:pPr>
        <w:jc w:val="both"/>
        <w:rPr>
          <w:rFonts w:ascii="Times New Roman" w:hAnsi="Times New Roman" w:cs="Times New Roman"/>
        </w:rPr>
      </w:pPr>
    </w:p>
    <w:p w:rsidR="00822D1D" w:rsidRPr="00163B5D" w:rsidRDefault="00822D1D" w:rsidP="00822D1D">
      <w:pPr>
        <w:jc w:val="both"/>
        <w:rPr>
          <w:rFonts w:ascii="Times New Roman" w:hAnsi="Times New Roman" w:cs="Times New Roman"/>
        </w:rPr>
      </w:pPr>
      <w:r w:rsidRPr="00163B5D">
        <w:rPr>
          <w:rFonts w:ascii="Times New Roman" w:hAnsi="Times New Roman" w:cs="Times New Roman"/>
        </w:rPr>
        <w:t xml:space="preserve">We believe that the IAEA does vital work to uphold the non-proliferation regime and support the peaceful uses of nuclear energy. The agency, however, is already heavily burdened in fulfilling its existing obligations. For that reason, the Holy See supports the creation of a new authority, complementary to and not reduplicative of the IAEA, to implement the prohibition on nuclear weapons. It would have the responsibility to oversee accession to the convention, to verify and monitor compliance, and to oversee dismantling of the weapons and associated programs of Nuclear Weapons States acceding to the convention. Nuclear disarmament is a global problem, and it will require a global authority to implement and administer the convention’s provisions for the sake of the universal common good. </w:t>
      </w:r>
    </w:p>
    <w:p w:rsidR="00822D1D" w:rsidRPr="00163B5D" w:rsidRDefault="00822D1D" w:rsidP="00DC49D2">
      <w:pPr>
        <w:widowControl w:val="0"/>
        <w:pBdr>
          <w:bottom w:val="single" w:sz="6" w:space="1" w:color="auto"/>
        </w:pBdr>
        <w:rPr>
          <w:rFonts w:ascii="Times New Roman" w:hAnsi="Times New Roman" w:cs="Times New Roman"/>
          <w:b/>
          <w:sz w:val="28"/>
          <w:highlight w:val="yellow"/>
        </w:rPr>
      </w:pPr>
    </w:p>
    <w:p w:rsidR="00A54C86" w:rsidRPr="00A54C86" w:rsidRDefault="00A54C86" w:rsidP="00A54C86">
      <w:pPr>
        <w:widowControl w:val="0"/>
        <w:rPr>
          <w:rFonts w:ascii="Times New Roman" w:hAnsi="Times New Roman" w:cs="Times New Roman"/>
          <w:b/>
          <w:sz w:val="28"/>
          <w:highlight w:val="yellow"/>
        </w:rPr>
      </w:pPr>
      <w:r>
        <w:rPr>
          <w:rFonts w:ascii="Times New Roman" w:hAnsi="Times New Roman" w:cs="Times New Roman"/>
          <w:b/>
          <w:sz w:val="28"/>
          <w:highlight w:val="yellow"/>
        </w:rPr>
        <w:t>IRAN</w:t>
      </w:r>
    </w:p>
    <w:p w:rsidR="00A54C86" w:rsidRPr="00A54C86" w:rsidRDefault="00A54C86" w:rsidP="00A54C86">
      <w:pPr>
        <w:widowControl w:val="0"/>
        <w:rPr>
          <w:rFonts w:ascii="Times New Roman" w:hAnsi="Times New Roman" w:cs="Times New Roman"/>
        </w:rPr>
      </w:pPr>
    </w:p>
    <w:p w:rsidR="00A54C86" w:rsidRPr="00A54C86" w:rsidRDefault="00A54C86" w:rsidP="00A54C86">
      <w:pPr>
        <w:widowControl w:val="0"/>
        <w:rPr>
          <w:rFonts w:ascii="Times New Roman" w:hAnsi="Times New Roman" w:cs="Times New Roman"/>
        </w:rPr>
      </w:pPr>
      <w:r w:rsidRPr="00A54C86">
        <w:rPr>
          <w:rFonts w:ascii="Times New Roman" w:hAnsi="Times New Roman" w:cs="Times New Roman"/>
        </w:rPr>
        <w:t xml:space="preserve">In case of the retention of the provisions related to declarations and safeguards in the draft, Iran proposes the inclusion of a new article on definitions prior to article 2.      </w:t>
      </w:r>
    </w:p>
    <w:p w:rsidR="00A54C86" w:rsidRPr="00A54C86" w:rsidRDefault="00A54C86" w:rsidP="00A54C86">
      <w:pPr>
        <w:widowControl w:val="0"/>
        <w:rPr>
          <w:rFonts w:ascii="Times New Roman" w:hAnsi="Times New Roman" w:cs="Times New Roman"/>
        </w:rPr>
      </w:pPr>
    </w:p>
    <w:p w:rsidR="00A54C86" w:rsidRPr="00A54C86" w:rsidRDefault="00A54C86" w:rsidP="00A54C86">
      <w:pPr>
        <w:widowControl w:val="0"/>
        <w:rPr>
          <w:rFonts w:ascii="Times New Roman" w:hAnsi="Times New Roman" w:cs="Times New Roman"/>
        </w:rPr>
      </w:pPr>
      <w:r w:rsidRPr="00A54C86">
        <w:rPr>
          <w:rFonts w:ascii="Times New Roman" w:hAnsi="Times New Roman" w:cs="Times New Roman"/>
        </w:rPr>
        <w:t>- Delete Article 2 on Declarations</w:t>
      </w:r>
    </w:p>
    <w:p w:rsidR="00A54C86" w:rsidRPr="00A54C86" w:rsidRDefault="00A54C86" w:rsidP="00A54C86">
      <w:pPr>
        <w:widowControl w:val="0"/>
        <w:rPr>
          <w:rFonts w:ascii="Times New Roman" w:hAnsi="Times New Roman" w:cs="Times New Roman"/>
        </w:rPr>
      </w:pPr>
    </w:p>
    <w:p w:rsidR="00A54C86" w:rsidRPr="00A54C86" w:rsidRDefault="00A54C86" w:rsidP="00A54C86">
      <w:pPr>
        <w:widowControl w:val="0"/>
        <w:rPr>
          <w:rFonts w:ascii="Times New Roman" w:hAnsi="Times New Roman" w:cs="Times New Roman"/>
        </w:rPr>
      </w:pPr>
      <w:r w:rsidRPr="00A54C86">
        <w:rPr>
          <w:rFonts w:ascii="Times New Roman" w:hAnsi="Times New Roman" w:cs="Times New Roman"/>
        </w:rPr>
        <w:t>- Delete Article 3 on Safeguards</w:t>
      </w:r>
    </w:p>
    <w:p w:rsidR="00A54C86" w:rsidRPr="00A54C86" w:rsidRDefault="00A54C86" w:rsidP="00A54C86">
      <w:pPr>
        <w:widowControl w:val="0"/>
        <w:rPr>
          <w:rFonts w:ascii="Times New Roman" w:hAnsi="Times New Roman" w:cs="Times New Roman"/>
        </w:rPr>
      </w:pPr>
    </w:p>
    <w:p w:rsidR="00A54C86" w:rsidRPr="00A54C86" w:rsidRDefault="00A54C86" w:rsidP="00A54C86">
      <w:pPr>
        <w:widowControl w:val="0"/>
        <w:rPr>
          <w:rFonts w:ascii="Times New Roman" w:hAnsi="Times New Roman" w:cs="Times New Roman"/>
        </w:rPr>
      </w:pPr>
      <w:r w:rsidRPr="00A54C86">
        <w:rPr>
          <w:rFonts w:ascii="Times New Roman" w:hAnsi="Times New Roman" w:cs="Times New Roman"/>
        </w:rPr>
        <w:t>- Delete Article 4 on Measures for States that have eliminated their nuclear weapons</w:t>
      </w:r>
    </w:p>
    <w:p w:rsidR="00A54C86" w:rsidRPr="00A54C86" w:rsidRDefault="00A54C86" w:rsidP="00A54C86">
      <w:pPr>
        <w:widowControl w:val="0"/>
        <w:rPr>
          <w:rFonts w:ascii="Times New Roman" w:hAnsi="Times New Roman" w:cs="Times New Roman"/>
        </w:rPr>
      </w:pPr>
    </w:p>
    <w:p w:rsidR="00A54C86" w:rsidRPr="00A54C86" w:rsidRDefault="00A54C86" w:rsidP="00A54C86">
      <w:pPr>
        <w:widowControl w:val="0"/>
        <w:rPr>
          <w:rFonts w:ascii="Times New Roman" w:hAnsi="Times New Roman" w:cs="Times New Roman"/>
        </w:rPr>
      </w:pPr>
      <w:r w:rsidRPr="00A54C86">
        <w:rPr>
          <w:rFonts w:ascii="Times New Roman" w:hAnsi="Times New Roman" w:cs="Times New Roman"/>
        </w:rPr>
        <w:t>- Replace Article 5 on Measures for situations not covered by Article 4 with the following paragraph:</w:t>
      </w:r>
    </w:p>
    <w:p w:rsidR="00A54C86" w:rsidRPr="00A54C86" w:rsidRDefault="00A54C86" w:rsidP="00A54C86">
      <w:pPr>
        <w:widowControl w:val="0"/>
        <w:rPr>
          <w:rFonts w:ascii="Times New Roman" w:hAnsi="Times New Roman" w:cs="Times New Roman"/>
        </w:rPr>
      </w:pPr>
      <w:r w:rsidRPr="00A54C86">
        <w:rPr>
          <w:rFonts w:ascii="Times New Roman" w:hAnsi="Times New Roman" w:cs="Times New Roman"/>
        </w:rPr>
        <w:tab/>
      </w:r>
    </w:p>
    <w:p w:rsidR="00A54C86" w:rsidRPr="00A54C86" w:rsidRDefault="00A54C86" w:rsidP="00A54C86">
      <w:pPr>
        <w:widowControl w:val="0"/>
        <w:pBdr>
          <w:bottom w:val="single" w:sz="6" w:space="1" w:color="auto"/>
        </w:pBdr>
        <w:rPr>
          <w:rFonts w:ascii="Times New Roman" w:hAnsi="Times New Roman" w:cs="Times New Roman"/>
        </w:rPr>
      </w:pPr>
      <w:r w:rsidRPr="00A54C86">
        <w:rPr>
          <w:rFonts w:ascii="Times New Roman" w:hAnsi="Times New Roman" w:cs="Times New Roman"/>
        </w:rPr>
        <w:tab/>
        <w:t xml:space="preserve">Each State Party undertakes to pursue, in good faith, negotiations on and bring to </w:t>
      </w:r>
      <w:r w:rsidRPr="00A54C86">
        <w:rPr>
          <w:rFonts w:ascii="Times New Roman" w:hAnsi="Times New Roman" w:cs="Times New Roman"/>
        </w:rPr>
        <w:tab/>
        <w:t xml:space="preserve">conclusion a comprehensive convention on nuclear weapons aimed at the total </w:t>
      </w:r>
      <w:r w:rsidRPr="00A54C86">
        <w:rPr>
          <w:rFonts w:ascii="Times New Roman" w:hAnsi="Times New Roman" w:cs="Times New Roman"/>
        </w:rPr>
        <w:tab/>
        <w:t xml:space="preserve">elimination of nuclear weapons in a verifiable, irreversible and transparent manner </w:t>
      </w:r>
      <w:r w:rsidRPr="00A54C86">
        <w:rPr>
          <w:rFonts w:ascii="Times New Roman" w:hAnsi="Times New Roman" w:cs="Times New Roman"/>
        </w:rPr>
        <w:tab/>
        <w:t xml:space="preserve">within </w:t>
      </w:r>
      <w:r w:rsidRPr="00A54C86">
        <w:rPr>
          <w:rFonts w:ascii="Times New Roman" w:hAnsi="Times New Roman" w:cs="Times New Roman"/>
        </w:rPr>
        <w:tab/>
        <w:t xml:space="preserve">a specified framework of time.     </w:t>
      </w:r>
    </w:p>
    <w:p w:rsidR="00A54C86" w:rsidRDefault="00A54C86" w:rsidP="00DC49D2">
      <w:pPr>
        <w:widowControl w:val="0"/>
        <w:rPr>
          <w:rFonts w:ascii="Times New Roman" w:hAnsi="Times New Roman" w:cs="Times New Roman"/>
          <w:b/>
          <w:sz w:val="28"/>
          <w:highlight w:val="yellow"/>
        </w:rPr>
      </w:pPr>
    </w:p>
    <w:p w:rsidR="00F32380" w:rsidRDefault="00F32380" w:rsidP="00DC49D2">
      <w:pPr>
        <w:widowControl w:val="0"/>
        <w:rPr>
          <w:rFonts w:ascii="Times New Roman" w:hAnsi="Times New Roman" w:cs="Times New Roman"/>
          <w:b/>
          <w:sz w:val="28"/>
          <w:highlight w:val="yellow"/>
        </w:rPr>
      </w:pPr>
      <w:r>
        <w:rPr>
          <w:rFonts w:ascii="Times New Roman" w:hAnsi="Times New Roman" w:cs="Times New Roman"/>
          <w:b/>
          <w:sz w:val="28"/>
          <w:highlight w:val="yellow"/>
        </w:rPr>
        <w:t>IRELAND</w:t>
      </w:r>
    </w:p>
    <w:p w:rsidR="00F32380" w:rsidRPr="00F32380" w:rsidRDefault="00F32380" w:rsidP="00DC49D2">
      <w:pPr>
        <w:widowControl w:val="0"/>
        <w:rPr>
          <w:rFonts w:ascii="Times New Roman" w:hAnsi="Times New Roman" w:cs="Times New Roman"/>
          <w:b/>
          <w:sz w:val="32"/>
          <w:highlight w:val="yellow"/>
        </w:rPr>
      </w:pPr>
    </w:p>
    <w:p w:rsidR="00F32380" w:rsidRPr="00F32380" w:rsidRDefault="00F32380" w:rsidP="00F32380">
      <w:pPr>
        <w:ind w:left="720" w:hanging="360"/>
        <w:rPr>
          <w:rFonts w:ascii="Times New Roman" w:eastAsia="Times New Roman" w:hAnsi="Times New Roman" w:cs="Times New Roman"/>
          <w:color w:val="000000"/>
        </w:rPr>
      </w:pPr>
      <w:r w:rsidRPr="00F32380">
        <w:rPr>
          <w:rFonts w:ascii="Times New Roman" w:eastAsia="Times New Roman" w:hAnsi="Times New Roman" w:cs="Times New Roman"/>
          <w:color w:val="000000"/>
        </w:rPr>
        <w:t></w:t>
      </w:r>
      <w:r>
        <w:rPr>
          <w:rFonts w:ascii="Times New Roman" w:eastAsia="Times New Roman" w:hAnsi="Times New Roman" w:cs="Times New Roman"/>
          <w:color w:val="000000"/>
          <w:sz w:val="16"/>
          <w:szCs w:val="14"/>
        </w:rPr>
        <w:t>    </w:t>
      </w:r>
      <w:r w:rsidRPr="00F32380">
        <w:rPr>
          <w:rFonts w:ascii="Times New Roman" w:eastAsia="Times New Roman" w:hAnsi="Times New Roman" w:cs="Times New Roman"/>
          <w:color w:val="000000"/>
        </w:rPr>
        <w:t>Rephrase as follows: "States Parties to this Convention shall maintain the obligations that they already have in force with regard to safeguards, monitoring and verification, without prejudice to any higher level of standards that may be adopted in the future."</w:t>
      </w:r>
    </w:p>
    <w:p w:rsidR="00F32380" w:rsidRPr="00F32380" w:rsidRDefault="00F32380" w:rsidP="00F32380">
      <w:pPr>
        <w:ind w:left="720"/>
        <w:rPr>
          <w:rFonts w:ascii="Times New Roman" w:eastAsia="Times New Roman" w:hAnsi="Times New Roman" w:cs="Times New Roman"/>
          <w:color w:val="000000"/>
        </w:rPr>
      </w:pPr>
      <w:r w:rsidRPr="00F32380">
        <w:rPr>
          <w:rFonts w:ascii="Times New Roman" w:eastAsia="Times New Roman" w:hAnsi="Times New Roman" w:cs="Times New Roman"/>
          <w:color w:val="000000"/>
        </w:rPr>
        <w:t>(Please note this proposal stands either as a stand-alone article or as part of another article, eg the proposal submitted by South Africa.)</w:t>
      </w:r>
    </w:p>
    <w:p w:rsidR="00F32380" w:rsidRPr="00F32380" w:rsidRDefault="00F32380" w:rsidP="00F32380">
      <w:pPr>
        <w:ind w:left="720"/>
        <w:rPr>
          <w:rFonts w:ascii="Times New Roman" w:eastAsia="Times New Roman" w:hAnsi="Times New Roman" w:cs="Times New Roman"/>
          <w:color w:val="000000"/>
        </w:rPr>
      </w:pPr>
      <w:r w:rsidRPr="00F32380">
        <w:rPr>
          <w:rFonts w:ascii="Times New Roman" w:eastAsia="Times New Roman" w:hAnsi="Times New Roman" w:cs="Times New Roman"/>
          <w:color w:val="000000"/>
        </w:rPr>
        <w:lastRenderedPageBreak/>
        <w:t> </w:t>
      </w:r>
    </w:p>
    <w:p w:rsidR="00F32380" w:rsidRPr="00F32380" w:rsidRDefault="00F32380" w:rsidP="00F32380">
      <w:pPr>
        <w:ind w:left="720"/>
        <w:rPr>
          <w:rFonts w:ascii="Times New Roman" w:eastAsia="Times New Roman" w:hAnsi="Times New Roman" w:cs="Times New Roman"/>
          <w:color w:val="000000"/>
        </w:rPr>
      </w:pPr>
      <w:r w:rsidRPr="00F32380">
        <w:rPr>
          <w:rFonts w:ascii="Times New Roman" w:eastAsia="Times New Roman" w:hAnsi="Times New Roman" w:cs="Times New Roman"/>
          <w:color w:val="000000"/>
        </w:rPr>
        <w:t>(Please note that we will provide amendment suggestions on the South African proposal separately, should this be used as the basis for our further work on this cluster).</w:t>
      </w:r>
    </w:p>
    <w:p w:rsidR="00F32380" w:rsidRPr="00E145D7" w:rsidRDefault="00F32380" w:rsidP="00F32380">
      <w:pPr>
        <w:pBdr>
          <w:bottom w:val="single" w:sz="6" w:space="1" w:color="auto"/>
        </w:pBdr>
        <w:rPr>
          <w:rFonts w:ascii="Calibri" w:eastAsia="Times New Roman" w:hAnsi="Calibri"/>
          <w:color w:val="000000"/>
          <w:sz w:val="22"/>
        </w:rPr>
      </w:pPr>
      <w:r w:rsidRPr="00E145D7">
        <w:rPr>
          <w:rFonts w:ascii="Calibri" w:eastAsia="Times New Roman" w:hAnsi="Calibri"/>
          <w:color w:val="000000"/>
          <w:sz w:val="22"/>
        </w:rPr>
        <w:t> </w:t>
      </w:r>
    </w:p>
    <w:p w:rsidR="00F32380" w:rsidRDefault="00F32380" w:rsidP="00DC49D2">
      <w:pPr>
        <w:widowControl w:val="0"/>
        <w:rPr>
          <w:rFonts w:ascii="Times New Roman" w:hAnsi="Times New Roman" w:cs="Times New Roman"/>
          <w:b/>
          <w:sz w:val="28"/>
          <w:highlight w:val="yellow"/>
        </w:rPr>
      </w:pPr>
    </w:p>
    <w:p w:rsidR="000F2EE8" w:rsidRDefault="000F2EE8" w:rsidP="00DC49D2">
      <w:pPr>
        <w:widowControl w:val="0"/>
        <w:rPr>
          <w:rFonts w:ascii="Times New Roman" w:hAnsi="Times New Roman" w:cs="Times New Roman"/>
          <w:b/>
          <w:sz w:val="28"/>
          <w:highlight w:val="yellow"/>
        </w:rPr>
      </w:pPr>
      <w:r w:rsidRPr="000F2EE8">
        <w:rPr>
          <w:rFonts w:ascii="Times New Roman" w:hAnsi="Times New Roman" w:cs="Times New Roman"/>
          <w:b/>
          <w:sz w:val="28"/>
          <w:highlight w:val="yellow"/>
        </w:rPr>
        <w:t xml:space="preserve">LIECHTENSTEIN </w:t>
      </w:r>
    </w:p>
    <w:p w:rsidR="004F5751" w:rsidRDefault="004F5751" w:rsidP="00DC49D2">
      <w:pPr>
        <w:widowControl w:val="0"/>
        <w:rPr>
          <w:rFonts w:ascii="Times New Roman" w:hAnsi="Times New Roman" w:cs="Times New Roman"/>
          <w:b/>
          <w:sz w:val="28"/>
          <w:highlight w:val="yellow"/>
        </w:rPr>
      </w:pPr>
    </w:p>
    <w:p w:rsidR="004F5751" w:rsidRDefault="004F5751" w:rsidP="005450F8">
      <w:pPr>
        <w:pStyle w:val="CM16"/>
        <w:spacing w:after="204" w:line="231" w:lineRule="atLeast"/>
        <w:ind w:right="6470"/>
        <w:rPr>
          <w:sz w:val="20"/>
          <w:szCs w:val="20"/>
        </w:rPr>
      </w:pPr>
      <w:r>
        <w:rPr>
          <w:b/>
          <w:bCs/>
          <w:sz w:val="20"/>
          <w:szCs w:val="20"/>
        </w:rPr>
        <w:t xml:space="preserve">Article 2 Declarations </w:t>
      </w:r>
    </w:p>
    <w:p w:rsidR="004F5751" w:rsidRPr="00123128" w:rsidRDefault="004F5751" w:rsidP="005A085B">
      <w:pPr>
        <w:pStyle w:val="Default"/>
        <w:widowControl w:val="0"/>
        <w:numPr>
          <w:ilvl w:val="0"/>
          <w:numId w:val="14"/>
        </w:numPr>
        <w:spacing w:after="178"/>
        <w:ind w:left="360" w:hanging="360"/>
        <w:rPr>
          <w:color w:val="auto"/>
          <w:sz w:val="20"/>
          <w:szCs w:val="20"/>
          <w:lang w:val="en-GB"/>
        </w:rPr>
      </w:pPr>
      <w:r w:rsidRPr="00123128">
        <w:rPr>
          <w:color w:val="auto"/>
          <w:sz w:val="20"/>
          <w:szCs w:val="20"/>
          <w:lang w:val="en-GB"/>
        </w:rPr>
        <w:t>Each State Party shall submit to the Secretary</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General of the United Nations, not later than 30 days after this Convention enters into force for it a declaration in which it shall declare whether it has manufactured, possessed or otherwise acquired nuclear weapons or other nuclear explosive devices after 5 December 2001. </w:t>
      </w:r>
    </w:p>
    <w:p w:rsidR="004F5751" w:rsidRPr="00123128" w:rsidRDefault="004F5751" w:rsidP="005A085B">
      <w:pPr>
        <w:pStyle w:val="Default"/>
        <w:widowControl w:val="0"/>
        <w:numPr>
          <w:ilvl w:val="0"/>
          <w:numId w:val="14"/>
        </w:numPr>
        <w:ind w:left="360" w:hanging="360"/>
        <w:rPr>
          <w:color w:val="auto"/>
          <w:sz w:val="20"/>
          <w:szCs w:val="20"/>
          <w:lang w:val="en-GB"/>
        </w:rPr>
      </w:pPr>
      <w:r w:rsidRPr="00123128">
        <w:rPr>
          <w:color w:val="auto"/>
          <w:sz w:val="20"/>
          <w:szCs w:val="20"/>
          <w:lang w:val="en-GB"/>
        </w:rPr>
        <w:t>The Secretary</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General of the United Nations shall transmit all such declarations received to the States Parties. </w:t>
      </w:r>
    </w:p>
    <w:p w:rsidR="004F5751" w:rsidRPr="00123128" w:rsidRDefault="004F5751" w:rsidP="005450F8">
      <w:pPr>
        <w:pStyle w:val="Default"/>
        <w:widowControl w:val="0"/>
        <w:rPr>
          <w:color w:val="auto"/>
          <w:sz w:val="20"/>
          <w:szCs w:val="20"/>
          <w:lang w:val="en-GB"/>
        </w:rPr>
      </w:pPr>
    </w:p>
    <w:p w:rsidR="004F5751" w:rsidRDefault="004F5751" w:rsidP="005450F8">
      <w:pPr>
        <w:pStyle w:val="CM16"/>
        <w:spacing w:after="203" w:line="231" w:lineRule="atLeast"/>
        <w:ind w:right="6605"/>
        <w:rPr>
          <w:sz w:val="20"/>
          <w:szCs w:val="20"/>
        </w:rPr>
      </w:pPr>
      <w:r>
        <w:rPr>
          <w:b/>
          <w:bCs/>
          <w:sz w:val="20"/>
          <w:szCs w:val="20"/>
        </w:rPr>
        <w:t xml:space="preserve">Article 3 Safeguards </w:t>
      </w:r>
    </w:p>
    <w:p w:rsidR="004F5751" w:rsidRDefault="004F5751" w:rsidP="005450F8">
      <w:pPr>
        <w:pStyle w:val="CM16"/>
        <w:spacing w:after="240" w:line="231" w:lineRule="atLeast"/>
        <w:ind w:right="467" w:firstLine="345"/>
        <w:rPr>
          <w:sz w:val="20"/>
          <w:szCs w:val="20"/>
        </w:rPr>
      </w:pPr>
      <w:commentRangeStart w:id="44"/>
      <w:r>
        <w:rPr>
          <w:sz w:val="20"/>
          <w:szCs w:val="20"/>
          <w:highlight w:val="yellow"/>
          <w:u w:val="single"/>
        </w:rPr>
        <w:t xml:space="preserve">Each State Party undertakes to accept safeguards, with a view to preventing </w:t>
      </w:r>
      <w:commentRangeEnd w:id="44"/>
      <w:r>
        <w:rPr>
          <w:sz w:val="20"/>
          <w:szCs w:val="20"/>
          <w:highlight w:val="yellow"/>
        </w:rPr>
        <w:commentReference w:id="44"/>
      </w:r>
      <w:r>
        <w:rPr>
          <w:sz w:val="20"/>
          <w:szCs w:val="20"/>
          <w:u w:val="single"/>
        </w:rPr>
        <w:t xml:space="preserve">diversion of nuclear energy from peaceful uses to nuclear weapons or other nuclear explosive devices, as provided in the Annex to this Convention. </w:t>
      </w:r>
    </w:p>
    <w:p w:rsidR="004F5751" w:rsidRDefault="004F5751" w:rsidP="005450F8">
      <w:pPr>
        <w:pStyle w:val="CM16"/>
        <w:spacing w:after="204" w:line="231" w:lineRule="atLeast"/>
        <w:rPr>
          <w:sz w:val="20"/>
          <w:szCs w:val="20"/>
        </w:rPr>
      </w:pPr>
      <w:commentRangeStart w:id="45"/>
      <w:r>
        <w:rPr>
          <w:b/>
          <w:bCs/>
          <w:sz w:val="20"/>
          <w:szCs w:val="20"/>
          <w:highlight w:val="yellow"/>
          <w:u w:val="single"/>
        </w:rPr>
        <w:t xml:space="preserve">Article 4 </w:t>
      </w:r>
      <w:commentRangeEnd w:id="45"/>
      <w:r>
        <w:rPr>
          <w:sz w:val="20"/>
          <w:szCs w:val="20"/>
          <w:highlight w:val="yellow"/>
        </w:rPr>
        <w:commentReference w:id="45"/>
      </w:r>
      <w:r>
        <w:rPr>
          <w:b/>
          <w:bCs/>
          <w:sz w:val="20"/>
          <w:szCs w:val="20"/>
        </w:rPr>
        <w:t xml:space="preserve">Measures for States that have eliminated their nuclear weapons </w:t>
      </w:r>
    </w:p>
    <w:p w:rsidR="004F5751" w:rsidRPr="00123128" w:rsidRDefault="004F5751" w:rsidP="005A085B">
      <w:pPr>
        <w:pStyle w:val="Default"/>
        <w:widowControl w:val="0"/>
        <w:numPr>
          <w:ilvl w:val="0"/>
          <w:numId w:val="15"/>
        </w:numPr>
        <w:spacing w:after="178"/>
        <w:ind w:left="360" w:hanging="360"/>
        <w:rPr>
          <w:color w:val="auto"/>
          <w:sz w:val="20"/>
          <w:szCs w:val="20"/>
          <w:lang w:val="en-GB"/>
        </w:rPr>
      </w:pPr>
      <w:r w:rsidRPr="00123128">
        <w:rPr>
          <w:color w:val="auto"/>
          <w:sz w:val="20"/>
          <w:szCs w:val="20"/>
          <w:lang w:val="en-GB"/>
        </w:rPr>
        <w:t xml:space="preserve">Each State Party that has manufactured, possessed or otherwise acquired nuclear weapons or other nuclear explosive devices after 5 December 2001, and eliminated all such weapons or explosive devices prior to the entry into force of the Convention for it, undertakes to cooperate with the International Atomic Energy Agency for the purpose of verification of the completeness of its inventory of nuclear material and nuclear installations. </w:t>
      </w:r>
    </w:p>
    <w:p w:rsidR="004F5751" w:rsidRPr="00123128" w:rsidRDefault="004F5751" w:rsidP="005A085B">
      <w:pPr>
        <w:pStyle w:val="Default"/>
        <w:widowControl w:val="0"/>
        <w:numPr>
          <w:ilvl w:val="0"/>
          <w:numId w:val="15"/>
        </w:numPr>
        <w:spacing w:after="178"/>
        <w:ind w:left="360" w:hanging="360"/>
        <w:rPr>
          <w:color w:val="auto"/>
          <w:sz w:val="20"/>
          <w:szCs w:val="20"/>
          <w:lang w:val="en-GB"/>
        </w:rPr>
      </w:pPr>
      <w:r w:rsidRPr="00123128">
        <w:rPr>
          <w:color w:val="auto"/>
          <w:sz w:val="20"/>
          <w:szCs w:val="20"/>
          <w:lang w:val="en-GB"/>
        </w:rPr>
        <w:t xml:space="preserve">Unless otherwise agreed by the States Parties, arrangements necessary for the verification required by this Article shall be concluded in an agreement between the State Party and the International Atomic Energy Agency. Negotiation of such an agreement shall commence within 180 days of the submission of the declaration provided for in Article 2. Such agreements shall enter into force not later than eighteen months after the date of the initiation of negotiations. </w:t>
      </w:r>
    </w:p>
    <w:p w:rsidR="004F5751" w:rsidRPr="00123128" w:rsidRDefault="004F5751" w:rsidP="005A085B">
      <w:pPr>
        <w:pStyle w:val="Default"/>
        <w:widowControl w:val="0"/>
        <w:numPr>
          <w:ilvl w:val="0"/>
          <w:numId w:val="15"/>
        </w:numPr>
        <w:ind w:left="360" w:hanging="360"/>
        <w:rPr>
          <w:color w:val="auto"/>
          <w:sz w:val="20"/>
          <w:szCs w:val="20"/>
          <w:lang w:val="en-GB"/>
        </w:rPr>
      </w:pPr>
      <w:r w:rsidRPr="00123128">
        <w:rPr>
          <w:color w:val="auto"/>
          <w:sz w:val="20"/>
          <w:szCs w:val="20"/>
          <w:lang w:val="en-GB"/>
        </w:rPr>
        <w:t>For the purpose of performing the verification required by this Article, the International Atomic Energy Agency shall be provided with full access to any location or facility associated with a nuclear weapon programme and shall have the right to request access on a case</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by</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case basis to other locations or facilities that the Agency may wish to visit. </w:t>
      </w:r>
    </w:p>
    <w:p w:rsidR="004F5751" w:rsidRPr="00123128" w:rsidRDefault="004F5751" w:rsidP="005450F8">
      <w:pPr>
        <w:pStyle w:val="Default"/>
        <w:widowControl w:val="0"/>
        <w:rPr>
          <w:color w:val="auto"/>
          <w:sz w:val="20"/>
          <w:szCs w:val="20"/>
          <w:lang w:val="en-GB"/>
        </w:rPr>
      </w:pPr>
    </w:p>
    <w:p w:rsidR="004F5751" w:rsidRDefault="004F5751" w:rsidP="005450F8">
      <w:pPr>
        <w:pStyle w:val="CM16"/>
        <w:spacing w:after="201" w:line="231" w:lineRule="atLeast"/>
        <w:rPr>
          <w:sz w:val="20"/>
          <w:szCs w:val="20"/>
        </w:rPr>
      </w:pPr>
      <w:commentRangeStart w:id="46"/>
      <w:r>
        <w:rPr>
          <w:b/>
          <w:bCs/>
          <w:sz w:val="20"/>
          <w:szCs w:val="20"/>
          <w:highlight w:val="yellow"/>
          <w:u w:val="single"/>
        </w:rPr>
        <w:t xml:space="preserve">Article 5 </w:t>
      </w:r>
      <w:commentRangeEnd w:id="46"/>
      <w:r>
        <w:rPr>
          <w:sz w:val="20"/>
          <w:szCs w:val="20"/>
          <w:highlight w:val="yellow"/>
        </w:rPr>
        <w:commentReference w:id="46"/>
      </w:r>
      <w:r>
        <w:rPr>
          <w:b/>
          <w:bCs/>
          <w:sz w:val="20"/>
          <w:szCs w:val="20"/>
        </w:rPr>
        <w:t xml:space="preserve">Measures for situations not covered by Article 4 </w:t>
      </w:r>
    </w:p>
    <w:p w:rsidR="004F5751" w:rsidRPr="004F5751" w:rsidRDefault="004F5751" w:rsidP="005450F8">
      <w:pPr>
        <w:pStyle w:val="CM16"/>
        <w:spacing w:after="240" w:line="231" w:lineRule="atLeast"/>
        <w:ind w:firstLine="345"/>
        <w:rPr>
          <w:sz w:val="20"/>
          <w:szCs w:val="20"/>
        </w:rPr>
      </w:pPr>
      <w:r>
        <w:rPr>
          <w:sz w:val="20"/>
          <w:szCs w:val="20"/>
        </w:rPr>
        <w:t xml:space="preserve">Proposals for further effective measures relating to nuclear disarmament, including provisions for the verified and irreversible elimination of any remaining nuclear weapon programmes under strict and effective international control, which may take the form of additional protocols to this Convention, may be considered at the Meetings of States Parties or Review Conferences. All States represented at the meeting or review conference may participate fully in such consideration. The meeting or review conference may agree upon additional protocols which shall be adopted and annexed to the Convention in accordance with its provisions. </w:t>
      </w:r>
    </w:p>
    <w:p w:rsidR="000F2EE8" w:rsidRPr="000F2EE8" w:rsidRDefault="000F2EE8" w:rsidP="00DC49D2">
      <w:pPr>
        <w:widowControl w:val="0"/>
        <w:pBdr>
          <w:bottom w:val="single" w:sz="6" w:space="1" w:color="auto"/>
        </w:pBdr>
        <w:rPr>
          <w:rFonts w:ascii="Times New Roman" w:hAnsi="Times New Roman" w:cs="Times New Roman"/>
          <w:b/>
          <w:sz w:val="28"/>
          <w:highlight w:val="yellow"/>
        </w:rPr>
      </w:pPr>
    </w:p>
    <w:p w:rsidR="00177618" w:rsidRDefault="00177618" w:rsidP="00DC49D2">
      <w:pPr>
        <w:widowControl w:val="0"/>
        <w:rPr>
          <w:rFonts w:ascii="Times New Roman" w:hAnsi="Times New Roman" w:cs="Times New Roman"/>
          <w:b/>
          <w:sz w:val="28"/>
          <w:highlight w:val="yellow"/>
        </w:rPr>
      </w:pPr>
    </w:p>
    <w:p w:rsidR="00177618" w:rsidRDefault="00177618" w:rsidP="00DC49D2">
      <w:pPr>
        <w:widowControl w:val="0"/>
        <w:rPr>
          <w:rFonts w:ascii="Times New Roman" w:hAnsi="Times New Roman" w:cs="Times New Roman"/>
          <w:b/>
          <w:sz w:val="28"/>
          <w:highlight w:val="yellow"/>
        </w:rPr>
      </w:pPr>
    </w:p>
    <w:p w:rsidR="00177618" w:rsidRDefault="00177618" w:rsidP="00DC49D2">
      <w:pPr>
        <w:widowControl w:val="0"/>
        <w:rPr>
          <w:rFonts w:ascii="Times New Roman" w:hAnsi="Times New Roman" w:cs="Times New Roman"/>
          <w:b/>
          <w:sz w:val="28"/>
          <w:highlight w:val="yellow"/>
        </w:rPr>
      </w:pPr>
    </w:p>
    <w:p w:rsidR="00177618" w:rsidRDefault="00177618" w:rsidP="00DC49D2">
      <w:pPr>
        <w:widowControl w:val="0"/>
        <w:rPr>
          <w:rFonts w:ascii="Times New Roman" w:hAnsi="Times New Roman" w:cs="Times New Roman"/>
          <w:b/>
          <w:sz w:val="28"/>
          <w:highlight w:val="yellow"/>
        </w:rPr>
      </w:pPr>
    </w:p>
    <w:p w:rsidR="005F443F" w:rsidRDefault="005F443F" w:rsidP="00DC49D2">
      <w:pPr>
        <w:widowControl w:val="0"/>
        <w:rPr>
          <w:rFonts w:ascii="Times New Roman" w:hAnsi="Times New Roman" w:cs="Times New Roman"/>
          <w:b/>
          <w:sz w:val="28"/>
          <w:highlight w:val="yellow"/>
        </w:rPr>
      </w:pPr>
      <w:r>
        <w:rPr>
          <w:rFonts w:ascii="Times New Roman" w:hAnsi="Times New Roman" w:cs="Times New Roman"/>
          <w:b/>
          <w:sz w:val="28"/>
          <w:highlight w:val="yellow"/>
        </w:rPr>
        <w:lastRenderedPageBreak/>
        <w:t>NETHERLANDS</w:t>
      </w:r>
    </w:p>
    <w:p w:rsidR="005F443F" w:rsidRDefault="005F443F" w:rsidP="005F443F">
      <w:pPr>
        <w:spacing w:line="360" w:lineRule="atLeast"/>
        <w:rPr>
          <w:rFonts w:ascii="Times New Roman" w:eastAsia="Times New Roman" w:hAnsi="Times New Roman" w:cs="Times New Roman"/>
          <w:color w:val="000000"/>
          <w:szCs w:val="22"/>
          <w:u w:val="single"/>
        </w:rPr>
      </w:pPr>
    </w:p>
    <w:p w:rsidR="005F443F" w:rsidRPr="005F443F" w:rsidRDefault="005F443F" w:rsidP="005F443F">
      <w:pPr>
        <w:spacing w:line="360" w:lineRule="atLeast"/>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u w:val="single"/>
        </w:rPr>
        <w:t>Art 3</w:t>
      </w:r>
    </w:p>
    <w:p w:rsidR="005F443F" w:rsidRPr="005F443F" w:rsidRDefault="005F443F" w:rsidP="005F443F">
      <w:pPr>
        <w:spacing w:line="360" w:lineRule="atLeast"/>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rPr>
        <w:t xml:space="preserve">NL supports to include the Additional Protocol as the international </w:t>
      </w:r>
      <w:r>
        <w:rPr>
          <w:rFonts w:ascii="Times New Roman" w:eastAsia="Times New Roman" w:hAnsi="Times New Roman" w:cs="Times New Roman"/>
          <w:color w:val="000000"/>
          <w:szCs w:val="22"/>
        </w:rPr>
        <w:t>safeguards</w:t>
      </w:r>
      <w:r w:rsidRPr="005F443F">
        <w:rPr>
          <w:rFonts w:ascii="Times New Roman" w:eastAsia="Times New Roman" w:hAnsi="Times New Roman" w:cs="Times New Roman"/>
          <w:color w:val="000000"/>
          <w:szCs w:val="22"/>
        </w:rPr>
        <w:t xml:space="preserve"> standard, as well as a reference to ‘evolving safeguards standards’.</w:t>
      </w:r>
    </w:p>
    <w:p w:rsidR="005F443F" w:rsidRPr="005F443F" w:rsidRDefault="005F443F" w:rsidP="005F443F">
      <w:pPr>
        <w:spacing w:line="360" w:lineRule="atLeast"/>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u w:val="single"/>
        </w:rPr>
        <w:t>Art 4</w:t>
      </w:r>
    </w:p>
    <w:p w:rsidR="005F443F" w:rsidRPr="005F443F" w:rsidRDefault="005F443F" w:rsidP="005F443F">
      <w:pPr>
        <w:spacing w:line="360" w:lineRule="atLeast"/>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rPr>
        <w:t>Add new paragraph under article 4:</w:t>
      </w:r>
    </w:p>
    <w:p w:rsidR="005F443F" w:rsidRPr="005F443F" w:rsidRDefault="005F443F" w:rsidP="005F443F">
      <w:pPr>
        <w:spacing w:line="330" w:lineRule="atLeast"/>
        <w:ind w:left="720"/>
        <w:rPr>
          <w:rFonts w:ascii="Times New Roman" w:eastAsia="Times New Roman" w:hAnsi="Times New Roman" w:cs="Times New Roman"/>
          <w:color w:val="000000"/>
          <w:szCs w:val="22"/>
        </w:rPr>
      </w:pPr>
      <w:r w:rsidRPr="005F443F">
        <w:rPr>
          <w:rFonts w:ascii="Times New Roman" w:eastAsia="Times New Roman" w:hAnsi="Times New Roman" w:cs="Times New Roman"/>
          <w:i/>
          <w:iCs/>
          <w:color w:val="000000"/>
          <w:szCs w:val="22"/>
        </w:rPr>
        <w:t>States commit to developing an effective and efficient mechanism for the verification of nuclear disarmament and undertake to support of all relevant initiatives to that end.</w:t>
      </w:r>
      <w:r w:rsidRPr="005F443F">
        <w:rPr>
          <w:rFonts w:ascii="Times New Roman" w:eastAsia="Times New Roman" w:hAnsi="Times New Roman" w:cs="Times New Roman"/>
          <w:color w:val="000000"/>
          <w:szCs w:val="22"/>
        </w:rPr>
        <w:t>”.</w:t>
      </w:r>
    </w:p>
    <w:p w:rsidR="005F443F" w:rsidRPr="005F443F" w:rsidRDefault="005F443F" w:rsidP="005F443F">
      <w:pPr>
        <w:spacing w:line="360" w:lineRule="atLeast"/>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rPr>
        <w:t>We would furthermore propose to relate any verification mechanism to the temporal dimension we have proposed earlier for Article 1.</w:t>
      </w:r>
    </w:p>
    <w:p w:rsidR="005F443F" w:rsidRPr="005F443F" w:rsidRDefault="005F443F" w:rsidP="005F443F">
      <w:pPr>
        <w:spacing w:line="360" w:lineRule="atLeast"/>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u w:val="single"/>
        </w:rPr>
        <w:t>Art 5</w:t>
      </w:r>
    </w:p>
    <w:p w:rsidR="005F443F" w:rsidRPr="005F443F" w:rsidRDefault="005F443F" w:rsidP="005F443F">
      <w:pPr>
        <w:rPr>
          <w:rFonts w:ascii="Times New Roman" w:eastAsia="Times New Roman" w:hAnsi="Times New Roman" w:cs="Times New Roman"/>
          <w:color w:val="000000"/>
          <w:sz w:val="28"/>
          <w:szCs w:val="27"/>
        </w:rPr>
      </w:pPr>
      <w:r w:rsidRPr="005F443F">
        <w:rPr>
          <w:rFonts w:ascii="Times New Roman" w:eastAsia="Times New Roman" w:hAnsi="Times New Roman" w:cs="Times New Roman"/>
          <w:color w:val="000000"/>
          <w:szCs w:val="22"/>
        </w:rPr>
        <w:t>NL proposes removal of this paragraph.</w:t>
      </w:r>
    </w:p>
    <w:p w:rsidR="005F443F" w:rsidRPr="005F443F" w:rsidRDefault="005F443F" w:rsidP="005F443F">
      <w:pPr>
        <w:rPr>
          <w:rFonts w:ascii="Times New Roman" w:eastAsia="Times New Roman" w:hAnsi="Times New Roman" w:cs="Times New Roman"/>
          <w:color w:val="000000"/>
          <w:sz w:val="28"/>
          <w:szCs w:val="27"/>
        </w:rPr>
      </w:pPr>
      <w:bookmarkStart w:id="47" w:name="_MailEndCompose"/>
      <w:r w:rsidRPr="005F443F">
        <w:rPr>
          <w:rFonts w:ascii="Times New Roman" w:eastAsia="Times New Roman" w:hAnsi="Times New Roman" w:cs="Times New Roman"/>
          <w:color w:val="000000"/>
          <w:szCs w:val="22"/>
        </w:rPr>
        <w:t> </w:t>
      </w:r>
      <w:bookmarkEnd w:id="47"/>
      <w:r w:rsidRPr="005F443F">
        <w:rPr>
          <w:rFonts w:ascii="Cambria" w:eastAsia="Times New Roman" w:hAnsi="Cambria" w:cs="Times New Roman"/>
          <w:color w:val="000000"/>
          <w:sz w:val="22"/>
          <w:szCs w:val="22"/>
        </w:rPr>
        <w:t> </w:t>
      </w:r>
    </w:p>
    <w:p w:rsidR="000F2EE8" w:rsidRPr="00EA73C8" w:rsidRDefault="000F2EE8" w:rsidP="00DC49D2">
      <w:pPr>
        <w:widowControl w:val="0"/>
        <w:pBdr>
          <w:bottom w:val="single" w:sz="6" w:space="1" w:color="auto"/>
        </w:pBdr>
        <w:rPr>
          <w:rFonts w:ascii="Times New Roman" w:hAnsi="Times New Roman" w:cs="Times New Roman"/>
          <w:b/>
          <w:sz w:val="28"/>
          <w:highlight w:val="yellow"/>
        </w:rPr>
      </w:pPr>
    </w:p>
    <w:p w:rsidR="005F443F" w:rsidRDefault="005F443F" w:rsidP="00811D13">
      <w:pPr>
        <w:keepNext/>
        <w:widowControl w:val="0"/>
        <w:rPr>
          <w:rFonts w:ascii="Times New Roman" w:hAnsi="Times New Roman" w:cs="Times New Roman"/>
          <w:b/>
          <w:sz w:val="28"/>
          <w:highlight w:val="yellow"/>
        </w:rPr>
      </w:pPr>
    </w:p>
    <w:p w:rsidR="00273903" w:rsidRDefault="00273903" w:rsidP="00811D13">
      <w:pPr>
        <w:keepNext/>
        <w:widowControl w:val="0"/>
        <w:rPr>
          <w:rFonts w:ascii="Times New Roman" w:hAnsi="Times New Roman" w:cs="Times New Roman"/>
          <w:b/>
          <w:sz w:val="28"/>
          <w:highlight w:val="yellow"/>
        </w:rPr>
      </w:pPr>
      <w:r>
        <w:rPr>
          <w:rFonts w:ascii="Times New Roman" w:hAnsi="Times New Roman" w:cs="Times New Roman"/>
          <w:b/>
          <w:sz w:val="28"/>
          <w:highlight w:val="yellow"/>
        </w:rPr>
        <w:t>NEW ZEALAND</w:t>
      </w:r>
    </w:p>
    <w:p w:rsidR="00273903" w:rsidRDefault="00273903" w:rsidP="00811D13">
      <w:pPr>
        <w:keepNext/>
        <w:widowControl w:val="0"/>
        <w:rPr>
          <w:rFonts w:ascii="Times New Roman" w:hAnsi="Times New Roman" w:cs="Times New Roman"/>
          <w:b/>
          <w:sz w:val="28"/>
          <w:highlight w:val="yellow"/>
        </w:rPr>
      </w:pPr>
    </w:p>
    <w:p w:rsidR="00273903" w:rsidRPr="00273903" w:rsidRDefault="00273903" w:rsidP="00811D13">
      <w:pPr>
        <w:keepNext/>
        <w:widowControl w:val="0"/>
        <w:rPr>
          <w:rFonts w:ascii="Times New Roman" w:hAnsi="Times New Roman" w:cs="Times New Roman"/>
        </w:rPr>
      </w:pPr>
      <w:r w:rsidRPr="00273903">
        <w:rPr>
          <w:rFonts w:ascii="Times New Roman" w:hAnsi="Times New Roman" w:cs="Times New Roman"/>
        </w:rPr>
        <w:t xml:space="preserve">The New Zealand Delegation is grateful for this opportunity to present our views on what really is the central core of the draft treaty: Articles 2, 3, 4 and 5.  These Articles are at the heart of our framing for a nuclear-free world.  They must present a coherent pathway for adherence to the treaty by States possessing nuclear weapons at the same time as they present a satisfactory level of reassurance that all its provisions are going to be met by all its Parties.  </w:t>
      </w:r>
    </w:p>
    <w:p w:rsidR="00273903" w:rsidRDefault="00273903" w:rsidP="00811D13">
      <w:pPr>
        <w:keepNext/>
        <w:widowControl w:val="0"/>
        <w:rPr>
          <w:rFonts w:ascii="Times New Roman" w:hAnsi="Times New Roman" w:cs="Times New Roman"/>
          <w:b/>
          <w:bCs/>
        </w:rPr>
      </w:pPr>
    </w:p>
    <w:p w:rsidR="00273903" w:rsidRPr="00273903" w:rsidRDefault="00273903" w:rsidP="00273903">
      <w:pPr>
        <w:rPr>
          <w:rFonts w:ascii="Times New Roman" w:hAnsi="Times New Roman" w:cs="Times New Roman"/>
        </w:rPr>
      </w:pPr>
      <w:r w:rsidRPr="00273903">
        <w:rPr>
          <w:rFonts w:ascii="Times New Roman" w:hAnsi="Times New Roman" w:cs="Times New Roman"/>
          <w:b/>
          <w:bCs/>
        </w:rPr>
        <w:t>Turning first to Article 2 – Declarations</w:t>
      </w:r>
      <w:r w:rsidRPr="00273903">
        <w:rPr>
          <w:rFonts w:ascii="Times New Roman" w:hAnsi="Times New Roman" w:cs="Times New Roman"/>
        </w:rPr>
        <w:t xml:space="preserve">.  As presently drafted, this provision would require </w:t>
      </w:r>
      <w:r w:rsidRPr="00273903">
        <w:rPr>
          <w:rFonts w:ascii="Times New Roman" w:hAnsi="Times New Roman" w:cs="Times New Roman"/>
          <w:i/>
          <w:iCs/>
        </w:rPr>
        <w:t xml:space="preserve">all </w:t>
      </w:r>
      <w:r w:rsidRPr="00273903">
        <w:rPr>
          <w:rFonts w:ascii="Times New Roman" w:hAnsi="Times New Roman" w:cs="Times New Roman"/>
        </w:rPr>
        <w:t xml:space="preserve">State Parties to submit a declaration to the UN Secretary-General as to whether or not they have manufactured, possessed or otherwise acquired nuclear weapons after a certain timepoint.  This is an approach borrowed, most notably, from the Chemical Weapons Convention (CWC).  However I think this is one of those occasions, Madam President, when following a precedent drawn from a very different context is inappropriate.  </w:t>
      </w:r>
    </w:p>
    <w:p w:rsidR="00273903" w:rsidRDefault="00273903" w:rsidP="00273903">
      <w:pPr>
        <w:rPr>
          <w:rFonts w:ascii="Times New Roman" w:hAnsi="Times New Roman" w:cs="Times New Roman"/>
        </w:rPr>
      </w:pPr>
    </w:p>
    <w:p w:rsidR="00273903" w:rsidRPr="00273903" w:rsidRDefault="00273903" w:rsidP="00273903">
      <w:pPr>
        <w:rPr>
          <w:rFonts w:ascii="Times New Roman" w:hAnsi="Times New Roman" w:cs="Times New Roman"/>
        </w:rPr>
      </w:pPr>
      <w:r w:rsidRPr="00273903">
        <w:rPr>
          <w:rFonts w:ascii="Times New Roman" w:hAnsi="Times New Roman" w:cs="Times New Roman"/>
        </w:rPr>
        <w:t xml:space="preserve">The drafters of the CWC included amongst them a number of States possessing chemical weapons - and it was necessary in those circumstances to establish a baseline for purposes of the timetable for destruction of the weapons and against which compliance could in future be measured.  But the circumstances of this negotiation are altogether different given that </w:t>
      </w:r>
      <w:r w:rsidRPr="00273903">
        <w:rPr>
          <w:rFonts w:ascii="Times New Roman" w:hAnsi="Times New Roman" w:cs="Times New Roman"/>
          <w:i/>
          <w:iCs/>
        </w:rPr>
        <w:t xml:space="preserve">none </w:t>
      </w:r>
      <w:r w:rsidRPr="00273903">
        <w:rPr>
          <w:rFonts w:ascii="Times New Roman" w:hAnsi="Times New Roman" w:cs="Times New Roman"/>
        </w:rPr>
        <w:t>of us here possess the weapon system under discussion.  All of us are in fact legally bound, under the terms of the Nuclear Non-Proliferation Treaty (NPT), not to possess nuclear weapons.  Accordingly, for us there is no need whatsoever to establish a baseline.  For all those of us here, Article 2 is in effect drafted as an invitation to us to make a declaration that we have acted illegally.</w:t>
      </w:r>
    </w:p>
    <w:p w:rsidR="00273903" w:rsidRDefault="00273903" w:rsidP="00273903">
      <w:pPr>
        <w:rPr>
          <w:rFonts w:ascii="Times New Roman" w:hAnsi="Times New Roman" w:cs="Times New Roman"/>
        </w:rPr>
      </w:pPr>
    </w:p>
    <w:p w:rsidR="00273903" w:rsidRPr="00273903" w:rsidRDefault="00273903" w:rsidP="00273903">
      <w:pPr>
        <w:rPr>
          <w:rFonts w:ascii="Times New Roman" w:hAnsi="Times New Roman" w:cs="Times New Roman"/>
        </w:rPr>
      </w:pPr>
      <w:r w:rsidRPr="00273903">
        <w:rPr>
          <w:rFonts w:ascii="Times New Roman" w:hAnsi="Times New Roman" w:cs="Times New Roman"/>
        </w:rPr>
        <w:t xml:space="preserve">I note as a further word of caution that, notwithstanding the </w:t>
      </w:r>
      <w:r w:rsidRPr="00273903">
        <w:rPr>
          <w:rFonts w:ascii="Times New Roman" w:hAnsi="Times New Roman" w:cs="Times New Roman"/>
          <w:i/>
          <w:iCs/>
        </w:rPr>
        <w:t>direct utility</w:t>
      </w:r>
      <w:r w:rsidRPr="00273903">
        <w:rPr>
          <w:rFonts w:ascii="Times New Roman" w:hAnsi="Times New Roman" w:cs="Times New Roman"/>
        </w:rPr>
        <w:t xml:space="preserve"> of the declaration/baseline approach in the CWC context, a significant number of States still failed to comply with this obligation even after the expiry of a considerable period of time </w:t>
      </w:r>
      <w:r w:rsidRPr="00273903">
        <w:rPr>
          <w:rFonts w:ascii="Times New Roman" w:hAnsi="Times New Roman" w:cs="Times New Roman"/>
        </w:rPr>
        <w:lastRenderedPageBreak/>
        <w:t xml:space="preserve">following the Convention’s entry-into-force.  This gives us further cause to doubt the value of an Article 2 drafted as applying to all States Parties.  </w:t>
      </w:r>
    </w:p>
    <w:p w:rsidR="00273903" w:rsidRDefault="00273903" w:rsidP="00273903">
      <w:pPr>
        <w:rPr>
          <w:rFonts w:ascii="Times New Roman" w:hAnsi="Times New Roman" w:cs="Times New Roman"/>
        </w:rPr>
      </w:pPr>
    </w:p>
    <w:p w:rsidR="00273903" w:rsidRPr="00273903" w:rsidRDefault="00273903" w:rsidP="00273903">
      <w:pPr>
        <w:rPr>
          <w:rFonts w:ascii="Times New Roman" w:hAnsi="Times New Roman" w:cs="Times New Roman"/>
        </w:rPr>
      </w:pPr>
      <w:r w:rsidRPr="00273903">
        <w:rPr>
          <w:rFonts w:ascii="Times New Roman" w:hAnsi="Times New Roman" w:cs="Times New Roman"/>
        </w:rPr>
        <w:t xml:space="preserve">It has been explained to me, Madam President, that Article 2 has been drafted in this way to ensure that there is no distinction – no </w:t>
      </w:r>
      <w:r w:rsidRPr="00273903">
        <w:rPr>
          <w:rFonts w:ascii="Times New Roman" w:hAnsi="Times New Roman" w:cs="Times New Roman"/>
          <w:i/>
          <w:iCs/>
        </w:rPr>
        <w:t>discrimination</w:t>
      </w:r>
      <w:r w:rsidRPr="00273903">
        <w:rPr>
          <w:rFonts w:ascii="Times New Roman" w:hAnsi="Times New Roman" w:cs="Times New Roman"/>
        </w:rPr>
        <w:t xml:space="preserve"> – in treatment as between any State Party to the treaty.  We can certainly accept the logic of this when we are focused on treating </w:t>
      </w:r>
      <w:r w:rsidRPr="00273903">
        <w:rPr>
          <w:rFonts w:ascii="Times New Roman" w:hAnsi="Times New Roman" w:cs="Times New Roman"/>
          <w:i/>
          <w:iCs/>
        </w:rPr>
        <w:t xml:space="preserve">similar </w:t>
      </w:r>
      <w:r w:rsidRPr="00273903">
        <w:rPr>
          <w:rFonts w:ascii="Times New Roman" w:hAnsi="Times New Roman" w:cs="Times New Roman"/>
        </w:rPr>
        <w:t xml:space="preserve">situations similarly.  But we would suggest that there does need to be a difference in key aspects of the requirements applicable to any State actually possessing nuclear weapons (and who must establish a timetable and process for destruction) and any State which does not.  The need for this variation in treatment is indeed already recognised according to the processes envisaged in Articles 4 and 5 (neither of which apply to States not possessing nuclear weapons).  We would suggest that Article 2 should be treated comparably and made applicable only to States possessing nuclear weapons.  Better yet, it could be deleted in its entirety – and the declaration/baseline process currently in Article 2 could be explicitly incorporated as part of the pathway for adherence to the treaty (at present outlined in Articles 4 and 5) by nuclear weapon possessors. </w:t>
      </w:r>
    </w:p>
    <w:p w:rsidR="00273903" w:rsidRDefault="00273903" w:rsidP="00273903">
      <w:pPr>
        <w:rPr>
          <w:rFonts w:ascii="Times New Roman" w:hAnsi="Times New Roman" w:cs="Times New Roman"/>
        </w:rPr>
      </w:pPr>
      <w:r w:rsidRPr="00273903">
        <w:rPr>
          <w:rFonts w:ascii="Times New Roman" w:hAnsi="Times New Roman" w:cs="Times New Roman"/>
        </w:rPr>
        <w:t xml:space="preserve"> </w:t>
      </w:r>
    </w:p>
    <w:p w:rsidR="00273903" w:rsidRPr="00273903" w:rsidRDefault="00273903" w:rsidP="00273903">
      <w:pPr>
        <w:rPr>
          <w:rFonts w:ascii="Times New Roman" w:hAnsi="Times New Roman" w:cs="Times New Roman"/>
        </w:rPr>
      </w:pPr>
      <w:r w:rsidRPr="00273903">
        <w:rPr>
          <w:rFonts w:ascii="Times New Roman" w:hAnsi="Times New Roman" w:cs="Times New Roman"/>
          <w:b/>
          <w:bCs/>
        </w:rPr>
        <w:t>Turning now to Article 3 – Safeguards</w:t>
      </w:r>
      <w:r w:rsidRPr="00273903">
        <w:rPr>
          <w:rFonts w:ascii="Times New Roman" w:hAnsi="Times New Roman" w:cs="Times New Roman"/>
        </w:rPr>
        <w:t xml:space="preserve">.  My Delegation welcomes the inclusion of a provision to ensure that there is a process to provide assurance that States Parties are indeed meeting their obligations under the new treaty.  This process to ensure compliance is, of course, able to build on the </w:t>
      </w:r>
      <w:r w:rsidRPr="00273903">
        <w:rPr>
          <w:rFonts w:ascii="Times New Roman" w:hAnsi="Times New Roman" w:cs="Times New Roman"/>
          <w:i/>
          <w:iCs/>
        </w:rPr>
        <w:t>existing</w:t>
      </w:r>
      <w:r w:rsidRPr="00273903">
        <w:rPr>
          <w:rFonts w:ascii="Times New Roman" w:hAnsi="Times New Roman" w:cs="Times New Roman"/>
        </w:rPr>
        <w:t xml:space="preserve"> processes we all have in place pursuant to the NPT and our binding arrangements with the IAEA.  </w:t>
      </w:r>
    </w:p>
    <w:p w:rsidR="00273903" w:rsidRDefault="00273903" w:rsidP="00273903">
      <w:pPr>
        <w:rPr>
          <w:rFonts w:ascii="Times New Roman" w:hAnsi="Times New Roman" w:cs="Times New Roman"/>
        </w:rPr>
      </w:pPr>
    </w:p>
    <w:p w:rsidR="00273903" w:rsidRPr="00273903" w:rsidRDefault="00273903" w:rsidP="00273903">
      <w:pPr>
        <w:rPr>
          <w:rFonts w:ascii="Times New Roman" w:hAnsi="Times New Roman" w:cs="Times New Roman"/>
        </w:rPr>
      </w:pPr>
      <w:r w:rsidRPr="00273903">
        <w:rPr>
          <w:rFonts w:ascii="Times New Roman" w:hAnsi="Times New Roman" w:cs="Times New Roman"/>
        </w:rPr>
        <w:t xml:space="preserve"> New Zealand is therefore of the view that there is a clear need to strengthen the terms of Article 3 and its Annex at the very least to ensure that the requirements placed upon us in </w:t>
      </w:r>
      <w:r w:rsidRPr="00273903">
        <w:rPr>
          <w:rFonts w:ascii="Times New Roman" w:hAnsi="Times New Roman" w:cs="Times New Roman"/>
          <w:i/>
          <w:iCs/>
        </w:rPr>
        <w:t>this</w:t>
      </w:r>
      <w:r w:rsidRPr="00273903">
        <w:rPr>
          <w:rFonts w:ascii="Times New Roman" w:hAnsi="Times New Roman" w:cs="Times New Roman"/>
        </w:rPr>
        <w:t xml:space="preserve"> treaty are no less than those which we have already assumed in the context of the NPT: in the case of New Zealand and many others here, this means not anchoring us to the terms of INFIRC/153 but going beyond this to the gold standard of the Additional Protocol.  We are confident that there is a relatively simple drafting fix available whereby we can ensure that Article 3 sets no standard lower for any of us than that which we have already assumed.</w:t>
      </w:r>
    </w:p>
    <w:p w:rsidR="00273903" w:rsidRDefault="00273903" w:rsidP="00273903">
      <w:pPr>
        <w:rPr>
          <w:rFonts w:ascii="Times New Roman" w:hAnsi="Times New Roman" w:cs="Times New Roman"/>
        </w:rPr>
      </w:pPr>
    </w:p>
    <w:p w:rsidR="00273903" w:rsidRPr="00273903" w:rsidRDefault="00273903" w:rsidP="00273903">
      <w:pPr>
        <w:rPr>
          <w:rFonts w:ascii="Times New Roman" w:hAnsi="Times New Roman" w:cs="Times New Roman"/>
        </w:rPr>
      </w:pPr>
      <w:r w:rsidRPr="00273903">
        <w:rPr>
          <w:rFonts w:ascii="Times New Roman" w:hAnsi="Times New Roman" w:cs="Times New Roman"/>
          <w:b/>
          <w:bCs/>
        </w:rPr>
        <w:t xml:space="preserve">In terms of Articles 4 and 5, </w:t>
      </w:r>
      <w:r w:rsidRPr="00273903">
        <w:rPr>
          <w:rFonts w:ascii="Times New Roman" w:hAnsi="Times New Roman" w:cs="Times New Roman"/>
        </w:rPr>
        <w:t xml:space="preserve">New Zealand is not fully convinced of the value of providing, as has been done under these Articles, for two separate pathways for adherence by nuclear weapon possessors.  In our view, the process envisaged in Article 5 of a stand-alone Additional Protocol to govern the terms and conditions, including verification, for adherence by any or all nuclear weapon possessors is likely to offer the most viable route.  But clearly there is a need to incorporate into the text of this treaty rather more detail about the process and procedure for putting such Protocols in place in order to provide clear reassurance to all States about the substantive requirements and the procedures for this pathway.  This greater level of detail will also serve to make it clear that the terms of an Additional Protocol can be used to cover all the conceivable circumstances applicable to adherence by any nuclear weapon possessor or group of possessors.  </w:t>
      </w:r>
    </w:p>
    <w:p w:rsidR="00273903" w:rsidRDefault="00273903" w:rsidP="00273903">
      <w:pPr>
        <w:pBdr>
          <w:bottom w:val="single" w:sz="6" w:space="1" w:color="auto"/>
        </w:pBdr>
        <w:rPr>
          <w:rFonts w:ascii="Times New Roman" w:hAnsi="Times New Roman" w:cs="Times New Roman"/>
        </w:rPr>
      </w:pPr>
    </w:p>
    <w:p w:rsidR="00273903" w:rsidRDefault="00273903" w:rsidP="00273903">
      <w:pPr>
        <w:pBdr>
          <w:bottom w:val="single" w:sz="6" w:space="1" w:color="auto"/>
        </w:pBdr>
        <w:rPr>
          <w:rFonts w:ascii="Times New Roman" w:hAnsi="Times New Roman" w:cs="Times New Roman"/>
        </w:rPr>
      </w:pPr>
      <w:r w:rsidRPr="00273903">
        <w:rPr>
          <w:rFonts w:ascii="Times New Roman" w:hAnsi="Times New Roman" w:cs="Times New Roman"/>
        </w:rPr>
        <w:t xml:space="preserve">We are very interested in the proposals just put forward now by the Ambassador of South Africa and will be taking a careful look at them although we note that they do not retain the approach of current Article 5 for an Additional Protocol.  </w:t>
      </w:r>
    </w:p>
    <w:p w:rsidR="00273903" w:rsidRDefault="00273903" w:rsidP="00273903">
      <w:pPr>
        <w:pBdr>
          <w:bottom w:val="single" w:sz="6" w:space="1" w:color="auto"/>
        </w:pBdr>
      </w:pPr>
    </w:p>
    <w:p w:rsidR="00177618" w:rsidRDefault="00177618" w:rsidP="005F443F">
      <w:pPr>
        <w:widowControl w:val="0"/>
        <w:rPr>
          <w:rFonts w:ascii="Times New Roman" w:hAnsi="Times New Roman" w:cs="Times New Roman"/>
          <w:b/>
          <w:sz w:val="28"/>
          <w:highlight w:val="yellow"/>
        </w:rPr>
      </w:pPr>
    </w:p>
    <w:p w:rsidR="00177618" w:rsidRDefault="00177618" w:rsidP="005F443F">
      <w:pPr>
        <w:widowControl w:val="0"/>
        <w:rPr>
          <w:rFonts w:ascii="Times New Roman" w:hAnsi="Times New Roman" w:cs="Times New Roman"/>
          <w:b/>
          <w:sz w:val="28"/>
          <w:highlight w:val="yellow"/>
        </w:rPr>
      </w:pPr>
    </w:p>
    <w:p w:rsidR="005F443F" w:rsidRDefault="005F443F" w:rsidP="005F443F">
      <w:pPr>
        <w:widowControl w:val="0"/>
        <w:rPr>
          <w:rFonts w:ascii="Times New Roman" w:hAnsi="Times New Roman" w:cs="Times New Roman"/>
          <w:b/>
          <w:sz w:val="28"/>
          <w:highlight w:val="yellow"/>
        </w:rPr>
      </w:pPr>
      <w:r w:rsidRPr="000F2EE8">
        <w:rPr>
          <w:rFonts w:ascii="Times New Roman" w:hAnsi="Times New Roman" w:cs="Times New Roman"/>
          <w:b/>
          <w:sz w:val="28"/>
          <w:highlight w:val="yellow"/>
        </w:rPr>
        <w:lastRenderedPageBreak/>
        <w:t>SOUTH AFRICA</w:t>
      </w:r>
    </w:p>
    <w:p w:rsidR="005F443F" w:rsidRDefault="005F443F" w:rsidP="005F443F">
      <w:pPr>
        <w:widowControl w:val="0"/>
        <w:rPr>
          <w:rFonts w:ascii="Times New Roman" w:hAnsi="Times New Roman" w:cs="Times New Roman"/>
        </w:rPr>
      </w:pPr>
    </w:p>
    <w:p w:rsidR="005F443F" w:rsidRPr="003E45F3" w:rsidRDefault="005F443F" w:rsidP="005F443F">
      <w:pPr>
        <w:widowControl w:val="0"/>
        <w:rPr>
          <w:rFonts w:ascii="Times New Roman" w:hAnsi="Times New Roman" w:cs="Times New Roman"/>
          <w:b/>
        </w:rPr>
      </w:pPr>
      <w:r w:rsidRPr="003E45F3">
        <w:rPr>
          <w:rFonts w:ascii="Times New Roman" w:hAnsi="Times New Roman" w:cs="Times New Roman"/>
          <w:b/>
        </w:rPr>
        <w:t xml:space="preserve">Article 2 </w:t>
      </w:r>
    </w:p>
    <w:p w:rsidR="005F443F" w:rsidRPr="003E45F3" w:rsidRDefault="005F443F" w:rsidP="005F443F">
      <w:pPr>
        <w:widowControl w:val="0"/>
        <w:rPr>
          <w:rFonts w:ascii="Times New Roman" w:hAnsi="Times New Roman" w:cs="Times New Roman"/>
          <w:b/>
        </w:rPr>
      </w:pPr>
    </w:p>
    <w:p w:rsidR="005F443F" w:rsidRDefault="005F443F" w:rsidP="005F443F">
      <w:pPr>
        <w:widowControl w:val="0"/>
        <w:rPr>
          <w:rFonts w:ascii="Times New Roman" w:hAnsi="Times New Roman" w:cs="Times New Roman"/>
          <w:b/>
        </w:rPr>
      </w:pPr>
      <w:r w:rsidRPr="003E45F3">
        <w:rPr>
          <w:rFonts w:ascii="Times New Roman" w:hAnsi="Times New Roman" w:cs="Times New Roman"/>
          <w:b/>
        </w:rPr>
        <w:t xml:space="preserve">Declarations </w:t>
      </w:r>
    </w:p>
    <w:p w:rsidR="005F443F" w:rsidRDefault="005F443F" w:rsidP="005F443F">
      <w:pPr>
        <w:widowControl w:val="0"/>
        <w:rPr>
          <w:rFonts w:ascii="Times New Roman" w:hAnsi="Times New Roman" w:cs="Times New Roman"/>
          <w:b/>
        </w:rPr>
      </w:pPr>
    </w:p>
    <w:p w:rsidR="005F443F" w:rsidRDefault="005F443F" w:rsidP="005F443F">
      <w:pPr>
        <w:widowControl w:val="0"/>
        <w:rPr>
          <w:rFonts w:ascii="Times New Roman" w:hAnsi="Times New Roman" w:cs="Times New Roman"/>
        </w:rPr>
      </w:pPr>
      <w:r w:rsidRPr="00EA73C8">
        <w:rPr>
          <w:rFonts w:ascii="Times New Roman" w:hAnsi="Times New Roman" w:cs="Times New Roman"/>
        </w:rPr>
        <w:t>1. Each State Party shall submit to the Secretary-General of the United Nations, not later than 30 days after this Convention enters into force for it a declaration in which it shall:</w:t>
      </w:r>
    </w:p>
    <w:p w:rsidR="005F443F" w:rsidRDefault="005F443F" w:rsidP="005F443F">
      <w:pPr>
        <w:widowControl w:val="0"/>
        <w:rPr>
          <w:rFonts w:ascii="Times New Roman" w:hAnsi="Times New Roman" w:cs="Times New Roman"/>
        </w:rPr>
      </w:pPr>
    </w:p>
    <w:p w:rsidR="005F443F" w:rsidRPr="003E45F3" w:rsidRDefault="005F443F" w:rsidP="005A085B">
      <w:pPr>
        <w:pStyle w:val="ListParagraph"/>
        <w:widowControl w:val="0"/>
        <w:numPr>
          <w:ilvl w:val="0"/>
          <w:numId w:val="18"/>
        </w:numPr>
        <w:rPr>
          <w:rFonts w:ascii="Times New Roman" w:hAnsi="Times New Roman" w:cs="Times New Roman"/>
        </w:rPr>
      </w:pPr>
      <w:r w:rsidRPr="003E45F3">
        <w:rPr>
          <w:rFonts w:ascii="Times New Roman" w:hAnsi="Times New Roman" w:cs="Times New Roman"/>
        </w:rPr>
        <w:t xml:space="preserve">Declare whether it owns or possesses any nuclear weapons, or whether any nuclear weapons are located in any place under its jurisdiction or control; </w:t>
      </w:r>
    </w:p>
    <w:p w:rsidR="005F443F" w:rsidRPr="003E45F3" w:rsidRDefault="005F443F" w:rsidP="005A085B">
      <w:pPr>
        <w:pStyle w:val="ListParagraph"/>
        <w:widowControl w:val="0"/>
        <w:numPr>
          <w:ilvl w:val="0"/>
          <w:numId w:val="18"/>
        </w:numPr>
        <w:rPr>
          <w:rFonts w:ascii="Times New Roman" w:hAnsi="Times New Roman" w:cs="Times New Roman"/>
        </w:rPr>
      </w:pPr>
      <w:r w:rsidRPr="003E45F3">
        <w:rPr>
          <w:rFonts w:ascii="Times New Roman" w:hAnsi="Times New Roman" w:cs="Times New Roman"/>
        </w:rPr>
        <w:t xml:space="preserve">Declare whether there are any nuclear weapons on its territory that are owned and possessed by another State and located in any place under the jurisdiction or control of another State; </w:t>
      </w:r>
    </w:p>
    <w:p w:rsidR="005F443F" w:rsidRPr="003E45F3" w:rsidRDefault="005F443F" w:rsidP="005A085B">
      <w:pPr>
        <w:pStyle w:val="ListParagraph"/>
        <w:widowControl w:val="0"/>
        <w:numPr>
          <w:ilvl w:val="0"/>
          <w:numId w:val="18"/>
        </w:numPr>
        <w:rPr>
          <w:rFonts w:ascii="Times New Roman" w:hAnsi="Times New Roman" w:cs="Times New Roman"/>
        </w:rPr>
      </w:pPr>
      <w:r w:rsidRPr="003E45F3">
        <w:rPr>
          <w:rFonts w:ascii="Times New Roman" w:hAnsi="Times New Roman" w:cs="Times New Roman"/>
        </w:rPr>
        <w:t xml:space="preserve">Declare whether it engages in any planning, training or military preparations for the use of nuclear weapons; </w:t>
      </w:r>
    </w:p>
    <w:p w:rsidR="005F443F" w:rsidRPr="003E45F3" w:rsidRDefault="005F443F" w:rsidP="005A085B">
      <w:pPr>
        <w:pStyle w:val="ListParagraph"/>
        <w:widowControl w:val="0"/>
        <w:numPr>
          <w:ilvl w:val="0"/>
          <w:numId w:val="18"/>
        </w:numPr>
        <w:rPr>
          <w:rFonts w:ascii="Times New Roman" w:hAnsi="Times New Roman" w:cs="Times New Roman"/>
        </w:rPr>
      </w:pPr>
      <w:r w:rsidRPr="003E45F3">
        <w:rPr>
          <w:rFonts w:ascii="Times New Roman" w:hAnsi="Times New Roman" w:cs="Times New Roman"/>
        </w:rPr>
        <w:t xml:space="preserve">Declare whether all nuclear facilities and materials on its territory or under its control are under IAEA safeguards, and if not, undertake to conclude an Agreement with the IAEA as soon as possible, but no later than [X years] after the entry into force for that State, to ensure that all its facilities and material remain under safeguards.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EA73C8">
        <w:rPr>
          <w:rFonts w:ascii="Times New Roman" w:hAnsi="Times New Roman" w:cs="Times New Roman"/>
        </w:rPr>
        <w:t xml:space="preserve">2. The Secretary-General of the United Nations shall transmit all such declarations received to the States Parties.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3E45F3">
        <w:rPr>
          <w:rFonts w:ascii="Times New Roman" w:hAnsi="Times New Roman" w:cs="Times New Roman"/>
          <w:b/>
        </w:rPr>
        <w:t>Delete current Article 3 on Safeguards</w:t>
      </w:r>
      <w:r w:rsidRPr="00EA73C8">
        <w:rPr>
          <w:rFonts w:ascii="Times New Roman" w:hAnsi="Times New Roman" w:cs="Times New Roman"/>
        </w:rPr>
        <w:t xml:space="preserve">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3E45F3">
        <w:rPr>
          <w:rFonts w:ascii="Times New Roman" w:hAnsi="Times New Roman" w:cs="Times New Roman"/>
          <w:b/>
        </w:rPr>
        <w:t>New Article 3 replacing original Article 4 - Towards the elimination of nuclear weapons</w:t>
      </w:r>
      <w:r w:rsidRPr="00EA73C8">
        <w:rPr>
          <w:rFonts w:ascii="Times New Roman" w:hAnsi="Times New Roman" w:cs="Times New Roman"/>
        </w:rPr>
        <w:t xml:space="preserve">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EA73C8">
        <w:rPr>
          <w:rFonts w:ascii="Times New Roman" w:hAnsi="Times New Roman" w:cs="Times New Roman"/>
        </w:rPr>
        <w:t xml:space="preserve">1. Each State Party undertakes to immediately remove from operational status and destroy or ensure the destruction of all nuclear weapons or nuclear explosive devices under its jurisdiction or control, as soon as possible but not later than [X years] after the entry into force of this Convention for that State Party. Upon the elimination of all nuclear weapons under its jurisdiction or control, such State Party shall submit a 2 Final Declaration confirming that all its nuclear facilities and materials are under IAEA safeguards and shall remain so. It shall also permit the International Atomic Energy Agency to verify the correctness and completeness of its Final Declaration.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EA73C8">
        <w:rPr>
          <w:rFonts w:ascii="Times New Roman" w:hAnsi="Times New Roman" w:cs="Times New Roman"/>
        </w:rPr>
        <w:t xml:space="preserve">2. Each State Party which declared that there are nuclear weapons on its territory that are owned and possessed by another State shall ensure the removal of such weapons as soon as possible, but not later than [X years] after the entry into force of this Convention for that State Party and shall submit a declaration to that effect upon the removal of such weapons.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EA73C8">
        <w:rPr>
          <w:rFonts w:ascii="Times New Roman" w:hAnsi="Times New Roman" w:cs="Times New Roman"/>
        </w:rPr>
        <w:t xml:space="preserve">3. Each State Party which declared that it engages in any planning, training or military preparations for the use of nuclear weapons, shall make the necessary arrangements to terminate such actions as soon as possible, but not later than [X years] after the entry into force of this Convention for that State Party, and shall submit a declaration to that effect upon termination of such actions. </w:t>
      </w:r>
    </w:p>
    <w:p w:rsidR="005F443F" w:rsidRDefault="005F443F" w:rsidP="005F443F">
      <w:pPr>
        <w:widowControl w:val="0"/>
        <w:rPr>
          <w:rFonts w:ascii="Times New Roman" w:hAnsi="Times New Roman" w:cs="Times New Roman"/>
        </w:rPr>
      </w:pPr>
    </w:p>
    <w:p w:rsidR="005F443F" w:rsidRDefault="005F443F" w:rsidP="005F443F">
      <w:pPr>
        <w:widowControl w:val="0"/>
        <w:rPr>
          <w:rFonts w:ascii="Times New Roman" w:hAnsi="Times New Roman" w:cs="Times New Roman"/>
        </w:rPr>
      </w:pPr>
      <w:r w:rsidRPr="00EA73C8">
        <w:rPr>
          <w:rFonts w:ascii="Times New Roman" w:hAnsi="Times New Roman" w:cs="Times New Roman"/>
        </w:rPr>
        <w:t xml:space="preserve">4. If a State Party believes that it will be unable to destroy or ensure the destruction of all nuclear weapons under its jurisdiction or control, referred to in Article 3 (1), within that time </w:t>
      </w:r>
      <w:r w:rsidRPr="00EA73C8">
        <w:rPr>
          <w:rFonts w:ascii="Times New Roman" w:hAnsi="Times New Roman" w:cs="Times New Roman"/>
        </w:rPr>
        <w:lastRenderedPageBreak/>
        <w:t xml:space="preserve">period, it may extraordinarily submit a request to a Meeting of States Parties or a Review Conference for an extension of the deadline for completing the destruction of their nuclear weapons for a maximum period of up to [X years]. </w:t>
      </w:r>
    </w:p>
    <w:p w:rsidR="005F443F" w:rsidRPr="003E45F3" w:rsidRDefault="005F443F" w:rsidP="005F443F">
      <w:pPr>
        <w:widowControl w:val="0"/>
        <w:rPr>
          <w:rFonts w:ascii="Times New Roman" w:hAnsi="Times New Roman" w:cs="Times New Roman"/>
          <w:b/>
        </w:rPr>
      </w:pPr>
    </w:p>
    <w:p w:rsidR="005F443F" w:rsidRPr="003E45F3" w:rsidRDefault="005F443F" w:rsidP="005F443F">
      <w:pPr>
        <w:widowControl w:val="0"/>
        <w:rPr>
          <w:rFonts w:ascii="Times New Roman" w:hAnsi="Times New Roman" w:cs="Times New Roman"/>
          <w:b/>
        </w:rPr>
      </w:pPr>
      <w:r w:rsidRPr="003E45F3">
        <w:rPr>
          <w:rFonts w:ascii="Times New Roman" w:hAnsi="Times New Roman" w:cs="Times New Roman"/>
          <w:b/>
        </w:rPr>
        <w:t xml:space="preserve">Replace heading of original Article 5 now Article 4 - new heading to read “Additional Measures” </w:t>
      </w:r>
    </w:p>
    <w:p w:rsidR="005F443F" w:rsidRPr="003E45F3" w:rsidRDefault="005F443F" w:rsidP="005F443F">
      <w:pPr>
        <w:widowControl w:val="0"/>
        <w:rPr>
          <w:rFonts w:ascii="Times New Roman" w:hAnsi="Times New Roman" w:cs="Times New Roman"/>
          <w:b/>
        </w:rPr>
      </w:pPr>
    </w:p>
    <w:p w:rsidR="005F443F" w:rsidRPr="003E45F3" w:rsidRDefault="005F443F" w:rsidP="005F443F">
      <w:pPr>
        <w:widowControl w:val="0"/>
        <w:pBdr>
          <w:bottom w:val="single" w:sz="6" w:space="1" w:color="auto"/>
        </w:pBdr>
        <w:rPr>
          <w:rFonts w:ascii="Times New Roman" w:hAnsi="Times New Roman" w:cs="Times New Roman"/>
          <w:b/>
          <w:sz w:val="28"/>
          <w:highlight w:val="yellow"/>
        </w:rPr>
      </w:pPr>
      <w:r w:rsidRPr="003E45F3">
        <w:rPr>
          <w:rFonts w:ascii="Times New Roman" w:hAnsi="Times New Roman" w:cs="Times New Roman"/>
          <w:b/>
        </w:rPr>
        <w:t>Delete Annex A</w:t>
      </w:r>
    </w:p>
    <w:p w:rsidR="005F443F" w:rsidRDefault="005F443F" w:rsidP="00DC49D2">
      <w:pPr>
        <w:widowControl w:val="0"/>
        <w:rPr>
          <w:rFonts w:ascii="Times New Roman" w:hAnsi="Times New Roman" w:cs="Times New Roman"/>
          <w:b/>
          <w:sz w:val="28"/>
          <w:highlight w:val="yellow"/>
        </w:rPr>
      </w:pPr>
    </w:p>
    <w:p w:rsidR="000F2EE8" w:rsidRPr="000F2EE8" w:rsidRDefault="000F2EE8" w:rsidP="00DC49D2">
      <w:pPr>
        <w:widowControl w:val="0"/>
        <w:rPr>
          <w:rFonts w:ascii="Times New Roman" w:hAnsi="Times New Roman" w:cs="Times New Roman"/>
          <w:b/>
          <w:sz w:val="28"/>
        </w:rPr>
      </w:pPr>
      <w:r w:rsidRPr="000F2EE8">
        <w:rPr>
          <w:rFonts w:ascii="Times New Roman" w:hAnsi="Times New Roman" w:cs="Times New Roman"/>
          <w:b/>
          <w:sz w:val="28"/>
          <w:highlight w:val="yellow"/>
        </w:rPr>
        <w:t>SWEDEN</w:t>
      </w:r>
    </w:p>
    <w:p w:rsidR="005450F8" w:rsidRDefault="005450F8" w:rsidP="005450F8">
      <w:pPr>
        <w:rPr>
          <w:rFonts w:ascii="Times New Roman" w:hAnsi="Times New Roman" w:cs="Times New Roman"/>
          <w:b/>
          <w:color w:val="000000"/>
          <w:szCs w:val="20"/>
          <w:u w:val="single"/>
          <w:lang w:val="en-GB"/>
        </w:rPr>
      </w:pPr>
    </w:p>
    <w:p w:rsidR="005450F8" w:rsidRDefault="005450F8" w:rsidP="005450F8">
      <w:pPr>
        <w:rPr>
          <w:rFonts w:ascii="Times New Roman" w:hAnsi="Times New Roman" w:cs="Times New Roman"/>
          <w:b/>
          <w:color w:val="000000"/>
          <w:szCs w:val="20"/>
          <w:u w:val="single"/>
          <w:lang w:val="en-GB"/>
        </w:rPr>
      </w:pPr>
      <w:r w:rsidRPr="00DC4358">
        <w:rPr>
          <w:rFonts w:ascii="Times New Roman" w:hAnsi="Times New Roman" w:cs="Times New Roman"/>
          <w:b/>
          <w:color w:val="000000"/>
          <w:szCs w:val="20"/>
          <w:u w:val="single"/>
          <w:lang w:val="en-GB"/>
        </w:rPr>
        <w:t xml:space="preserve">Article 3 – </w:t>
      </w:r>
      <w:r>
        <w:rPr>
          <w:rFonts w:ascii="Times New Roman" w:hAnsi="Times New Roman" w:cs="Times New Roman"/>
          <w:b/>
          <w:color w:val="000000"/>
          <w:szCs w:val="20"/>
          <w:u w:val="single"/>
          <w:lang w:val="en-GB"/>
        </w:rPr>
        <w:t>Safeguards</w:t>
      </w:r>
    </w:p>
    <w:p w:rsidR="0042082D" w:rsidRPr="00DC4358" w:rsidRDefault="0042082D" w:rsidP="005450F8">
      <w:pPr>
        <w:rPr>
          <w:rFonts w:ascii="Times New Roman" w:hAnsi="Times New Roman" w:cs="Times New Roman"/>
          <w:b/>
          <w:color w:val="000000"/>
          <w:szCs w:val="20"/>
          <w:u w:val="single"/>
          <w:lang w:val="en-GB"/>
        </w:rPr>
      </w:pPr>
    </w:p>
    <w:p w:rsidR="005450F8" w:rsidRDefault="005450F8" w:rsidP="005A085B">
      <w:pPr>
        <w:pStyle w:val="ListParagraph"/>
        <w:numPr>
          <w:ilvl w:val="0"/>
          <w:numId w:val="16"/>
        </w:numPr>
        <w:spacing w:after="200" w:line="276" w:lineRule="auto"/>
        <w:rPr>
          <w:rFonts w:ascii="Times New Roman" w:hAnsi="Times New Roman" w:cs="Times New Roman"/>
          <w:color w:val="000000"/>
          <w:szCs w:val="20"/>
          <w:u w:val="single"/>
          <w:lang w:val="en-GB"/>
        </w:rPr>
      </w:pPr>
      <w:r>
        <w:rPr>
          <w:rFonts w:ascii="Times New Roman" w:hAnsi="Times New Roman" w:cs="Times New Roman"/>
          <w:color w:val="000000"/>
          <w:szCs w:val="20"/>
          <w:u w:val="single"/>
          <w:lang w:val="en-GB"/>
        </w:rPr>
        <w:t>A</w:t>
      </w:r>
      <w:r w:rsidRPr="00DC4358">
        <w:rPr>
          <w:rFonts w:ascii="Times New Roman" w:hAnsi="Times New Roman" w:cs="Times New Roman"/>
          <w:color w:val="000000"/>
          <w:szCs w:val="20"/>
          <w:u w:val="single"/>
          <w:lang w:val="en-GB"/>
        </w:rPr>
        <w:t xml:space="preserve"> State Party to this Convention, if it has not done so, will conclude with the International Atomic Energy Agency an agreement for the application of safeguards (Infcirc/153) and an Additional Protocol (Infcirc/540), no later than 18 months after entry into force of this Convention for the State Party.</w:t>
      </w:r>
    </w:p>
    <w:p w:rsidR="005450F8" w:rsidRPr="00DC4358" w:rsidRDefault="005450F8" w:rsidP="005450F8">
      <w:pPr>
        <w:pStyle w:val="ListParagraph"/>
        <w:spacing w:after="200"/>
        <w:rPr>
          <w:rFonts w:ascii="Times New Roman" w:hAnsi="Times New Roman" w:cs="Times New Roman"/>
          <w:color w:val="000000"/>
          <w:szCs w:val="20"/>
          <w:u w:val="single"/>
          <w:lang w:val="en-GB"/>
        </w:rPr>
      </w:pPr>
    </w:p>
    <w:p w:rsidR="005450F8" w:rsidRDefault="005450F8" w:rsidP="005A085B">
      <w:pPr>
        <w:pStyle w:val="ListParagraph"/>
        <w:numPr>
          <w:ilvl w:val="0"/>
          <w:numId w:val="16"/>
        </w:numPr>
        <w:spacing w:after="200" w:line="276" w:lineRule="auto"/>
        <w:rPr>
          <w:rFonts w:ascii="Times New Roman" w:hAnsi="Times New Roman" w:cs="Times New Roman"/>
          <w:color w:val="000000"/>
          <w:szCs w:val="20"/>
          <w:u w:val="single"/>
          <w:lang w:val="en-GB"/>
        </w:rPr>
      </w:pPr>
      <w:r w:rsidRPr="00DC4358">
        <w:rPr>
          <w:rFonts w:ascii="Times New Roman" w:hAnsi="Times New Roman" w:cs="Times New Roman"/>
          <w:color w:val="000000"/>
          <w:szCs w:val="20"/>
          <w:u w:val="single"/>
          <w:lang w:val="en-GB"/>
        </w:rPr>
        <w:t>A State Party which fails to enter into such agreements within the stipulated time limit of 18 months and to have them in force, will through the Depositary provide all states parties with detailed information as to why the concerned State Party failed in this treaty obligation and also information on how the State Party will rectify the situation, including on when such agreements will be entered into.</w:t>
      </w:r>
    </w:p>
    <w:p w:rsidR="005450F8" w:rsidRPr="00085F81" w:rsidRDefault="005450F8" w:rsidP="005450F8">
      <w:pPr>
        <w:pStyle w:val="ListParagraph"/>
        <w:rPr>
          <w:rFonts w:ascii="Times New Roman" w:hAnsi="Times New Roman" w:cs="Times New Roman"/>
          <w:color w:val="000000"/>
          <w:szCs w:val="20"/>
          <w:u w:val="single"/>
          <w:lang w:val="en-GB"/>
        </w:rPr>
      </w:pPr>
    </w:p>
    <w:p w:rsidR="00867DA9" w:rsidRDefault="005450F8" w:rsidP="005A085B">
      <w:pPr>
        <w:pStyle w:val="ListParagraph"/>
        <w:numPr>
          <w:ilvl w:val="0"/>
          <w:numId w:val="16"/>
        </w:numPr>
        <w:spacing w:after="200" w:line="276" w:lineRule="auto"/>
        <w:rPr>
          <w:rFonts w:ascii="Times New Roman" w:hAnsi="Times New Roman" w:cs="Times New Roman"/>
          <w:color w:val="000000"/>
          <w:szCs w:val="20"/>
          <w:u w:val="single"/>
          <w:lang w:val="en-GB"/>
        </w:rPr>
      </w:pPr>
      <w:r w:rsidRPr="00085F81">
        <w:rPr>
          <w:rFonts w:ascii="Times New Roman" w:hAnsi="Times New Roman" w:cs="Times New Roman"/>
          <w:color w:val="000000"/>
          <w:szCs w:val="20"/>
          <w:u w:val="single"/>
          <w:lang w:val="en-GB"/>
        </w:rPr>
        <w:t>A State Party will temporarily have its rights under the Convention suspended and enjoy the same rights as an observer, if it has not succeeded in entering into such an agreement as described in paragraph 1 within 36 months of the Convention entering into force for the State Party.</w:t>
      </w:r>
    </w:p>
    <w:p w:rsidR="00867DA9" w:rsidRDefault="00867DA9">
      <w:pPr>
        <w:spacing w:after="200" w:line="276" w:lineRule="auto"/>
        <w:rPr>
          <w:rFonts w:ascii="Times New Roman" w:hAnsi="Times New Roman" w:cs="Times New Roman"/>
          <w:color w:val="000000"/>
          <w:szCs w:val="20"/>
          <w:u w:val="single"/>
          <w:lang w:val="en-GB"/>
        </w:rPr>
      </w:pPr>
      <w:r>
        <w:rPr>
          <w:rFonts w:ascii="Times New Roman" w:hAnsi="Times New Roman" w:cs="Times New Roman"/>
          <w:color w:val="000000"/>
          <w:szCs w:val="20"/>
          <w:u w:val="single"/>
          <w:lang w:val="en-GB"/>
        </w:rPr>
        <w:br w:type="page"/>
      </w:r>
    </w:p>
    <w:p w:rsidR="00867DA9" w:rsidRDefault="00867DA9" w:rsidP="00867DA9">
      <w:pPr>
        <w:widowControl w:val="0"/>
        <w:pBdr>
          <w:bottom w:val="single" w:sz="6" w:space="1" w:color="auto"/>
        </w:pBdr>
        <w:jc w:val="center"/>
        <w:rPr>
          <w:rFonts w:ascii="Times New Roman" w:eastAsia="Times New Roman" w:hAnsi="Times New Roman" w:cs="Times New Roman"/>
          <w:b/>
          <w:sz w:val="28"/>
          <w:lang w:eastAsia="es-AR"/>
        </w:rPr>
      </w:pPr>
      <w:r w:rsidRPr="00D02865">
        <w:rPr>
          <w:rFonts w:ascii="Times New Roman" w:eastAsia="Times New Roman" w:hAnsi="Times New Roman" w:cs="Times New Roman"/>
          <w:b/>
          <w:sz w:val="28"/>
          <w:lang w:eastAsia="es-AR"/>
        </w:rPr>
        <w:lastRenderedPageBreak/>
        <w:t xml:space="preserve">Compilation of amendments received from States on </w:t>
      </w:r>
      <w:r>
        <w:rPr>
          <w:rFonts w:ascii="Times New Roman" w:eastAsia="Times New Roman" w:hAnsi="Times New Roman" w:cs="Times New Roman"/>
          <w:b/>
          <w:sz w:val="28"/>
          <w:lang w:eastAsia="es-AR"/>
        </w:rPr>
        <w:t>Article 6-10</w:t>
      </w:r>
    </w:p>
    <w:p w:rsidR="000F2EE8" w:rsidRPr="00867DA9" w:rsidRDefault="000F2EE8" w:rsidP="00867DA9">
      <w:pPr>
        <w:spacing w:after="200" w:line="276" w:lineRule="auto"/>
        <w:rPr>
          <w:rFonts w:ascii="Times New Roman" w:hAnsi="Times New Roman" w:cs="Times New Roman"/>
          <w:b/>
          <w:sz w:val="28"/>
          <w:szCs w:val="20"/>
          <w:lang w:val="en-GB"/>
        </w:rPr>
      </w:pPr>
    </w:p>
    <w:p w:rsidR="00867DA9" w:rsidRPr="00867DA9" w:rsidRDefault="00867DA9" w:rsidP="00867DA9">
      <w:pPr>
        <w:spacing w:after="200" w:line="276" w:lineRule="auto"/>
        <w:rPr>
          <w:rFonts w:ascii="Times New Roman" w:hAnsi="Times New Roman" w:cs="Times New Roman"/>
          <w:b/>
          <w:sz w:val="28"/>
          <w:szCs w:val="20"/>
          <w:highlight w:val="yellow"/>
          <w:lang w:val="en-GB"/>
        </w:rPr>
      </w:pPr>
      <w:r w:rsidRPr="00867DA9">
        <w:rPr>
          <w:rFonts w:ascii="Times New Roman" w:hAnsi="Times New Roman" w:cs="Times New Roman"/>
          <w:b/>
          <w:sz w:val="28"/>
          <w:szCs w:val="20"/>
          <w:highlight w:val="yellow"/>
          <w:lang w:val="en-GB"/>
        </w:rPr>
        <w:t>ARGENTINA</w:t>
      </w:r>
    </w:p>
    <w:p w:rsidR="00867DA9" w:rsidRPr="00867DA9" w:rsidRDefault="00867DA9" w:rsidP="00867DA9">
      <w:pPr>
        <w:pStyle w:val="Default"/>
        <w:rPr>
          <w:b/>
          <w:bCs/>
          <w:lang w:val="en-US"/>
        </w:rPr>
      </w:pPr>
      <w:r w:rsidRPr="00867DA9">
        <w:rPr>
          <w:b/>
          <w:bCs/>
          <w:lang w:val="en-US"/>
        </w:rPr>
        <w:t xml:space="preserve">Article 7 </w:t>
      </w:r>
    </w:p>
    <w:p w:rsidR="00867DA9" w:rsidRPr="00867DA9" w:rsidRDefault="00867DA9" w:rsidP="00867DA9">
      <w:pPr>
        <w:pStyle w:val="Default"/>
        <w:rPr>
          <w:lang w:val="en-US"/>
        </w:rPr>
      </w:pPr>
      <w:r w:rsidRPr="00867DA9">
        <w:rPr>
          <w:b/>
          <w:bCs/>
          <w:lang w:val="en-US"/>
        </w:rPr>
        <w:t xml:space="preserve">National implementation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1. Each State Party shall</w:t>
      </w:r>
      <w:r w:rsidRPr="00867DA9">
        <w:rPr>
          <w:strike/>
          <w:color w:val="FF0000"/>
          <w:lang w:val="en-US"/>
        </w:rPr>
        <w:t>, in accordance with its constitutional processes</w:t>
      </w:r>
      <w:r w:rsidRPr="00867DA9">
        <w:rPr>
          <w:lang w:val="en-US"/>
        </w:rPr>
        <w:t xml:space="preserve">, adopt the necessary measures to implement its obligations under this Convention. </w:t>
      </w:r>
    </w:p>
    <w:p w:rsidR="00867DA9" w:rsidRPr="00867DA9" w:rsidRDefault="00867DA9" w:rsidP="00867DA9">
      <w:pPr>
        <w:rPr>
          <w:rFonts w:ascii="Times New Roman" w:hAnsi="Times New Roman" w:cs="Times New Roman"/>
        </w:rPr>
      </w:pPr>
    </w:p>
    <w:p w:rsidR="00867DA9" w:rsidRPr="00867DA9" w:rsidRDefault="00867DA9" w:rsidP="00867DA9">
      <w:pPr>
        <w:rPr>
          <w:rFonts w:ascii="Times New Roman" w:hAnsi="Times New Roman" w:cs="Times New Roman"/>
        </w:rPr>
      </w:pPr>
      <w:r w:rsidRPr="00867DA9">
        <w:rPr>
          <w:rFonts w:ascii="Times New Roman" w:hAnsi="Times New Roman" w:cs="Times New Roman"/>
        </w:rPr>
        <w:t xml:space="preserve">2. Each State Party shall take all appropriate legal, administrative and other measures, including </w:t>
      </w:r>
      <w:r w:rsidRPr="00867DA9">
        <w:rPr>
          <w:rFonts w:ascii="Times New Roman" w:hAnsi="Times New Roman" w:cs="Times New Roman"/>
          <w:strike/>
          <w:color w:val="FF0000"/>
        </w:rPr>
        <w:t>the imposition of penal sanctions</w:t>
      </w:r>
      <w:r w:rsidRPr="00867DA9">
        <w:rPr>
          <w:rFonts w:ascii="Times New Roman" w:hAnsi="Times New Roman" w:cs="Times New Roman"/>
        </w:rPr>
        <w:t xml:space="preserve"> </w:t>
      </w:r>
      <w:r w:rsidRPr="00867DA9">
        <w:rPr>
          <w:rFonts w:ascii="Times New Roman" w:hAnsi="Times New Roman" w:cs="Times New Roman"/>
          <w:b/>
          <w:color w:val="FF0000"/>
          <w:shd w:val="clear" w:color="auto" w:fill="FFFFFF"/>
        </w:rPr>
        <w:t>enacting penal legislation</w:t>
      </w:r>
      <w:r w:rsidRPr="00867DA9">
        <w:rPr>
          <w:rFonts w:ascii="Times New Roman" w:hAnsi="Times New Roman" w:cs="Times New Roman"/>
        </w:rPr>
        <w:t>, to prevent and suppress any activity prohibited to a State Party under this Convention undertaken by persons or on territory under its jurisdiction or control.</w:t>
      </w:r>
    </w:p>
    <w:p w:rsidR="00867DA9" w:rsidRPr="00867DA9" w:rsidRDefault="00867DA9" w:rsidP="00867DA9">
      <w:pPr>
        <w:rPr>
          <w:rFonts w:ascii="Times New Roman" w:hAnsi="Times New Roman" w:cs="Times New Roman"/>
        </w:rPr>
      </w:pPr>
    </w:p>
    <w:p w:rsidR="00867DA9" w:rsidRPr="00867DA9" w:rsidRDefault="00867DA9" w:rsidP="00867DA9">
      <w:pPr>
        <w:pStyle w:val="Default"/>
        <w:rPr>
          <w:b/>
          <w:bCs/>
          <w:lang w:val="en-US"/>
        </w:rPr>
      </w:pPr>
      <w:r w:rsidRPr="00867DA9">
        <w:rPr>
          <w:b/>
          <w:bCs/>
          <w:lang w:val="en-US"/>
        </w:rPr>
        <w:t xml:space="preserve">Article 9 </w:t>
      </w:r>
    </w:p>
    <w:p w:rsidR="00867DA9" w:rsidRPr="00867DA9" w:rsidRDefault="00867DA9" w:rsidP="00867DA9">
      <w:pPr>
        <w:pStyle w:val="Default"/>
        <w:rPr>
          <w:lang w:val="en-US"/>
        </w:rPr>
      </w:pPr>
      <w:r w:rsidRPr="00867DA9">
        <w:rPr>
          <w:b/>
          <w:bCs/>
          <w:lang w:val="en-US"/>
        </w:rPr>
        <w:t xml:space="preserve">Meeting of States Parties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1. The States Parties shall meet regularly in order to consider and, where necessary, take decisions in respect of any matter with regard to the application or implementation of this Convention </w:t>
      </w:r>
      <w:r w:rsidRPr="00867DA9">
        <w:rPr>
          <w:strike/>
          <w:color w:val="FF0000"/>
          <w:lang w:val="en-US"/>
        </w:rPr>
        <w:t>and on the further elaboration of effective measures for nuclear disarmament, including</w:t>
      </w:r>
      <w:r w:rsidRPr="00867DA9">
        <w:rPr>
          <w:lang w:val="en-US"/>
        </w:rPr>
        <w:t xml:space="preserve">: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(a) The operation and status of this Convention;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(b) Reports by States Parties on the implementation of their obligations under this Convention;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(c) Matters arising from the declarations submitted under Article 2 of this Convention;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(d) Proposals for effective measures relating to nuclear disarmament, including provisions for the verified and irreversible elimination of nuclear weapon programmes, including additional protocols to this Convention.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2. The first Meeting of States Parties shall be convened by the Secretary-General of the United Nations within one year of the entry into force of this Convention. Further Meetings of States Parties shall be convened by the Secretary-General of the United Nations on a biennial basis, unless otherwise agreed by the States Parties. </w:t>
      </w:r>
    </w:p>
    <w:p w:rsidR="00867DA9" w:rsidRPr="00867DA9" w:rsidRDefault="00867DA9" w:rsidP="00867DA9">
      <w:pPr>
        <w:pStyle w:val="Default"/>
        <w:rPr>
          <w:lang w:val="en-US"/>
        </w:rPr>
      </w:pPr>
    </w:p>
    <w:p w:rsidR="00867DA9" w:rsidRPr="00867DA9" w:rsidRDefault="00867DA9" w:rsidP="00867DA9">
      <w:pPr>
        <w:pStyle w:val="Default"/>
        <w:rPr>
          <w:lang w:val="en-US"/>
        </w:rPr>
      </w:pPr>
      <w:r w:rsidRPr="00867DA9">
        <w:rPr>
          <w:lang w:val="en-US"/>
        </w:rPr>
        <w:t xml:space="preserve">3. After a period of five years following the entry into force of this Convention, the Meetings of States Parties may decide to convene a conference to review the operation of this Convention with a view to assuring that the purposes of the preamble and the provisions of the Convention, including the provisions concerning negotiations on effective measures for nuclear disarmament, are being realized. </w:t>
      </w:r>
    </w:p>
    <w:p w:rsidR="00867DA9" w:rsidRPr="00867DA9" w:rsidRDefault="00867DA9" w:rsidP="00867DA9">
      <w:pPr>
        <w:rPr>
          <w:rFonts w:ascii="Times New Roman" w:hAnsi="Times New Roman" w:cs="Times New Roman"/>
        </w:rPr>
      </w:pPr>
    </w:p>
    <w:p w:rsidR="00867DA9" w:rsidRPr="00867DA9" w:rsidRDefault="00867DA9" w:rsidP="00867DA9">
      <w:pPr>
        <w:rPr>
          <w:rFonts w:ascii="Times New Roman" w:hAnsi="Times New Roman" w:cs="Times New Roman"/>
        </w:rPr>
      </w:pPr>
      <w:r w:rsidRPr="00867DA9">
        <w:rPr>
          <w:rFonts w:ascii="Times New Roman" w:hAnsi="Times New Roman" w:cs="Times New Roman"/>
        </w:rPr>
        <w:t>4. States not party to this Convention, as well as the United Nations, other relevant international organizations or institutions, regional organizations, the International Committee of the Red Cross and relevant non-governmental organizations may be invited to attend the Meetings of States Parties and the Review Conferences as observers.</w:t>
      </w:r>
    </w:p>
    <w:p w:rsidR="00867DA9" w:rsidRPr="00867DA9" w:rsidRDefault="00867DA9" w:rsidP="00867DA9">
      <w:pPr>
        <w:rPr>
          <w:rFonts w:ascii="Times New Roman" w:hAnsi="Times New Roman" w:cs="Times New Roman"/>
        </w:rPr>
      </w:pPr>
    </w:p>
    <w:p w:rsidR="00C2693F" w:rsidRPr="00C2693F" w:rsidRDefault="00867DA9" w:rsidP="00C2693F">
      <w:pPr>
        <w:spacing w:after="200" w:line="276" w:lineRule="auto"/>
        <w:rPr>
          <w:rFonts w:ascii="Times New Roman" w:hAnsi="Times New Roman" w:cs="Times New Roman"/>
          <w:b/>
          <w:sz w:val="28"/>
          <w:szCs w:val="20"/>
          <w:lang w:val="en-GB"/>
        </w:rPr>
      </w:pPr>
      <w:r w:rsidRPr="00C2693F">
        <w:rPr>
          <w:rFonts w:ascii="Times New Roman" w:hAnsi="Times New Roman" w:cs="Times New Roman"/>
          <w:b/>
          <w:sz w:val="28"/>
          <w:szCs w:val="20"/>
          <w:highlight w:val="yellow"/>
          <w:lang w:val="en-GB"/>
        </w:rPr>
        <w:t>BRAZIL</w:t>
      </w:r>
    </w:p>
    <w:p w:rsidR="00C2693F" w:rsidRPr="00C2693F" w:rsidRDefault="00C2693F" w:rsidP="00C2693F">
      <w:pPr>
        <w:jc w:val="both"/>
        <w:rPr>
          <w:rFonts w:ascii="Times New Roman" w:hAnsi="Times New Roman" w:cs="Times New Roman"/>
        </w:rPr>
      </w:pPr>
      <w:r w:rsidRPr="00C2693F">
        <w:rPr>
          <w:rFonts w:ascii="Times New Roman" w:hAnsi="Times New Roman" w:cs="Times New Roman"/>
        </w:rPr>
        <w:t>·      Brazil notes many constructive and interesting proposals have been made on the important issues of assistance to victims, environmental remediation and international cooperation. Without providing specific language at this point, we can work with elements that have been put forth by Egypt and the Holy See, and could consider the idea of Switzerland to concentrate paragraphs on international cooperation under Article 8.</w:t>
      </w:r>
    </w:p>
    <w:p w:rsidR="00C2693F" w:rsidRPr="00C2693F" w:rsidRDefault="00C2693F" w:rsidP="00C2693F">
      <w:pPr>
        <w:jc w:val="both"/>
        <w:rPr>
          <w:rFonts w:ascii="Times New Roman" w:hAnsi="Times New Roman" w:cs="Times New Roman"/>
        </w:rPr>
      </w:pPr>
    </w:p>
    <w:p w:rsidR="00C2693F" w:rsidRPr="00C2693F" w:rsidRDefault="00C2693F" w:rsidP="00C2693F">
      <w:pPr>
        <w:jc w:val="both"/>
        <w:rPr>
          <w:rFonts w:ascii="Times New Roman" w:hAnsi="Times New Roman" w:cs="Times New Roman"/>
        </w:rPr>
      </w:pPr>
      <w:r w:rsidRPr="00C2693F">
        <w:rPr>
          <w:rFonts w:ascii="Times New Roman" w:hAnsi="Times New Roman" w:cs="Times New Roman"/>
        </w:rPr>
        <w:t>·      We note that respective paragraphs on assistance to victims and environmental remediation are framed in opposite ways and we support adopting for both issues an “obligation to provide” rather than a “right to request” approach.</w:t>
      </w:r>
    </w:p>
    <w:p w:rsidR="00C2693F" w:rsidRPr="00C2693F" w:rsidRDefault="00C2693F" w:rsidP="00C2693F">
      <w:pPr>
        <w:jc w:val="both"/>
        <w:rPr>
          <w:rFonts w:ascii="Times New Roman" w:hAnsi="Times New Roman" w:cs="Times New Roman"/>
        </w:rPr>
      </w:pPr>
    </w:p>
    <w:p w:rsidR="00C2693F" w:rsidRPr="00C2693F" w:rsidRDefault="00C2693F" w:rsidP="00C2693F">
      <w:pPr>
        <w:jc w:val="both"/>
        <w:rPr>
          <w:rFonts w:ascii="Times New Roman" w:hAnsi="Times New Roman" w:cs="Times New Roman"/>
        </w:rPr>
      </w:pPr>
      <w:r w:rsidRPr="00C2693F">
        <w:rPr>
          <w:rFonts w:ascii="Times New Roman" w:hAnsi="Times New Roman" w:cs="Times New Roman"/>
        </w:rPr>
        <w:t>·      We support establishing an obligation of states to provide assistance to victims of their use or testing of nuclear weapons, not just domestically, but wherever these victims may be located, and “upon request” (to be included). We request deleting “in a position to do so”, as this preempts the significance of the obligation under the treaty, defying the purpose of the Article on assistance.</w:t>
      </w:r>
    </w:p>
    <w:p w:rsidR="00C2693F" w:rsidRPr="00C2693F" w:rsidRDefault="00C2693F" w:rsidP="00C2693F">
      <w:pPr>
        <w:jc w:val="both"/>
        <w:rPr>
          <w:rFonts w:ascii="Times New Roman" w:hAnsi="Times New Roman" w:cs="Times New Roman"/>
        </w:rPr>
      </w:pPr>
    </w:p>
    <w:p w:rsidR="00C2693F" w:rsidRDefault="00C2693F" w:rsidP="00500428">
      <w:pPr>
        <w:pBdr>
          <w:bottom w:val="single" w:sz="6" w:space="1" w:color="auto"/>
        </w:pBdr>
        <w:jc w:val="both"/>
        <w:rPr>
          <w:rFonts w:ascii="Times New Roman" w:hAnsi="Times New Roman" w:cs="Times New Roman"/>
        </w:rPr>
      </w:pPr>
      <w:r w:rsidRPr="00C2693F">
        <w:rPr>
          <w:rFonts w:ascii="Times New Roman" w:hAnsi="Times New Roman" w:cs="Times New Roman"/>
        </w:rPr>
        <w:t>·      The word “adequately”, in Article 6.1, should be deleted, as it runs counter to the humanitarian principles upon which this treaty is being built, to the effect that there will never be an assistance to victims of a nuclear detonation that would be “adequate”; but one that will be needed, requested or morally and ethically owed.</w:t>
      </w:r>
    </w:p>
    <w:p w:rsidR="00481083" w:rsidRDefault="00481083" w:rsidP="00500428">
      <w:pPr>
        <w:pBdr>
          <w:bottom w:val="single" w:sz="6" w:space="1" w:color="auto"/>
        </w:pBdr>
        <w:jc w:val="both"/>
        <w:rPr>
          <w:rFonts w:ascii="Times New Roman" w:hAnsi="Times New Roman" w:cs="Times New Roman"/>
        </w:rPr>
      </w:pPr>
    </w:p>
    <w:p w:rsidR="00481083" w:rsidRPr="00481083" w:rsidRDefault="00481083" w:rsidP="00481083">
      <w:pPr>
        <w:rPr>
          <w:rFonts w:ascii="Times New Roman" w:hAnsi="Times New Roman" w:cs="Times New Roman"/>
          <w:b/>
          <w:bCs/>
        </w:rPr>
      </w:pPr>
      <w:r w:rsidRPr="00481083">
        <w:rPr>
          <w:rFonts w:ascii="Times New Roman" w:hAnsi="Times New Roman" w:cs="Times New Roman"/>
          <w:b/>
          <w:bCs/>
        </w:rPr>
        <w:t>Brazil’s position on Articles 7 to 10 is as follows:</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We see merit in Uganda’s proposal to place Article 8 before Article 7, establishing a better flow.</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b/>
        </w:rPr>
        <w:t>Article 8</w:t>
      </w:r>
      <w:r w:rsidRPr="00481083">
        <w:rPr>
          <w:rFonts w:ascii="Times New Roman" w:hAnsi="Times New Roman" w:cs="Times New Roman"/>
        </w:rPr>
        <w:t xml:space="preserve"> is about international cooperation, and we should make sure not to mix into Article 8 elements from Articles 6 on obligations in respect of victim assistance and environmental remediation.</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 xml:space="preserve">As for </w:t>
      </w:r>
      <w:r w:rsidRPr="00481083">
        <w:rPr>
          <w:rFonts w:ascii="Times New Roman" w:hAnsi="Times New Roman" w:cs="Times New Roman"/>
          <w:b/>
        </w:rPr>
        <w:t>Article 7</w:t>
      </w:r>
      <w:r w:rsidRPr="00481083">
        <w:rPr>
          <w:rFonts w:ascii="Times New Roman" w:hAnsi="Times New Roman" w:cs="Times New Roman"/>
        </w:rPr>
        <w:t xml:space="preserve">, we prefer to maintain the two paragraphs separate, as proposed, because they address two different specific aspects of national implementation, in the manner that the delegate from Ecuador has highlighted. </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 xml:space="preserve">In relation to </w:t>
      </w:r>
      <w:r w:rsidRPr="00481083">
        <w:rPr>
          <w:rFonts w:ascii="Times New Roman" w:hAnsi="Times New Roman" w:cs="Times New Roman"/>
          <w:b/>
        </w:rPr>
        <w:t>Article 9</w:t>
      </w:r>
      <w:r w:rsidRPr="00481083">
        <w:rPr>
          <w:rFonts w:ascii="Times New Roman" w:hAnsi="Times New Roman" w:cs="Times New Roman"/>
        </w:rPr>
        <w:t>, we would like to retain language in the Chapeau: “and on the further elaboration of effective measures for nuclear disarmament”, which provides an appropriate link with what is contained in Article 9.1.d. From Brazil’s point of view, Article 9.1.d  strengthens and complements the NPT’s disarmament pillar, in particular the obligation contained in Article 6 of that Agreement, and provides the means by which States Parties to the future treaty follow up on their commitment to eliminate nuclear weapons in a verifiable and transparent manner. We therefore support Cuba’s proposal to make such commitment time-bound by including “within agreed timeframes” after “elimination” in Article 9.1.d.</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Brazil sees merit in New Zealand’s proposal that the rules of procedure adopted for this Conference be referenced in the treaty as rules of procedures for Meetings of States Parties and review conferences. This would greatly facilitate things, as the rules of procedure we are currently working under are recognized by all to be particularly inclusive and open-ended.</w:t>
      </w:r>
    </w:p>
    <w:p w:rsidR="00481083" w:rsidRPr="00481083" w:rsidRDefault="00481083" w:rsidP="00481083">
      <w:pPr>
        <w:rPr>
          <w:rFonts w:ascii="Times New Roman" w:hAnsi="Times New Roman" w:cs="Times New Roman"/>
        </w:rPr>
      </w:pPr>
      <w:r w:rsidRPr="00481083">
        <w:rPr>
          <w:rFonts w:ascii="Times New Roman" w:hAnsi="Times New Roman" w:cs="Times New Roman"/>
        </w:rPr>
        <w:lastRenderedPageBreak/>
        <w:t xml:space="preserve">In relation to </w:t>
      </w:r>
      <w:r w:rsidRPr="00481083">
        <w:rPr>
          <w:rFonts w:ascii="Times New Roman" w:hAnsi="Times New Roman" w:cs="Times New Roman"/>
          <w:b/>
        </w:rPr>
        <w:t>Article 10</w:t>
      </w:r>
      <w:r w:rsidRPr="00481083">
        <w:rPr>
          <w:rFonts w:ascii="Times New Roman" w:hAnsi="Times New Roman" w:cs="Times New Roman"/>
        </w:rPr>
        <w:t>, which deals with “Costs”, Brazil is fully aware of the ripple effect produced by States Parties not paying their assessed contributions in due time, but we would nevertheless support standard language in this regard, as contained in the Chairs proposal. We agree with Switzerland that we should be careful not to overburden the Conference in terms of costs by calling for expensive support structures, since in the foreseeable immediate future the burden of contributions will fall disproportionately on non-nuclear possessing states and non-umbrella countries States currently participating in Conference.</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Some proposals confer upon the IAEA disarmament verification tasks, which fall under the Agency’s mandate and would have to be accommodated in the Agency’s budget.</w:t>
      </w:r>
    </w:p>
    <w:p w:rsidR="00FA08A8" w:rsidRDefault="00FA08A8"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We do not support including sanctions against States Parties in arrears.</w:t>
      </w:r>
    </w:p>
    <w:p w:rsidR="00481083" w:rsidRDefault="00481083" w:rsidP="00481083">
      <w:pPr>
        <w:rPr>
          <w:rFonts w:ascii="Times New Roman" w:hAnsi="Times New Roman" w:cs="Times New Roman"/>
        </w:rPr>
      </w:pPr>
    </w:p>
    <w:p w:rsidR="00481083" w:rsidRPr="00481083" w:rsidRDefault="00481083" w:rsidP="00481083">
      <w:pPr>
        <w:rPr>
          <w:rFonts w:ascii="Times New Roman" w:hAnsi="Times New Roman" w:cs="Times New Roman"/>
        </w:rPr>
      </w:pPr>
      <w:r w:rsidRPr="00481083">
        <w:rPr>
          <w:rFonts w:ascii="Times New Roman" w:hAnsi="Times New Roman" w:cs="Times New Roman"/>
        </w:rPr>
        <w:t>We also do not support the inclusion of any reference to, or role for monitoring compliance of comprehensive safeguards agreements (INFCIRC/153) and additional protocols (INFCIRC/540), as suggested. Anything of the sort would fall entirely outside the remit of the Conference and of the treaty we are mandated to finalize, which seeks specifically to assert a legal prohibition of nuclear weapons, leading towards their elimination. Insisting on this detracts us from achieving our goal, and would entail unwarranted encroachment of the NPTs exclusive competence to oversee matters related to safeguards application, designed not for disarmament purposes, but for preventing diversion of nuclear energy from peaceful uses by signatory non-nuclear weapon states. Insistence on bringing NPT safeguards into the nuclear weapon prohibition treaty is counterproductive, and would only hamper good progress towards the finalization of the treaty in the window of opportunity we have.</w:t>
      </w:r>
    </w:p>
    <w:p w:rsidR="00481083" w:rsidRPr="00500428" w:rsidRDefault="00481083" w:rsidP="00500428">
      <w:pPr>
        <w:pBdr>
          <w:bottom w:val="single" w:sz="6" w:space="1" w:color="auto"/>
        </w:pBdr>
        <w:jc w:val="both"/>
        <w:rPr>
          <w:rFonts w:ascii="Times New Roman" w:hAnsi="Times New Roman" w:cs="Times New Roman"/>
        </w:rPr>
      </w:pPr>
    </w:p>
    <w:p w:rsidR="00DD1E1E" w:rsidRDefault="00DD1E1E" w:rsidP="00867DA9">
      <w:pPr>
        <w:spacing w:after="200"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CUBA</w:t>
      </w: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Article 6</w:t>
      </w:r>
    </w:p>
    <w:p w:rsidR="00DD1E1E" w:rsidRPr="00792D29" w:rsidRDefault="00DD1E1E" w:rsidP="00DD1E1E">
      <w:pPr>
        <w:spacing w:line="1" w:lineRule="exact"/>
        <w:ind w:right="-2"/>
        <w:rPr>
          <w:rFonts w:ascii="Times New Roman" w:eastAsia="Times New Roman" w:hAnsi="Times New Roman"/>
        </w:rPr>
      </w:pP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Assistance</w:t>
      </w:r>
    </w:p>
    <w:p w:rsidR="00DD1E1E" w:rsidRPr="00FA6B0D" w:rsidRDefault="00DD1E1E" w:rsidP="00DD1E1E">
      <w:pPr>
        <w:spacing w:line="248" w:lineRule="exact"/>
        <w:ind w:right="-2" w:firstLine="1134"/>
        <w:rPr>
          <w:rFonts w:ascii="Times New Roman" w:eastAsia="Times New Roman" w:hAnsi="Times New Roman"/>
          <w:b/>
          <w:color w:val="0000FF"/>
        </w:rPr>
      </w:pPr>
      <w:r>
        <w:rPr>
          <w:rFonts w:ascii="Times New Roman" w:eastAsia="Times New Roman" w:hAnsi="Times New Roman"/>
        </w:rPr>
        <w:t xml:space="preserve">  </w:t>
      </w:r>
    </w:p>
    <w:p w:rsidR="00DD1E1E" w:rsidRPr="00FA6B0D" w:rsidRDefault="00DD1E1E" w:rsidP="00DD1E1E">
      <w:pPr>
        <w:spacing w:line="248" w:lineRule="exact"/>
        <w:ind w:right="-2"/>
        <w:jc w:val="both"/>
        <w:rPr>
          <w:rFonts w:ascii="Times New Roman" w:eastAsia="Times New Roman" w:hAnsi="Times New Roman"/>
          <w:b/>
          <w:color w:val="0000FF"/>
        </w:rPr>
      </w:pPr>
      <w:r>
        <w:rPr>
          <w:rFonts w:ascii="Times New Roman" w:eastAsia="Times New Roman" w:hAnsi="Times New Roman"/>
          <w:b/>
          <w:color w:val="0000FF"/>
        </w:rPr>
        <w:t xml:space="preserve">Comment: </w:t>
      </w:r>
      <w:r w:rsidRPr="00FA6B0D">
        <w:rPr>
          <w:rFonts w:ascii="Times New Roman" w:eastAsia="Times New Roman" w:hAnsi="Times New Roman"/>
          <w:b/>
          <w:color w:val="0000FF"/>
        </w:rPr>
        <w:t>Cuban propose</w:t>
      </w:r>
      <w:r>
        <w:rPr>
          <w:rFonts w:ascii="Times New Roman" w:eastAsia="Times New Roman" w:hAnsi="Times New Roman"/>
          <w:b/>
          <w:color w:val="0000FF"/>
        </w:rPr>
        <w:t>s</w:t>
      </w:r>
      <w:r w:rsidRPr="00FA6B0D">
        <w:rPr>
          <w:rFonts w:ascii="Times New Roman" w:eastAsia="Times New Roman" w:hAnsi="Times New Roman"/>
          <w:b/>
          <w:color w:val="0000FF"/>
        </w:rPr>
        <w:t xml:space="preserve"> to </w:t>
      </w:r>
      <w:r>
        <w:rPr>
          <w:rFonts w:ascii="Times New Roman" w:eastAsia="Times New Roman" w:hAnsi="Times New Roman"/>
          <w:b/>
          <w:color w:val="0000FF"/>
        </w:rPr>
        <w:t>incorporate to this Article an explicit reference to</w:t>
      </w:r>
      <w:r w:rsidRPr="00FA6B0D">
        <w:rPr>
          <w:rFonts w:ascii="Times New Roman" w:eastAsia="Times New Roman" w:hAnsi="Times New Roman"/>
          <w:b/>
          <w:color w:val="0000FF"/>
        </w:rPr>
        <w:t xml:space="preserve"> the special responsibility</w:t>
      </w:r>
      <w:r>
        <w:rPr>
          <w:rFonts w:ascii="Times New Roman" w:eastAsia="Times New Roman" w:hAnsi="Times New Roman"/>
          <w:b/>
          <w:color w:val="0000FF"/>
        </w:rPr>
        <w:t xml:space="preserve"> in providing assistance by the States that have caused damages to individuals, States and environment as a result of use or testing of nuclear weapons to the victims.</w:t>
      </w:r>
    </w:p>
    <w:p w:rsidR="00DD1E1E" w:rsidRPr="00792D29" w:rsidRDefault="00DD1E1E" w:rsidP="00DD1E1E">
      <w:pPr>
        <w:spacing w:line="248" w:lineRule="exact"/>
        <w:ind w:right="-2"/>
        <w:rPr>
          <w:rFonts w:ascii="Times New Roman" w:eastAsia="Times New Roman" w:hAnsi="Times New Roman"/>
        </w:rPr>
      </w:pPr>
    </w:p>
    <w:p w:rsidR="00DD1E1E" w:rsidRPr="00792D29" w:rsidRDefault="00DD1E1E" w:rsidP="005A085B">
      <w:pPr>
        <w:numPr>
          <w:ilvl w:val="0"/>
          <w:numId w:val="27"/>
        </w:numPr>
        <w:tabs>
          <w:tab w:val="left" w:pos="1426"/>
        </w:tabs>
        <w:spacing w:line="237" w:lineRule="auto"/>
        <w:ind w:right="-2" w:hanging="4"/>
        <w:jc w:val="both"/>
        <w:rPr>
          <w:rFonts w:ascii="Times New Roman" w:eastAsia="Times New Roman" w:hAnsi="Times New Roman"/>
        </w:rPr>
      </w:pPr>
      <w:r w:rsidRPr="00792D29">
        <w:rPr>
          <w:rFonts w:ascii="Times New Roman" w:eastAsia="Times New Roman" w:hAnsi="Times New Roman"/>
        </w:rPr>
        <w:t xml:space="preserve">Each State Party in a position to do so shall with respect to individuals affected by the use or testing of nuclear weapons in areas under its jurisdiction or control, in accordance with applicable international humanitarian </w:t>
      </w:r>
      <w:r w:rsidRPr="0054112D">
        <w:rPr>
          <w:rFonts w:ascii="Times New Roman" w:eastAsia="Times New Roman" w:hAnsi="Times New Roman"/>
        </w:rPr>
        <w:t>and human rights</w:t>
      </w:r>
      <w:r w:rsidRPr="00792D29">
        <w:rPr>
          <w:rFonts w:ascii="Times New Roman" w:eastAsia="Times New Roman" w:hAnsi="Times New Roman"/>
        </w:rPr>
        <w:t xml:space="preserve"> law, adequately provide age- and gender-sensitive assistance, including medical care, rehabilitation and psychological support, as well as provide for their social and economic inclusion.</w:t>
      </w:r>
    </w:p>
    <w:p w:rsidR="00DD1E1E" w:rsidRPr="00792D29" w:rsidRDefault="00DD1E1E" w:rsidP="00DD1E1E">
      <w:pPr>
        <w:spacing w:line="254" w:lineRule="exact"/>
        <w:ind w:right="-2"/>
        <w:rPr>
          <w:rFonts w:ascii="Times New Roman" w:eastAsia="Times New Roman" w:hAnsi="Times New Roman"/>
        </w:rPr>
      </w:pPr>
    </w:p>
    <w:p w:rsidR="00DD1E1E" w:rsidRPr="00792D29" w:rsidRDefault="00DD1E1E" w:rsidP="005A085B">
      <w:pPr>
        <w:numPr>
          <w:ilvl w:val="0"/>
          <w:numId w:val="27"/>
        </w:numPr>
        <w:tabs>
          <w:tab w:val="left" w:pos="1426"/>
        </w:tabs>
        <w:spacing w:line="236" w:lineRule="auto"/>
        <w:ind w:right="-2" w:hanging="4"/>
        <w:jc w:val="both"/>
        <w:rPr>
          <w:rFonts w:ascii="Times New Roman" w:eastAsia="Times New Roman" w:hAnsi="Times New Roman"/>
        </w:rPr>
      </w:pPr>
      <w:r w:rsidRPr="00792D29">
        <w:rPr>
          <w:rFonts w:ascii="Times New Roman" w:eastAsia="Times New Roman" w:hAnsi="Times New Roman"/>
        </w:rPr>
        <w:t>Each State Party with respect to areas under its jurisdiction or control contaminated as a result of activities related to the testing or use of nuclear weapons or other nuclear explosive devices, shall have the right to request and to receive assistance toward the environmental remediation of areas so contaminated.</w:t>
      </w:r>
    </w:p>
    <w:p w:rsidR="00DD1E1E" w:rsidRPr="00792D29" w:rsidRDefault="00DD1E1E" w:rsidP="00DD1E1E">
      <w:pPr>
        <w:spacing w:line="254" w:lineRule="exact"/>
        <w:ind w:right="-2"/>
        <w:rPr>
          <w:rFonts w:ascii="Times New Roman" w:eastAsia="Times New Roman" w:hAnsi="Times New Roman"/>
        </w:rPr>
      </w:pPr>
    </w:p>
    <w:p w:rsidR="00DD1E1E" w:rsidRDefault="00DD1E1E" w:rsidP="005A085B">
      <w:pPr>
        <w:numPr>
          <w:ilvl w:val="0"/>
          <w:numId w:val="27"/>
        </w:numPr>
        <w:tabs>
          <w:tab w:val="left" w:pos="1426"/>
        </w:tabs>
        <w:spacing w:line="236" w:lineRule="auto"/>
        <w:ind w:right="-2" w:hanging="4"/>
        <w:jc w:val="both"/>
        <w:rPr>
          <w:rFonts w:ascii="Times New Roman" w:eastAsia="Times New Roman" w:hAnsi="Times New Roman"/>
        </w:rPr>
      </w:pPr>
      <w:r w:rsidRPr="00792D29">
        <w:rPr>
          <w:rFonts w:ascii="Times New Roman" w:eastAsia="Times New Roman" w:hAnsi="Times New Roman"/>
        </w:rPr>
        <w:t>Such assistance may be provided, inter alia, through the United Nations system, international, regional or national organizations or institutions, non -governmental organizations or institutions, or on a bilateral basis.</w:t>
      </w:r>
    </w:p>
    <w:p w:rsidR="00DD1E1E" w:rsidRDefault="00DD1E1E" w:rsidP="00DD1E1E">
      <w:pPr>
        <w:pStyle w:val="ListParagraph"/>
        <w:ind w:left="0" w:right="-2"/>
        <w:rPr>
          <w:rFonts w:ascii="Times New Roman" w:eastAsia="Times New Roman" w:hAnsi="Times New Roman"/>
          <w:b/>
          <w:color w:val="0000FF"/>
        </w:rPr>
      </w:pPr>
    </w:p>
    <w:p w:rsidR="00DD1E1E" w:rsidRPr="0004418E" w:rsidRDefault="00DD1E1E" w:rsidP="00DD1E1E">
      <w:pPr>
        <w:tabs>
          <w:tab w:val="left" w:pos="1426"/>
        </w:tabs>
        <w:spacing w:line="236" w:lineRule="auto"/>
        <w:ind w:right="-2"/>
        <w:jc w:val="both"/>
        <w:rPr>
          <w:rFonts w:ascii="Times New Roman" w:eastAsia="Times New Roman" w:hAnsi="Times New Roman"/>
          <w:u w:val="single"/>
        </w:rPr>
      </w:pPr>
      <w:r w:rsidRPr="0004418E">
        <w:rPr>
          <w:rFonts w:ascii="Times New Roman" w:eastAsia="Times New Roman" w:hAnsi="Times New Roman"/>
          <w:b/>
          <w:color w:val="0000FF"/>
          <w:u w:val="single"/>
        </w:rPr>
        <w:lastRenderedPageBreak/>
        <w:t>3Bis: In fulfilling its obligations under this Convention each State Party has the right to seek and receive assistance.</w:t>
      </w:r>
    </w:p>
    <w:p w:rsidR="00DD1E1E" w:rsidRPr="00792D29" w:rsidRDefault="00DD1E1E" w:rsidP="00DD1E1E">
      <w:pPr>
        <w:spacing w:line="247" w:lineRule="exact"/>
        <w:ind w:right="-2"/>
        <w:rPr>
          <w:rFonts w:ascii="Times New Roman" w:eastAsia="Times New Roman" w:hAnsi="Times New Roman"/>
        </w:rPr>
      </w:pP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Article 7</w:t>
      </w:r>
    </w:p>
    <w:p w:rsidR="00DD1E1E" w:rsidRPr="00792D29" w:rsidRDefault="00DD1E1E" w:rsidP="00DD1E1E">
      <w:pPr>
        <w:spacing w:line="238" w:lineRule="auto"/>
        <w:ind w:right="-2"/>
        <w:rPr>
          <w:rFonts w:ascii="Times New Roman" w:eastAsia="Times New Roman" w:hAnsi="Times New Roman"/>
          <w:b/>
        </w:rPr>
      </w:pPr>
      <w:r w:rsidRPr="00792D29">
        <w:rPr>
          <w:rFonts w:ascii="Times New Roman" w:eastAsia="Times New Roman" w:hAnsi="Times New Roman"/>
          <w:b/>
        </w:rPr>
        <w:t>National implementation</w:t>
      </w:r>
    </w:p>
    <w:p w:rsidR="00DD1E1E" w:rsidRPr="00792D29" w:rsidRDefault="00DD1E1E" w:rsidP="00DD1E1E">
      <w:pPr>
        <w:spacing w:line="247" w:lineRule="exact"/>
        <w:ind w:right="-2"/>
        <w:rPr>
          <w:rFonts w:ascii="Times New Roman" w:eastAsia="Times New Roman" w:hAnsi="Times New Roman"/>
        </w:rPr>
      </w:pPr>
    </w:p>
    <w:p w:rsidR="00DD1E1E" w:rsidRPr="00792D29" w:rsidRDefault="00DD1E1E" w:rsidP="005A085B">
      <w:pPr>
        <w:numPr>
          <w:ilvl w:val="0"/>
          <w:numId w:val="28"/>
        </w:numPr>
        <w:tabs>
          <w:tab w:val="left" w:pos="1426"/>
        </w:tabs>
        <w:spacing w:line="234" w:lineRule="auto"/>
        <w:ind w:right="-2" w:hanging="4"/>
        <w:jc w:val="both"/>
        <w:rPr>
          <w:rFonts w:ascii="Times New Roman" w:eastAsia="Times New Roman" w:hAnsi="Times New Roman"/>
        </w:rPr>
      </w:pPr>
      <w:r w:rsidRPr="00792D29">
        <w:rPr>
          <w:rFonts w:ascii="Times New Roman" w:eastAsia="Times New Roman" w:hAnsi="Times New Roman"/>
        </w:rPr>
        <w:t>Each State Party shall, in accordance with its constitutional processes, adopt the necessary measures to implement its obligations under this Convention.</w:t>
      </w:r>
    </w:p>
    <w:p w:rsidR="00DD1E1E" w:rsidRPr="00792D29" w:rsidRDefault="00DD1E1E" w:rsidP="00DD1E1E">
      <w:pPr>
        <w:spacing w:line="252" w:lineRule="exact"/>
        <w:ind w:right="-2"/>
        <w:rPr>
          <w:rFonts w:ascii="Times New Roman" w:eastAsia="Times New Roman" w:hAnsi="Times New Roman"/>
        </w:rPr>
      </w:pPr>
    </w:p>
    <w:p w:rsidR="00DD1E1E" w:rsidRDefault="00DD1E1E" w:rsidP="005A085B">
      <w:pPr>
        <w:numPr>
          <w:ilvl w:val="0"/>
          <w:numId w:val="28"/>
        </w:numPr>
        <w:tabs>
          <w:tab w:val="left" w:pos="1426"/>
        </w:tabs>
        <w:spacing w:line="236" w:lineRule="auto"/>
        <w:ind w:right="-2" w:hanging="4"/>
        <w:jc w:val="both"/>
        <w:rPr>
          <w:rFonts w:ascii="Times New Roman" w:eastAsia="Times New Roman" w:hAnsi="Times New Roman"/>
        </w:rPr>
      </w:pPr>
      <w:r w:rsidRPr="00792D29">
        <w:rPr>
          <w:rFonts w:ascii="Times New Roman" w:eastAsia="Times New Roman" w:hAnsi="Times New Roman"/>
        </w:rPr>
        <w:t>Each State Party shall take all appropriate legal, administrative and other measures, including the imposition of penal sanctions, to prevent and suppress any activity prohibited to a State Party under this Convention undertaken by persons or on territory under its jurisdiction or control.</w:t>
      </w:r>
    </w:p>
    <w:p w:rsidR="00DD1E1E" w:rsidRDefault="00DD1E1E" w:rsidP="00DD1E1E">
      <w:pPr>
        <w:pStyle w:val="ListParagraph"/>
        <w:ind w:left="0" w:right="-2"/>
        <w:rPr>
          <w:rFonts w:ascii="Times New Roman" w:eastAsia="Times New Roman" w:hAnsi="Times New Roman"/>
        </w:rPr>
      </w:pPr>
    </w:p>
    <w:p w:rsidR="00DD1E1E" w:rsidRPr="00E929FE" w:rsidRDefault="00DD1E1E" w:rsidP="005A085B">
      <w:pPr>
        <w:numPr>
          <w:ilvl w:val="0"/>
          <w:numId w:val="28"/>
        </w:numPr>
        <w:tabs>
          <w:tab w:val="left" w:pos="1426"/>
        </w:tabs>
        <w:spacing w:line="236" w:lineRule="auto"/>
        <w:ind w:right="-2" w:hanging="4"/>
        <w:jc w:val="both"/>
        <w:rPr>
          <w:rFonts w:ascii="Times New Roman" w:eastAsia="Times New Roman" w:hAnsi="Times New Roman"/>
          <w:b/>
          <w:color w:val="0000FF"/>
          <w:u w:val="single"/>
        </w:rPr>
      </w:pPr>
      <w:r w:rsidRPr="00E929FE">
        <w:rPr>
          <w:rFonts w:ascii="Times New Roman" w:eastAsia="Times New Roman" w:hAnsi="Times New Roman"/>
          <w:b/>
          <w:color w:val="0000FF"/>
          <w:u w:val="single"/>
        </w:rPr>
        <w:t>Each State Party, during the implementation of its obligations under this Convention</w:t>
      </w:r>
      <w:r>
        <w:rPr>
          <w:rFonts w:ascii="Times New Roman" w:eastAsia="Times New Roman" w:hAnsi="Times New Roman"/>
          <w:b/>
          <w:color w:val="0000FF"/>
          <w:u w:val="single"/>
        </w:rPr>
        <w:t xml:space="preserve">, shall assign the highest priority to ensuring the safety of people and to protecting the environment, </w:t>
      </w:r>
      <w:r>
        <w:rPr>
          <w:rFonts w:ascii="Times New Roman" w:eastAsia="Times New Roman" w:hAnsi="Times New Roman"/>
          <w:b/>
          <w:color w:val="0000FF"/>
        </w:rPr>
        <w:t>(Based on Article VII, p.3, CWC</w:t>
      </w:r>
      <w:r w:rsidRPr="00E929FE">
        <w:rPr>
          <w:rFonts w:ascii="Times New Roman" w:eastAsia="Times New Roman" w:hAnsi="Times New Roman"/>
          <w:b/>
          <w:color w:val="0000FF"/>
        </w:rPr>
        <w:t>)</w:t>
      </w:r>
    </w:p>
    <w:p w:rsidR="00DD1E1E" w:rsidRPr="00792D29" w:rsidRDefault="00DD1E1E" w:rsidP="00DD1E1E">
      <w:pPr>
        <w:spacing w:line="249" w:lineRule="exact"/>
        <w:ind w:right="-2"/>
        <w:rPr>
          <w:rFonts w:ascii="Times New Roman" w:eastAsia="Times New Roman" w:hAnsi="Times New Roman"/>
        </w:rPr>
      </w:pP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Article 8</w:t>
      </w:r>
    </w:p>
    <w:p w:rsidR="00DD1E1E" w:rsidRPr="00792D29" w:rsidRDefault="00DD1E1E" w:rsidP="00DD1E1E">
      <w:pPr>
        <w:spacing w:line="1" w:lineRule="exact"/>
        <w:ind w:right="-2"/>
        <w:rPr>
          <w:rFonts w:ascii="Times New Roman" w:eastAsia="Times New Roman" w:hAnsi="Times New Roman"/>
        </w:rPr>
      </w:pP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International cooperation</w:t>
      </w:r>
    </w:p>
    <w:p w:rsidR="00DD1E1E" w:rsidRPr="00792D29" w:rsidRDefault="00DD1E1E" w:rsidP="00DD1E1E">
      <w:pPr>
        <w:spacing w:line="248" w:lineRule="exact"/>
        <w:ind w:right="-2"/>
        <w:rPr>
          <w:rFonts w:ascii="Times New Roman" w:eastAsia="Times New Roman" w:hAnsi="Times New Roman"/>
        </w:rPr>
      </w:pPr>
    </w:p>
    <w:p w:rsidR="00DD1E1E" w:rsidRPr="00792D29" w:rsidRDefault="00DD1E1E" w:rsidP="005A085B">
      <w:pPr>
        <w:numPr>
          <w:ilvl w:val="0"/>
          <w:numId w:val="29"/>
        </w:numPr>
        <w:tabs>
          <w:tab w:val="left" w:pos="1426"/>
        </w:tabs>
        <w:spacing w:line="234" w:lineRule="auto"/>
        <w:ind w:right="-2" w:hanging="4"/>
        <w:jc w:val="both"/>
        <w:rPr>
          <w:rFonts w:ascii="Times New Roman" w:eastAsia="Times New Roman" w:hAnsi="Times New Roman"/>
        </w:rPr>
      </w:pPr>
      <w:r w:rsidRPr="00792D29">
        <w:rPr>
          <w:rFonts w:ascii="Times New Roman" w:eastAsia="Times New Roman" w:hAnsi="Times New Roman"/>
        </w:rPr>
        <w:t>Each State Party shall cooperate with other States Parties to facilitate the implementation of the obligations of this Convention.</w:t>
      </w:r>
    </w:p>
    <w:p w:rsidR="00DD1E1E" w:rsidRPr="00FA6B0D" w:rsidRDefault="00DD1E1E" w:rsidP="00DD1E1E">
      <w:pPr>
        <w:spacing w:line="252" w:lineRule="exact"/>
        <w:ind w:right="-2"/>
        <w:rPr>
          <w:rFonts w:ascii="Times New Roman" w:eastAsia="Times New Roman" w:hAnsi="Times New Roman"/>
          <w:strike/>
          <w:color w:val="FF0000"/>
        </w:rPr>
      </w:pPr>
    </w:p>
    <w:p w:rsidR="00DD1E1E" w:rsidRPr="0004418E" w:rsidRDefault="00DD1E1E" w:rsidP="005A085B">
      <w:pPr>
        <w:numPr>
          <w:ilvl w:val="0"/>
          <w:numId w:val="29"/>
        </w:numPr>
        <w:tabs>
          <w:tab w:val="left" w:pos="1426"/>
        </w:tabs>
        <w:spacing w:line="233" w:lineRule="auto"/>
        <w:ind w:right="-2" w:hanging="4"/>
        <w:jc w:val="both"/>
        <w:rPr>
          <w:rFonts w:ascii="Times New Roman" w:eastAsia="Times New Roman" w:hAnsi="Times New Roman"/>
        </w:rPr>
      </w:pPr>
      <w:r w:rsidRPr="0004418E">
        <w:rPr>
          <w:rFonts w:ascii="Times New Roman" w:eastAsia="Times New Roman" w:hAnsi="Times New Roman"/>
        </w:rPr>
        <w:t>In fulfilling its obligations under this Convention each State Party has the right to seek and receive assistance.</w:t>
      </w:r>
    </w:p>
    <w:p w:rsidR="00DD1E1E" w:rsidRDefault="00DD1E1E" w:rsidP="00DD1E1E">
      <w:pPr>
        <w:pStyle w:val="ListParagraph"/>
        <w:ind w:left="0" w:right="-2"/>
        <w:rPr>
          <w:rFonts w:ascii="Times New Roman" w:eastAsia="Times New Roman" w:hAnsi="Times New Roman"/>
        </w:rPr>
      </w:pP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Article 9</w:t>
      </w:r>
    </w:p>
    <w:p w:rsidR="00DD1E1E" w:rsidRPr="00792D29" w:rsidRDefault="00DD1E1E" w:rsidP="00DD1E1E">
      <w:pPr>
        <w:spacing w:line="1" w:lineRule="exact"/>
        <w:ind w:right="-2"/>
        <w:rPr>
          <w:rFonts w:ascii="Times New Roman" w:eastAsia="Times New Roman" w:hAnsi="Times New Roman"/>
        </w:rPr>
      </w:pPr>
    </w:p>
    <w:p w:rsidR="00DD1E1E" w:rsidRPr="00792D29" w:rsidRDefault="00DD1E1E" w:rsidP="00DD1E1E">
      <w:pPr>
        <w:spacing w:line="239" w:lineRule="auto"/>
        <w:ind w:right="-2"/>
        <w:rPr>
          <w:rFonts w:ascii="Times New Roman" w:eastAsia="Times New Roman" w:hAnsi="Times New Roman"/>
          <w:b/>
        </w:rPr>
      </w:pPr>
      <w:r w:rsidRPr="00792D29">
        <w:rPr>
          <w:rFonts w:ascii="Times New Roman" w:eastAsia="Times New Roman" w:hAnsi="Times New Roman"/>
          <w:b/>
        </w:rPr>
        <w:t>Meeting of States Parties</w:t>
      </w:r>
    </w:p>
    <w:p w:rsidR="00DD1E1E" w:rsidRPr="00792D29" w:rsidRDefault="00DD1E1E" w:rsidP="00DD1E1E">
      <w:pPr>
        <w:spacing w:line="245" w:lineRule="exact"/>
        <w:ind w:right="-2"/>
        <w:rPr>
          <w:rFonts w:ascii="Times New Roman" w:eastAsia="Times New Roman" w:hAnsi="Times New Roman"/>
        </w:rPr>
      </w:pPr>
    </w:p>
    <w:p w:rsidR="00DD1E1E" w:rsidRPr="00792D29" w:rsidRDefault="00DD1E1E" w:rsidP="00DD1E1E">
      <w:pPr>
        <w:spacing w:line="237" w:lineRule="auto"/>
        <w:ind w:right="-2"/>
        <w:jc w:val="both"/>
        <w:rPr>
          <w:rFonts w:ascii="Times New Roman" w:eastAsia="Times New Roman" w:hAnsi="Times New Roman"/>
        </w:rPr>
      </w:pPr>
      <w:r w:rsidRPr="00792D29">
        <w:rPr>
          <w:rFonts w:ascii="Times New Roman" w:eastAsia="Times New Roman" w:hAnsi="Times New Roman"/>
        </w:rPr>
        <w:t>1. The States Parties shall meet regularly in order to consider and, where necessary, take decisions in respect of any matter with regard to the application or implementation of this Convention and on the further elaboration of effective measure s for nuclear disarmament, including:</w:t>
      </w:r>
    </w:p>
    <w:p w:rsidR="00DD1E1E" w:rsidRPr="00792D29" w:rsidRDefault="00DD1E1E" w:rsidP="00DD1E1E">
      <w:pPr>
        <w:spacing w:line="242" w:lineRule="exact"/>
        <w:ind w:right="-2"/>
        <w:rPr>
          <w:rFonts w:ascii="Times New Roman" w:eastAsia="Times New Roman" w:hAnsi="Times New Roman"/>
        </w:rPr>
      </w:pPr>
    </w:p>
    <w:p w:rsidR="00DD1E1E" w:rsidRPr="00792D29" w:rsidRDefault="00DD1E1E" w:rsidP="005A085B">
      <w:pPr>
        <w:numPr>
          <w:ilvl w:val="0"/>
          <w:numId w:val="30"/>
        </w:numPr>
        <w:tabs>
          <w:tab w:val="left" w:pos="344"/>
        </w:tabs>
        <w:spacing w:line="239" w:lineRule="auto"/>
        <w:ind w:right="-2"/>
        <w:jc w:val="both"/>
        <w:rPr>
          <w:rFonts w:ascii="Times New Roman" w:eastAsia="Times New Roman" w:hAnsi="Times New Roman"/>
        </w:rPr>
      </w:pPr>
      <w:r w:rsidRPr="00792D29">
        <w:rPr>
          <w:rFonts w:ascii="Times New Roman" w:eastAsia="Times New Roman" w:hAnsi="Times New Roman"/>
        </w:rPr>
        <w:t>The operation and status of this Convention;</w:t>
      </w:r>
    </w:p>
    <w:p w:rsidR="00DD1E1E" w:rsidRPr="00792D29" w:rsidRDefault="00DD1E1E" w:rsidP="00DD1E1E">
      <w:pPr>
        <w:spacing w:line="252" w:lineRule="exact"/>
        <w:ind w:right="-2"/>
        <w:rPr>
          <w:rFonts w:ascii="Times New Roman" w:eastAsia="Times New Roman" w:hAnsi="Times New Roman"/>
        </w:rPr>
      </w:pPr>
    </w:p>
    <w:p w:rsidR="00DD1E1E" w:rsidRPr="00792D29" w:rsidRDefault="00DD1E1E" w:rsidP="005A085B">
      <w:pPr>
        <w:numPr>
          <w:ilvl w:val="0"/>
          <w:numId w:val="30"/>
        </w:numPr>
        <w:tabs>
          <w:tab w:val="left" w:pos="350"/>
        </w:tabs>
        <w:spacing w:line="233" w:lineRule="auto"/>
        <w:ind w:right="-2"/>
        <w:jc w:val="both"/>
        <w:rPr>
          <w:rFonts w:ascii="Times New Roman" w:eastAsia="Times New Roman" w:hAnsi="Times New Roman"/>
        </w:rPr>
      </w:pPr>
      <w:r w:rsidRPr="00792D29">
        <w:rPr>
          <w:rFonts w:ascii="Times New Roman" w:eastAsia="Times New Roman" w:hAnsi="Times New Roman"/>
        </w:rPr>
        <w:t>Reports by States Parties on the implementation of their obligations under this Convention;</w:t>
      </w:r>
    </w:p>
    <w:p w:rsidR="00DD1E1E" w:rsidRPr="00792D29" w:rsidRDefault="00DD1E1E" w:rsidP="00DD1E1E">
      <w:pPr>
        <w:spacing w:line="241" w:lineRule="exact"/>
        <w:ind w:right="-2"/>
        <w:rPr>
          <w:rFonts w:ascii="Times New Roman" w:eastAsia="Times New Roman" w:hAnsi="Times New Roman"/>
        </w:rPr>
      </w:pPr>
    </w:p>
    <w:p w:rsidR="00DD1E1E" w:rsidRPr="00792D29" w:rsidRDefault="00DD1E1E" w:rsidP="005A085B">
      <w:pPr>
        <w:numPr>
          <w:ilvl w:val="0"/>
          <w:numId w:val="30"/>
        </w:numPr>
        <w:tabs>
          <w:tab w:val="left" w:pos="344"/>
        </w:tabs>
        <w:spacing w:line="239" w:lineRule="auto"/>
        <w:ind w:right="-2"/>
        <w:jc w:val="both"/>
        <w:rPr>
          <w:rFonts w:ascii="Times New Roman" w:eastAsia="Times New Roman" w:hAnsi="Times New Roman"/>
        </w:rPr>
      </w:pPr>
      <w:r w:rsidRPr="00792D29">
        <w:rPr>
          <w:rFonts w:ascii="Times New Roman" w:eastAsia="Times New Roman" w:hAnsi="Times New Roman"/>
        </w:rPr>
        <w:t>Matters arising from the declarations submitted under Article 2 of this Convention;</w:t>
      </w:r>
    </w:p>
    <w:p w:rsidR="00DD1E1E" w:rsidRPr="00792D29" w:rsidRDefault="00DD1E1E" w:rsidP="00DD1E1E">
      <w:pPr>
        <w:spacing w:line="252" w:lineRule="exact"/>
        <w:ind w:right="-2"/>
        <w:rPr>
          <w:rFonts w:ascii="Times New Roman" w:eastAsia="Times New Roman" w:hAnsi="Times New Roman"/>
        </w:rPr>
      </w:pPr>
    </w:p>
    <w:p w:rsidR="00DD1E1E" w:rsidRPr="00792D29" w:rsidRDefault="00DD1E1E" w:rsidP="005A085B">
      <w:pPr>
        <w:numPr>
          <w:ilvl w:val="0"/>
          <w:numId w:val="30"/>
        </w:numPr>
        <w:tabs>
          <w:tab w:val="left" w:pos="350"/>
        </w:tabs>
        <w:spacing w:line="236" w:lineRule="auto"/>
        <w:ind w:right="-2"/>
        <w:jc w:val="both"/>
        <w:rPr>
          <w:rFonts w:ascii="Times New Roman" w:eastAsia="Times New Roman" w:hAnsi="Times New Roman"/>
        </w:rPr>
      </w:pPr>
      <w:r w:rsidRPr="00792D29">
        <w:rPr>
          <w:rFonts w:ascii="Times New Roman" w:eastAsia="Times New Roman" w:hAnsi="Times New Roman"/>
        </w:rPr>
        <w:t>Proposals for effective measures relating to nuclear disarmament, including provisions for the verified and irreversible elimination</w:t>
      </w:r>
      <w:r>
        <w:rPr>
          <w:rFonts w:ascii="Times New Roman" w:eastAsia="Times New Roman" w:hAnsi="Times New Roman"/>
        </w:rPr>
        <w:t xml:space="preserve"> </w:t>
      </w:r>
      <w:r w:rsidRPr="00377280">
        <w:rPr>
          <w:rFonts w:ascii="Times New Roman" w:eastAsia="Times New Roman" w:hAnsi="Times New Roman"/>
          <w:b/>
          <w:color w:val="0000FF"/>
          <w:u w:val="single"/>
        </w:rPr>
        <w:t>within agreed time frames</w:t>
      </w:r>
      <w:r>
        <w:rPr>
          <w:rFonts w:ascii="Times New Roman" w:eastAsia="Times New Roman" w:hAnsi="Times New Roman"/>
        </w:rPr>
        <w:t xml:space="preserve"> </w:t>
      </w:r>
      <w:r w:rsidRPr="00792D29">
        <w:rPr>
          <w:rFonts w:ascii="Times New Roman" w:eastAsia="Times New Roman" w:hAnsi="Times New Roman"/>
        </w:rPr>
        <w:t>of nuclear weapon programmes , including additional protocols to this Convention.</w:t>
      </w:r>
    </w:p>
    <w:p w:rsidR="00DD1E1E" w:rsidRPr="00792D29" w:rsidRDefault="00DD1E1E" w:rsidP="00DD1E1E">
      <w:pPr>
        <w:spacing w:line="253" w:lineRule="exact"/>
        <w:ind w:right="-2"/>
        <w:rPr>
          <w:rFonts w:ascii="Times New Roman" w:eastAsia="Times New Roman" w:hAnsi="Times New Roman"/>
        </w:rPr>
      </w:pPr>
    </w:p>
    <w:p w:rsidR="00DD1E1E" w:rsidRPr="00792D29" w:rsidRDefault="00DD1E1E" w:rsidP="005A085B">
      <w:pPr>
        <w:numPr>
          <w:ilvl w:val="0"/>
          <w:numId w:val="31"/>
        </w:numPr>
        <w:tabs>
          <w:tab w:val="left" w:pos="350"/>
        </w:tabs>
        <w:spacing w:line="236" w:lineRule="auto"/>
        <w:ind w:right="-2"/>
        <w:jc w:val="both"/>
        <w:rPr>
          <w:rFonts w:ascii="Times New Roman" w:eastAsia="Times New Roman" w:hAnsi="Times New Roman"/>
        </w:rPr>
      </w:pPr>
      <w:r w:rsidRPr="00792D29">
        <w:rPr>
          <w:rFonts w:ascii="Times New Roman" w:eastAsia="Times New Roman" w:hAnsi="Times New Roman"/>
        </w:rPr>
        <w:t xml:space="preserve">The first Meeting of States Parties shall be convened by the Secretary -General of the United Nations within one year of the entry into force of this Convention. Further Meetings of States Parties shall be convened by the Secretary -General of the United Nations on a </w:t>
      </w:r>
      <w:r w:rsidRPr="003D0F39">
        <w:rPr>
          <w:rFonts w:ascii="Times New Roman" w:eastAsia="Times New Roman" w:hAnsi="Times New Roman"/>
        </w:rPr>
        <w:t>biennial basis,</w:t>
      </w:r>
      <w:r w:rsidRPr="00792D29">
        <w:rPr>
          <w:rFonts w:ascii="Times New Roman" w:eastAsia="Times New Roman" w:hAnsi="Times New Roman"/>
        </w:rPr>
        <w:t xml:space="preserve"> unless otherwise agreed by the States Parties.</w:t>
      </w:r>
    </w:p>
    <w:p w:rsidR="00DD1E1E" w:rsidRPr="00792D29" w:rsidRDefault="00DD1E1E" w:rsidP="00DD1E1E">
      <w:pPr>
        <w:spacing w:line="254" w:lineRule="exact"/>
        <w:ind w:right="-2"/>
        <w:rPr>
          <w:rFonts w:ascii="Times New Roman" w:eastAsia="Times New Roman" w:hAnsi="Times New Roman"/>
        </w:rPr>
      </w:pPr>
    </w:p>
    <w:p w:rsidR="00DD1E1E" w:rsidRPr="00792D29" w:rsidRDefault="00DD1E1E" w:rsidP="005A085B">
      <w:pPr>
        <w:numPr>
          <w:ilvl w:val="0"/>
          <w:numId w:val="31"/>
        </w:numPr>
        <w:tabs>
          <w:tab w:val="left" w:pos="350"/>
        </w:tabs>
        <w:spacing w:line="237" w:lineRule="auto"/>
        <w:ind w:right="-2"/>
        <w:jc w:val="both"/>
        <w:rPr>
          <w:rFonts w:ascii="Times New Roman" w:eastAsia="Times New Roman" w:hAnsi="Times New Roman"/>
        </w:rPr>
      </w:pPr>
      <w:r w:rsidRPr="00792D29">
        <w:rPr>
          <w:rFonts w:ascii="Times New Roman" w:eastAsia="Times New Roman" w:hAnsi="Times New Roman"/>
        </w:rPr>
        <w:lastRenderedPageBreak/>
        <w:t>After a period of five years following the entry into force of this Convention, the Meetings of States Parties may decide to convene a conference to review the operation of this Convention with a view to assuring that the purposes of the preamble and the provisions of the Convention, including the provisions concerning negotiations on effective measures for nuclear disarmament, are being realized.</w:t>
      </w:r>
    </w:p>
    <w:p w:rsidR="00DD1E1E" w:rsidRPr="00792D29" w:rsidRDefault="00DD1E1E" w:rsidP="00DD1E1E">
      <w:pPr>
        <w:spacing w:line="254" w:lineRule="exact"/>
        <w:ind w:right="-2"/>
        <w:rPr>
          <w:rFonts w:ascii="Times New Roman" w:eastAsia="Times New Roman" w:hAnsi="Times New Roman"/>
        </w:rPr>
      </w:pPr>
    </w:p>
    <w:p w:rsidR="00DD1E1E" w:rsidRPr="00792D29" w:rsidRDefault="00DD1E1E" w:rsidP="005A085B">
      <w:pPr>
        <w:numPr>
          <w:ilvl w:val="0"/>
          <w:numId w:val="31"/>
        </w:numPr>
        <w:tabs>
          <w:tab w:val="left" w:pos="350"/>
        </w:tabs>
        <w:spacing w:line="0" w:lineRule="atLeast"/>
        <w:ind w:right="-2"/>
        <w:jc w:val="both"/>
        <w:rPr>
          <w:rFonts w:ascii="Times New Roman" w:eastAsia="Times New Roman" w:hAnsi="Times New Roman"/>
        </w:rPr>
      </w:pPr>
      <w:r w:rsidRPr="00792D29">
        <w:rPr>
          <w:rFonts w:ascii="Times New Roman" w:eastAsia="Times New Roman" w:hAnsi="Times New Roman"/>
        </w:rPr>
        <w:t>States not party to this Convention, as well as the United Nations, other relevant international organizations or institutions, regional organizations, the International Committee of the Red Cross and relevant non -governmental organizations may be invited to attend the Meetings of States Parties and the Review Conferences as observers.</w:t>
      </w:r>
    </w:p>
    <w:p w:rsidR="00DD1E1E" w:rsidRPr="005556DD" w:rsidRDefault="00DD1E1E" w:rsidP="00DD1E1E">
      <w:pPr>
        <w:pBdr>
          <w:bottom w:val="single" w:sz="6" w:space="1" w:color="auto"/>
        </w:pBdr>
        <w:tabs>
          <w:tab w:val="left" w:pos="1426"/>
        </w:tabs>
        <w:spacing w:line="233" w:lineRule="auto"/>
        <w:ind w:right="-2"/>
        <w:jc w:val="both"/>
        <w:rPr>
          <w:rFonts w:ascii="Times New Roman" w:eastAsia="Times New Roman" w:hAnsi="Times New Roman"/>
        </w:rPr>
      </w:pPr>
    </w:p>
    <w:p w:rsidR="000E32E3" w:rsidRDefault="000E32E3" w:rsidP="00867DA9">
      <w:pPr>
        <w:spacing w:after="200"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GHANA</w:t>
      </w:r>
    </w:p>
    <w:p w:rsidR="00E55389" w:rsidRPr="00FD4600" w:rsidRDefault="00E55389" w:rsidP="00E55389">
      <w:pPr>
        <w:jc w:val="both"/>
        <w:rPr>
          <w:rFonts w:ascii="Times" w:hAnsi="Times"/>
          <w:b/>
        </w:rPr>
      </w:pPr>
      <w:r w:rsidRPr="00FD4600">
        <w:rPr>
          <w:rFonts w:ascii="Times" w:hAnsi="Times"/>
          <w:b/>
        </w:rPr>
        <w:t>GHANA DELEGATION</w:t>
      </w:r>
      <w:r>
        <w:rPr>
          <w:rFonts w:ascii="Times" w:hAnsi="Times"/>
          <w:b/>
        </w:rPr>
        <w:t xml:space="preserve"> –ARTICLE 6</w:t>
      </w:r>
    </w:p>
    <w:p w:rsidR="00E55389" w:rsidRPr="00931664" w:rsidRDefault="00E55389" w:rsidP="00E55389">
      <w:pPr>
        <w:jc w:val="both"/>
        <w:rPr>
          <w:rFonts w:ascii="Times" w:hAnsi="Times"/>
        </w:rPr>
      </w:pPr>
    </w:p>
    <w:p w:rsidR="00E55389" w:rsidRDefault="00E55389" w:rsidP="00E55389">
      <w:pPr>
        <w:jc w:val="both"/>
        <w:rPr>
          <w:rFonts w:ascii="Times" w:hAnsi="Times"/>
        </w:rPr>
      </w:pPr>
      <w:r w:rsidRPr="00931664">
        <w:rPr>
          <w:rFonts w:ascii="Times" w:hAnsi="Times"/>
        </w:rPr>
        <w:t xml:space="preserve">Madame President, </w:t>
      </w:r>
    </w:p>
    <w:p w:rsidR="00E55389" w:rsidRDefault="00E55389" w:rsidP="00E55389">
      <w:pPr>
        <w:jc w:val="both"/>
        <w:rPr>
          <w:rFonts w:ascii="Times" w:hAnsi="Times"/>
        </w:rPr>
      </w:pPr>
    </w:p>
    <w:p w:rsidR="00E55389" w:rsidRPr="00931664" w:rsidRDefault="00E55389" w:rsidP="00E55389">
      <w:pPr>
        <w:jc w:val="both"/>
        <w:rPr>
          <w:rFonts w:ascii="Times" w:hAnsi="Times"/>
        </w:rPr>
      </w:pPr>
      <w:r>
        <w:rPr>
          <w:rFonts w:ascii="Times" w:hAnsi="Times"/>
        </w:rPr>
        <w:t>T</w:t>
      </w:r>
      <w:r w:rsidRPr="00931664">
        <w:rPr>
          <w:rFonts w:ascii="Times" w:hAnsi="Times"/>
        </w:rPr>
        <w:t xml:space="preserve">hank you for giving me the floor and the opportunity to comment on </w:t>
      </w:r>
      <w:r>
        <w:rPr>
          <w:rFonts w:ascii="Times" w:hAnsi="Times"/>
        </w:rPr>
        <w:t>A</w:t>
      </w:r>
      <w:r w:rsidRPr="00931664">
        <w:rPr>
          <w:rFonts w:ascii="Times" w:hAnsi="Times"/>
        </w:rPr>
        <w:t>rticle 6 of the draft convention/treaty. I am happy to note that we are pursuing the set agenda of this conference as expertly elucidated by your good self.</w:t>
      </w:r>
    </w:p>
    <w:p w:rsidR="00E55389" w:rsidRPr="00931664" w:rsidRDefault="00E55389" w:rsidP="00E55389">
      <w:pPr>
        <w:jc w:val="both"/>
        <w:rPr>
          <w:rFonts w:ascii="Times" w:hAnsi="Times"/>
        </w:rPr>
      </w:pPr>
    </w:p>
    <w:p w:rsidR="000E32E3" w:rsidRPr="00931664" w:rsidRDefault="000E32E3" w:rsidP="000E32E3">
      <w:pPr>
        <w:jc w:val="both"/>
        <w:rPr>
          <w:rFonts w:ascii="Times" w:hAnsi="Times"/>
        </w:rPr>
      </w:pPr>
      <w:r w:rsidRPr="00931664">
        <w:rPr>
          <w:rFonts w:ascii="Times" w:hAnsi="Times"/>
        </w:rPr>
        <w:t xml:space="preserve">Article 6 is a very important for us from Africa. My delegation is of the view that the present article </w:t>
      </w:r>
      <w:r>
        <w:rPr>
          <w:rFonts w:ascii="Times" w:hAnsi="Times"/>
        </w:rPr>
        <w:t xml:space="preserve">as contained in the draft </w:t>
      </w:r>
      <w:r w:rsidRPr="00931664">
        <w:rPr>
          <w:rFonts w:ascii="Times" w:hAnsi="Times"/>
        </w:rPr>
        <w:t>does not establish obligations for state parties to provide assistance to individuals affected by the use or testing of nuclear weapons in areas under their jurisdiction or control.  Against this background, we share in the view that it should</w:t>
      </w:r>
      <w:r>
        <w:rPr>
          <w:rFonts w:ascii="Times" w:hAnsi="Times"/>
        </w:rPr>
        <w:t xml:space="preserve"> reflect</w:t>
      </w:r>
      <w:r w:rsidRPr="00931664">
        <w:rPr>
          <w:rFonts w:ascii="Times" w:hAnsi="Times"/>
        </w:rPr>
        <w:t xml:space="preserve"> a key commitment and obligation </w:t>
      </w:r>
      <w:r>
        <w:rPr>
          <w:rFonts w:ascii="Times" w:hAnsi="Times"/>
        </w:rPr>
        <w:t xml:space="preserve">of state parties </w:t>
      </w:r>
      <w:r w:rsidRPr="00931664">
        <w:rPr>
          <w:rFonts w:ascii="Times" w:hAnsi="Times"/>
        </w:rPr>
        <w:t>as expressed by the ICRC in its position paper and recommend the deletion of the sentence “</w:t>
      </w:r>
      <w:r w:rsidRPr="00EE7607">
        <w:rPr>
          <w:rFonts w:ascii="Times" w:hAnsi="Times"/>
          <w:b/>
        </w:rPr>
        <w:t>in a position to do so”.</w:t>
      </w:r>
      <w:r w:rsidRPr="00931664">
        <w:rPr>
          <w:rFonts w:ascii="Times" w:hAnsi="Times"/>
        </w:rPr>
        <w:t xml:space="preserve"> We also suggest that Article 6 (1) should be reworded to read as follows:</w:t>
      </w:r>
    </w:p>
    <w:p w:rsidR="000E32E3" w:rsidRPr="00931664" w:rsidRDefault="000E32E3" w:rsidP="000E32E3">
      <w:pPr>
        <w:jc w:val="both"/>
        <w:rPr>
          <w:rFonts w:ascii="Times" w:hAnsi="Times"/>
        </w:rPr>
      </w:pPr>
    </w:p>
    <w:p w:rsidR="000E32E3" w:rsidRPr="00931664" w:rsidRDefault="000E32E3" w:rsidP="000E32E3">
      <w:pPr>
        <w:pStyle w:val="ListParagraph"/>
        <w:numPr>
          <w:ilvl w:val="0"/>
          <w:numId w:val="60"/>
        </w:numPr>
        <w:jc w:val="both"/>
        <w:rPr>
          <w:rFonts w:ascii="Times" w:hAnsi="Times"/>
        </w:rPr>
      </w:pPr>
      <w:r w:rsidRPr="00931664">
        <w:rPr>
          <w:rFonts w:ascii="Times" w:hAnsi="Times"/>
        </w:rPr>
        <w:t xml:space="preserve">“Each state party shall, in accordance with </w:t>
      </w:r>
      <w:r>
        <w:rPr>
          <w:rFonts w:ascii="Times" w:hAnsi="Times"/>
        </w:rPr>
        <w:t xml:space="preserve">the </w:t>
      </w:r>
      <w:r w:rsidRPr="00931664">
        <w:rPr>
          <w:rFonts w:ascii="Times" w:hAnsi="Times"/>
        </w:rPr>
        <w:t>applicable internationa</w:t>
      </w:r>
      <w:r>
        <w:rPr>
          <w:rFonts w:ascii="Times" w:hAnsi="Times"/>
        </w:rPr>
        <w:t xml:space="preserve">l humanitarian law and human rights law, </w:t>
      </w:r>
      <w:r w:rsidRPr="00931664">
        <w:rPr>
          <w:rFonts w:ascii="Times" w:hAnsi="Times"/>
        </w:rPr>
        <w:t>provide age and gender sensitive assistance</w:t>
      </w:r>
      <w:r>
        <w:rPr>
          <w:rFonts w:ascii="Times" w:hAnsi="Times"/>
        </w:rPr>
        <w:t xml:space="preserve"> and support,</w:t>
      </w:r>
      <w:r w:rsidRPr="00931664">
        <w:rPr>
          <w:rFonts w:ascii="Times" w:hAnsi="Times"/>
        </w:rPr>
        <w:t xml:space="preserve"> including medical care, rehabilitation and psychological support as well as social and economic inclusion</w:t>
      </w:r>
      <w:r>
        <w:rPr>
          <w:rFonts w:ascii="Times" w:hAnsi="Times"/>
        </w:rPr>
        <w:t>,</w:t>
      </w:r>
      <w:r w:rsidRPr="00931664">
        <w:rPr>
          <w:rFonts w:ascii="Times" w:hAnsi="Times"/>
        </w:rPr>
        <w:t xml:space="preserve"> to individuals affected by the use or testing of nuclear weapons”.</w:t>
      </w:r>
    </w:p>
    <w:p w:rsidR="000E32E3" w:rsidRPr="00931664" w:rsidRDefault="000E32E3" w:rsidP="000E32E3">
      <w:pPr>
        <w:jc w:val="both"/>
        <w:rPr>
          <w:rFonts w:ascii="Times" w:hAnsi="Times"/>
        </w:rPr>
      </w:pPr>
    </w:p>
    <w:p w:rsidR="000E32E3" w:rsidRPr="00931664" w:rsidRDefault="000E32E3" w:rsidP="000E32E3">
      <w:pPr>
        <w:jc w:val="both"/>
        <w:rPr>
          <w:rFonts w:ascii="Times" w:hAnsi="Times"/>
        </w:rPr>
      </w:pPr>
      <w:r w:rsidRPr="00931664">
        <w:rPr>
          <w:rFonts w:ascii="Times" w:hAnsi="Times"/>
        </w:rPr>
        <w:t>Con</w:t>
      </w:r>
      <w:r>
        <w:rPr>
          <w:rFonts w:ascii="Times" w:hAnsi="Times"/>
        </w:rPr>
        <w:t>tinuing,</w:t>
      </w:r>
    </w:p>
    <w:p w:rsidR="000E32E3" w:rsidRPr="00931664" w:rsidRDefault="000E32E3" w:rsidP="000E32E3">
      <w:pPr>
        <w:jc w:val="both"/>
        <w:rPr>
          <w:rFonts w:ascii="Times" w:hAnsi="Times"/>
        </w:rPr>
      </w:pPr>
      <w:r w:rsidRPr="00931664">
        <w:rPr>
          <w:rFonts w:ascii="Times" w:hAnsi="Times"/>
        </w:rPr>
        <w:t>Article 6(2) should also be re</w:t>
      </w:r>
      <w:r>
        <w:rPr>
          <w:rFonts w:ascii="Times" w:hAnsi="Times"/>
        </w:rPr>
        <w:t>phrased</w:t>
      </w:r>
      <w:r w:rsidRPr="00931664">
        <w:rPr>
          <w:rFonts w:ascii="Times" w:hAnsi="Times"/>
        </w:rPr>
        <w:t xml:space="preserve"> to establish obligations for not only affected state parties to remediate the environment but to also include others whose acts </w:t>
      </w:r>
      <w:r>
        <w:rPr>
          <w:rFonts w:ascii="Times" w:hAnsi="Times"/>
        </w:rPr>
        <w:t xml:space="preserve">and </w:t>
      </w:r>
      <w:r w:rsidRPr="00931664">
        <w:rPr>
          <w:rFonts w:ascii="Times" w:hAnsi="Times"/>
        </w:rPr>
        <w:t xml:space="preserve">omissions </w:t>
      </w:r>
      <w:r>
        <w:rPr>
          <w:rFonts w:ascii="Times" w:hAnsi="Times"/>
        </w:rPr>
        <w:t xml:space="preserve">relating to the </w:t>
      </w:r>
      <w:r w:rsidRPr="00931664">
        <w:rPr>
          <w:rFonts w:ascii="Times" w:hAnsi="Times"/>
        </w:rPr>
        <w:t>use or testing of nuclear weapons</w:t>
      </w:r>
      <w:r>
        <w:rPr>
          <w:rFonts w:ascii="Times" w:hAnsi="Times"/>
        </w:rPr>
        <w:t xml:space="preserve"> </w:t>
      </w:r>
      <w:r w:rsidRPr="00931664">
        <w:rPr>
          <w:rFonts w:ascii="Times" w:hAnsi="Times"/>
        </w:rPr>
        <w:t xml:space="preserve">affect the individuals of other state parties. We therefore recommend as follows: </w:t>
      </w:r>
    </w:p>
    <w:p w:rsidR="000E32E3" w:rsidRPr="00931664" w:rsidRDefault="000E32E3" w:rsidP="000E32E3">
      <w:pPr>
        <w:jc w:val="both"/>
        <w:rPr>
          <w:rFonts w:ascii="Times" w:hAnsi="Times"/>
        </w:rPr>
      </w:pPr>
    </w:p>
    <w:p w:rsidR="000E32E3" w:rsidRPr="00931664" w:rsidRDefault="000E32E3" w:rsidP="000E32E3">
      <w:pPr>
        <w:pStyle w:val="ListParagraph"/>
        <w:numPr>
          <w:ilvl w:val="0"/>
          <w:numId w:val="58"/>
        </w:numPr>
        <w:jc w:val="both"/>
        <w:rPr>
          <w:rFonts w:ascii="Times" w:hAnsi="Times"/>
        </w:rPr>
      </w:pPr>
      <w:r w:rsidRPr="00931664">
        <w:rPr>
          <w:rFonts w:ascii="Times" w:hAnsi="Times"/>
        </w:rPr>
        <w:t xml:space="preserve">“Each state party shall take necessary and appropriate measures towards the environmental remediation of its areas of jurisdiction or control contaminated </w:t>
      </w:r>
      <w:r>
        <w:rPr>
          <w:rFonts w:ascii="Times" w:hAnsi="Times"/>
        </w:rPr>
        <w:t>by</w:t>
      </w:r>
      <w:r w:rsidRPr="00931664">
        <w:rPr>
          <w:rFonts w:ascii="Times" w:hAnsi="Times"/>
        </w:rPr>
        <w:t xml:space="preserve"> the use or testing of nuclear weapons and other nuclear explosive devices and related activities”</w:t>
      </w:r>
    </w:p>
    <w:p w:rsidR="000E32E3" w:rsidRPr="00931664" w:rsidRDefault="000E32E3" w:rsidP="000E32E3">
      <w:pPr>
        <w:tabs>
          <w:tab w:val="left" w:pos="2640"/>
        </w:tabs>
        <w:jc w:val="both"/>
        <w:rPr>
          <w:rFonts w:ascii="Times" w:hAnsi="Times"/>
        </w:rPr>
      </w:pPr>
      <w:r w:rsidRPr="00931664">
        <w:rPr>
          <w:rFonts w:ascii="Times" w:hAnsi="Times"/>
        </w:rPr>
        <w:tab/>
      </w:r>
    </w:p>
    <w:p w:rsidR="000E32E3" w:rsidRPr="00931664" w:rsidRDefault="000E32E3" w:rsidP="000E32E3">
      <w:pPr>
        <w:jc w:val="both"/>
        <w:rPr>
          <w:rFonts w:ascii="Times" w:hAnsi="Times"/>
        </w:rPr>
      </w:pPr>
      <w:r>
        <w:rPr>
          <w:rFonts w:ascii="Times" w:hAnsi="Times"/>
        </w:rPr>
        <w:t>We also wish to propose an A</w:t>
      </w:r>
      <w:r w:rsidRPr="00931664">
        <w:rPr>
          <w:rFonts w:ascii="Times" w:hAnsi="Times"/>
        </w:rPr>
        <w:t>rticle 6 (2) bis that states:</w:t>
      </w:r>
    </w:p>
    <w:p w:rsidR="000E32E3" w:rsidRPr="00931664" w:rsidRDefault="000E32E3" w:rsidP="000E32E3">
      <w:pPr>
        <w:jc w:val="both"/>
        <w:rPr>
          <w:rFonts w:ascii="Times" w:hAnsi="Times"/>
        </w:rPr>
      </w:pPr>
    </w:p>
    <w:p w:rsidR="000E32E3" w:rsidRPr="00931664" w:rsidRDefault="000E32E3" w:rsidP="000E32E3">
      <w:pPr>
        <w:pStyle w:val="ListParagraph"/>
        <w:numPr>
          <w:ilvl w:val="0"/>
          <w:numId w:val="59"/>
        </w:numPr>
        <w:jc w:val="both"/>
        <w:rPr>
          <w:rFonts w:ascii="Times" w:hAnsi="Times"/>
        </w:rPr>
      </w:pPr>
      <w:r w:rsidRPr="00931664">
        <w:rPr>
          <w:rFonts w:ascii="Times" w:hAnsi="Times"/>
        </w:rPr>
        <w:t xml:space="preserve"> “Each state party whose acts or omissions relating to the use or testing of nuclear weapons that have contaminated the environment and affected the individuals of other </w:t>
      </w:r>
      <w:r w:rsidRPr="00931664">
        <w:rPr>
          <w:rFonts w:ascii="Times" w:hAnsi="Times"/>
        </w:rPr>
        <w:lastRenderedPageBreak/>
        <w:t>state parties shall take all necessary and appropriate measures as well as cooperate with the affected state party to provide the needed assistance”.</w:t>
      </w:r>
    </w:p>
    <w:p w:rsidR="000E32E3" w:rsidRPr="00931664" w:rsidRDefault="000E32E3" w:rsidP="000E32E3">
      <w:pPr>
        <w:jc w:val="both"/>
        <w:rPr>
          <w:rFonts w:ascii="Times" w:hAnsi="Times"/>
        </w:rPr>
      </w:pPr>
    </w:p>
    <w:p w:rsidR="000E32E3" w:rsidRPr="00931664" w:rsidRDefault="000E32E3" w:rsidP="000E32E3">
      <w:pPr>
        <w:jc w:val="both"/>
        <w:rPr>
          <w:rFonts w:ascii="Times" w:hAnsi="Times"/>
        </w:rPr>
      </w:pPr>
      <w:r>
        <w:rPr>
          <w:rFonts w:ascii="Times" w:hAnsi="Times"/>
        </w:rPr>
        <w:t xml:space="preserve">We remain flexible to the changes in Article 6 and in particular, the placement of 6(2)bis. </w:t>
      </w:r>
    </w:p>
    <w:p w:rsidR="000E32E3" w:rsidRPr="00931664" w:rsidRDefault="000E32E3" w:rsidP="000E32E3">
      <w:pPr>
        <w:pBdr>
          <w:bottom w:val="single" w:sz="6" w:space="1" w:color="auto"/>
        </w:pBdr>
        <w:jc w:val="both"/>
        <w:rPr>
          <w:rFonts w:ascii="Times" w:hAnsi="Times"/>
        </w:rPr>
      </w:pPr>
    </w:p>
    <w:p w:rsidR="000E32E3" w:rsidRPr="000E32E3" w:rsidRDefault="000E32E3" w:rsidP="00867DA9">
      <w:pPr>
        <w:spacing w:after="200" w:line="276" w:lineRule="auto"/>
        <w:rPr>
          <w:rFonts w:ascii="Times New Roman" w:hAnsi="Times New Roman" w:cs="Times New Roman"/>
          <w:b/>
          <w:sz w:val="28"/>
          <w:szCs w:val="20"/>
          <w:highlight w:val="yellow"/>
        </w:rPr>
      </w:pPr>
    </w:p>
    <w:p w:rsidR="00904ABE" w:rsidRDefault="00904ABE" w:rsidP="00867DA9">
      <w:pPr>
        <w:spacing w:after="200"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GUATEMALA</w:t>
      </w:r>
    </w:p>
    <w:p w:rsidR="00904ABE" w:rsidRPr="00904ABE" w:rsidRDefault="00904ABE" w:rsidP="00904ABE">
      <w:pPr>
        <w:pStyle w:val="NoSpacing"/>
        <w:jc w:val="both"/>
        <w:rPr>
          <w:rFonts w:ascii="Times New Roman" w:hAnsi="Times New Roman" w:cs="Times New Roman"/>
          <w:b/>
          <w:sz w:val="24"/>
          <w:lang w:val="en-GB"/>
        </w:rPr>
      </w:pPr>
      <w:r w:rsidRPr="00904ABE">
        <w:rPr>
          <w:rFonts w:ascii="Times New Roman" w:hAnsi="Times New Roman" w:cs="Times New Roman"/>
          <w:b/>
          <w:sz w:val="24"/>
          <w:lang w:val="en-GB"/>
        </w:rPr>
        <w:t>Article 7</w:t>
      </w:r>
    </w:p>
    <w:p w:rsidR="00904ABE" w:rsidRPr="00AB5401" w:rsidRDefault="00904ABE" w:rsidP="00904ABE">
      <w:pPr>
        <w:pStyle w:val="NoSpacing"/>
        <w:jc w:val="both"/>
        <w:rPr>
          <w:rFonts w:ascii="Times New Roman" w:hAnsi="Times New Roman" w:cs="Times New Roman"/>
          <w:sz w:val="24"/>
          <w:lang w:val="en-GB"/>
        </w:rPr>
      </w:pPr>
    </w:p>
    <w:p w:rsidR="00904ABE" w:rsidRPr="00AB5401" w:rsidRDefault="00904ABE" w:rsidP="00904ABE">
      <w:pPr>
        <w:pStyle w:val="NoSpacing"/>
        <w:jc w:val="both"/>
        <w:rPr>
          <w:rFonts w:ascii="Times New Roman" w:hAnsi="Times New Roman" w:cs="Times New Roman"/>
          <w:sz w:val="24"/>
          <w:lang w:val="en-US"/>
        </w:rPr>
      </w:pPr>
      <w:r w:rsidRPr="00AB5401">
        <w:rPr>
          <w:rFonts w:ascii="Times New Roman" w:hAnsi="Times New Roman" w:cs="Times New Roman"/>
          <w:sz w:val="24"/>
          <w:lang w:val="en-GB"/>
        </w:rPr>
        <w:t xml:space="preserve">My delegation considers necesary to detail the obligations in article 7. </w:t>
      </w:r>
      <w:r w:rsidRPr="00AB5401">
        <w:rPr>
          <w:rFonts w:ascii="Times New Roman" w:hAnsi="Times New Roman" w:cs="Times New Roman"/>
          <w:sz w:val="24"/>
          <w:lang w:val="en-US"/>
        </w:rPr>
        <w:t>In this regard, this section could also include the transparency subject and the reports presentation. Article 9 needs to establish the obligation of each State Party to present reports, as it can be seen on the ATT.</w:t>
      </w:r>
    </w:p>
    <w:p w:rsidR="00904ABE" w:rsidRPr="00AB5401" w:rsidRDefault="00904ABE" w:rsidP="00904ABE">
      <w:pPr>
        <w:pStyle w:val="NoSpacing"/>
        <w:jc w:val="both"/>
        <w:rPr>
          <w:rFonts w:ascii="Times New Roman" w:hAnsi="Times New Roman" w:cs="Times New Roman"/>
          <w:sz w:val="24"/>
          <w:lang w:val="en-US"/>
        </w:rPr>
      </w:pPr>
      <w:r w:rsidRPr="00AB5401">
        <w:rPr>
          <w:rFonts w:ascii="Times New Roman" w:hAnsi="Times New Roman" w:cs="Times New Roman"/>
          <w:sz w:val="24"/>
          <w:lang w:val="en-US"/>
        </w:rPr>
        <w:t>This action could guarantee the transparency and accountability in the implementation of the Treaty, even though this could be elaborated in future meetings of the State Parties.</w:t>
      </w: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pStyle w:val="NoSpacing"/>
        <w:jc w:val="both"/>
        <w:rPr>
          <w:rFonts w:ascii="Times New Roman" w:hAnsi="Times New Roman" w:cs="Times New Roman"/>
          <w:sz w:val="24"/>
          <w:lang w:val="en-GB"/>
        </w:rPr>
      </w:pPr>
      <w:r w:rsidRPr="00AB5401">
        <w:rPr>
          <w:rFonts w:ascii="Times New Roman" w:hAnsi="Times New Roman" w:cs="Times New Roman"/>
          <w:sz w:val="24"/>
          <w:lang w:val="en-GB"/>
        </w:rPr>
        <w:t>---</w:t>
      </w:r>
    </w:p>
    <w:p w:rsidR="00904ABE" w:rsidRPr="00904ABE" w:rsidRDefault="00904ABE" w:rsidP="00904ABE">
      <w:pPr>
        <w:pStyle w:val="NoSpacing"/>
        <w:jc w:val="both"/>
        <w:rPr>
          <w:rFonts w:ascii="Times New Roman" w:hAnsi="Times New Roman" w:cs="Times New Roman"/>
          <w:b/>
          <w:sz w:val="24"/>
          <w:lang w:val="en-GB"/>
        </w:rPr>
      </w:pPr>
      <w:r w:rsidRPr="00904ABE">
        <w:rPr>
          <w:rFonts w:ascii="Times New Roman" w:hAnsi="Times New Roman" w:cs="Times New Roman"/>
          <w:b/>
          <w:sz w:val="24"/>
          <w:lang w:val="en-GB"/>
        </w:rPr>
        <w:t>Article 9</w:t>
      </w:r>
    </w:p>
    <w:p w:rsidR="00904ABE" w:rsidRPr="00AB5401" w:rsidRDefault="00904ABE" w:rsidP="00904ABE">
      <w:pPr>
        <w:pStyle w:val="NoSpacing"/>
        <w:jc w:val="both"/>
        <w:rPr>
          <w:rFonts w:ascii="Times New Roman" w:hAnsi="Times New Roman" w:cs="Times New Roman"/>
          <w:sz w:val="24"/>
          <w:lang w:val="en-GB"/>
        </w:rPr>
      </w:pPr>
    </w:p>
    <w:p w:rsidR="00904ABE" w:rsidRPr="00AB5401" w:rsidRDefault="00904ABE" w:rsidP="00904ABE">
      <w:pPr>
        <w:pStyle w:val="NoSpacing"/>
        <w:jc w:val="both"/>
        <w:rPr>
          <w:rFonts w:ascii="Times New Roman" w:hAnsi="Times New Roman" w:cs="Times New Roman"/>
          <w:sz w:val="24"/>
          <w:lang w:val="en-US"/>
        </w:rPr>
      </w:pPr>
      <w:r w:rsidRPr="00AB5401">
        <w:rPr>
          <w:rFonts w:ascii="Times New Roman" w:hAnsi="Times New Roman" w:cs="Times New Roman"/>
          <w:sz w:val="24"/>
          <w:lang w:val="en-US"/>
        </w:rPr>
        <w:t>While we agree to postpone the decision-making on certain aspects of the implementation of the Convention, we believe that some elements mentioned in article 9 of the current draft merit further consideration.</w:t>
      </w: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pStyle w:val="NoSpacing"/>
        <w:jc w:val="both"/>
        <w:rPr>
          <w:rFonts w:ascii="Times New Roman" w:hAnsi="Times New Roman" w:cs="Times New Roman"/>
          <w:sz w:val="24"/>
          <w:lang w:val="en-US"/>
        </w:rPr>
      </w:pPr>
      <w:r w:rsidRPr="00AB5401">
        <w:rPr>
          <w:rFonts w:ascii="Times New Roman" w:hAnsi="Times New Roman" w:cs="Times New Roman"/>
          <w:sz w:val="24"/>
          <w:lang w:val="en-US"/>
        </w:rPr>
        <w:t>In that regard, we consider it appropriate to divide this article into two articles, with an article dedicated to the establishment of a specialized and independent Secretariat, under the supervision of the States Parties, as well as the main functions of this Secretariat, in line with that established by other instruments Such as the Arms Trade Treaty.</w:t>
      </w: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pStyle w:val="NoSpacing"/>
        <w:jc w:val="both"/>
        <w:rPr>
          <w:rFonts w:ascii="Times New Roman" w:hAnsi="Times New Roman" w:cs="Times New Roman"/>
          <w:sz w:val="24"/>
          <w:lang w:val="en-US"/>
        </w:rPr>
      </w:pPr>
      <w:r w:rsidRPr="00AB5401">
        <w:rPr>
          <w:rFonts w:ascii="Times New Roman" w:hAnsi="Times New Roman" w:cs="Times New Roman"/>
          <w:sz w:val="24"/>
          <w:lang w:val="en-US"/>
        </w:rPr>
        <w:t xml:space="preserve">On the other hand, we consider that the meetings of the States Parties should be annual, at least during the first five years of their existence, taking into account all that is being left aside in the current negotiation and that will have to be resolved during these meetings. After the first Review Conference of the Convention, five years after its entry into force, the periodicity of these meetings could be reviewed and, if necessary, reduced. </w:t>
      </w: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pStyle w:val="NoSpacing"/>
        <w:jc w:val="both"/>
        <w:rPr>
          <w:rFonts w:ascii="Times New Roman" w:hAnsi="Times New Roman" w:cs="Times New Roman"/>
          <w:sz w:val="24"/>
          <w:lang w:val="en-US"/>
        </w:rPr>
      </w:pPr>
      <w:r w:rsidRPr="00AB5401">
        <w:rPr>
          <w:rFonts w:ascii="Times New Roman" w:hAnsi="Times New Roman" w:cs="Times New Roman"/>
          <w:sz w:val="24"/>
          <w:lang w:val="en-US"/>
        </w:rPr>
        <w:t>Also on the meetings of States Parties and in particular the last paragraph of the article in the current draft, with regard to the assistance of States not party to the Treaty, international organizations and civil society, we consider it necessary for the Convention to clearly establish that Observers, so we propose the following change:</w:t>
      </w: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tabs>
          <w:tab w:val="left" w:pos="350"/>
        </w:tabs>
        <w:ind w:left="1080" w:right="1560"/>
        <w:jc w:val="both"/>
        <w:rPr>
          <w:rFonts w:ascii="Times New Roman" w:eastAsia="Times New Roman" w:hAnsi="Times New Roman" w:cs="Times New Roman"/>
        </w:rPr>
      </w:pPr>
      <w:r w:rsidRPr="00AB5401">
        <w:rPr>
          <w:rFonts w:ascii="Times New Roman" w:hAnsi="Times New Roman" w:cs="Times New Roman"/>
        </w:rPr>
        <w:t>“</w:t>
      </w:r>
      <w:r w:rsidRPr="00AB5401">
        <w:rPr>
          <w:rFonts w:ascii="Times New Roman" w:eastAsia="Times New Roman" w:hAnsi="Times New Roman" w:cs="Times New Roman"/>
          <w:i/>
        </w:rPr>
        <w:t xml:space="preserve">States not party to this Convention, as well as the United Nations, other relevant international organizations or institutions, regional organizations, the International Committee of the Red Cross and relevant non -governmental organizations </w:t>
      </w:r>
      <w:r w:rsidRPr="00AB5401">
        <w:rPr>
          <w:rFonts w:ascii="Times New Roman" w:eastAsia="Times New Roman" w:hAnsi="Times New Roman" w:cs="Times New Roman"/>
          <w:i/>
          <w:strike/>
        </w:rPr>
        <w:t>may</w:t>
      </w:r>
      <w:r w:rsidRPr="00AB5401">
        <w:rPr>
          <w:rFonts w:ascii="Times New Roman" w:eastAsia="Times New Roman" w:hAnsi="Times New Roman" w:cs="Times New Roman"/>
          <w:i/>
        </w:rPr>
        <w:t xml:space="preserve"> </w:t>
      </w:r>
      <w:r w:rsidRPr="00AB5401">
        <w:rPr>
          <w:rFonts w:ascii="Times New Roman" w:eastAsia="Times New Roman" w:hAnsi="Times New Roman" w:cs="Times New Roman"/>
          <w:b/>
          <w:i/>
        </w:rPr>
        <w:t>WILL</w:t>
      </w:r>
      <w:r w:rsidRPr="00AB5401">
        <w:rPr>
          <w:rFonts w:ascii="Times New Roman" w:eastAsia="Times New Roman" w:hAnsi="Times New Roman" w:cs="Times New Roman"/>
          <w:i/>
        </w:rPr>
        <w:t xml:space="preserve"> be invited to attend the Meetings of States Parties and the Review Conferences as observers</w:t>
      </w:r>
      <w:r w:rsidRPr="00AB5401">
        <w:rPr>
          <w:rFonts w:ascii="Times New Roman" w:eastAsia="Times New Roman" w:hAnsi="Times New Roman" w:cs="Times New Roman"/>
        </w:rPr>
        <w:t>.”</w:t>
      </w: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pStyle w:val="NoSpacing"/>
        <w:jc w:val="both"/>
        <w:rPr>
          <w:rFonts w:ascii="Times New Roman" w:hAnsi="Times New Roman" w:cs="Times New Roman"/>
          <w:sz w:val="24"/>
          <w:lang w:val="en-US"/>
        </w:rPr>
      </w:pPr>
    </w:p>
    <w:p w:rsidR="00904ABE" w:rsidRPr="00AB5401" w:rsidRDefault="00904ABE" w:rsidP="00904ABE">
      <w:pPr>
        <w:pStyle w:val="NoSpacing"/>
        <w:pBdr>
          <w:bottom w:val="single" w:sz="6" w:space="1" w:color="auto"/>
        </w:pBdr>
        <w:jc w:val="both"/>
        <w:rPr>
          <w:rFonts w:ascii="Times New Roman" w:hAnsi="Times New Roman" w:cs="Times New Roman"/>
          <w:sz w:val="24"/>
          <w:lang w:val="en-US"/>
        </w:rPr>
      </w:pPr>
    </w:p>
    <w:p w:rsidR="00904ABE" w:rsidRPr="00AB5401" w:rsidRDefault="00904ABE" w:rsidP="00904ABE">
      <w:pPr>
        <w:pStyle w:val="NoSpacing"/>
        <w:jc w:val="both"/>
        <w:rPr>
          <w:rFonts w:ascii="Times New Roman" w:hAnsi="Times New Roman" w:cs="Times New Roman"/>
          <w:sz w:val="24"/>
          <w:lang w:val="en-GB"/>
        </w:rPr>
      </w:pPr>
    </w:p>
    <w:p w:rsidR="00500428" w:rsidRDefault="00500428" w:rsidP="00867DA9">
      <w:pPr>
        <w:spacing w:after="200" w:line="276" w:lineRule="auto"/>
        <w:rPr>
          <w:rFonts w:ascii="Times New Roman" w:hAnsi="Times New Roman" w:cs="Times New Roman"/>
          <w:b/>
          <w:sz w:val="28"/>
          <w:szCs w:val="20"/>
          <w:lang w:val="en-GB"/>
        </w:rPr>
      </w:pPr>
      <w:r w:rsidRPr="00500428">
        <w:rPr>
          <w:rFonts w:ascii="Times New Roman" w:hAnsi="Times New Roman" w:cs="Times New Roman"/>
          <w:b/>
          <w:sz w:val="28"/>
          <w:szCs w:val="20"/>
          <w:highlight w:val="yellow"/>
          <w:lang w:val="en-GB"/>
        </w:rPr>
        <w:t>HOLY SEE</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Given the </w:t>
      </w:r>
      <w:r w:rsidRPr="00500428">
        <w:rPr>
          <w:rFonts w:ascii="Times New Roman" w:hAnsi="Times New Roman" w:cs="Times New Roman"/>
          <w:bCs/>
        </w:rPr>
        <w:t>grave humanitarian consequences</w:t>
      </w:r>
      <w:r w:rsidRPr="00500428">
        <w:rPr>
          <w:rFonts w:ascii="Times New Roman" w:hAnsi="Times New Roman" w:cs="Times New Roman"/>
        </w:rPr>
        <w:t xml:space="preserve"> of nuclear </w:t>
      </w:r>
      <w:r w:rsidRPr="00500428">
        <w:rPr>
          <w:rFonts w:ascii="Times New Roman" w:hAnsi="Times New Roman" w:cs="Times New Roman"/>
          <w:bCs/>
        </w:rPr>
        <w:t>explosions</w:t>
      </w:r>
      <w:r w:rsidRPr="00500428">
        <w:rPr>
          <w:rFonts w:ascii="Times New Roman" w:hAnsi="Times New Roman" w:cs="Times New Roman"/>
        </w:rPr>
        <w:t>, my Delegation believes Article 8 on international cooperation requires serious attention from this conference because of its </w:t>
      </w:r>
      <w:r w:rsidRPr="00500428">
        <w:rPr>
          <w:rFonts w:ascii="Times New Roman" w:hAnsi="Times New Roman" w:cs="Times New Roman"/>
          <w:bCs/>
        </w:rPr>
        <w:t xml:space="preserve">necessary </w:t>
      </w:r>
      <w:r w:rsidRPr="00500428">
        <w:rPr>
          <w:rFonts w:ascii="Times New Roman" w:hAnsi="Times New Roman" w:cs="Times New Roman"/>
        </w:rPr>
        <w:t>connection to the issues of victims’ assistance and environmental remediation. </w:t>
      </w:r>
      <w:r w:rsidRPr="00500428">
        <w:rPr>
          <w:rFonts w:ascii="Times New Roman" w:hAnsi="Times New Roman" w:cs="Times New Roman"/>
          <w:bCs/>
        </w:rPr>
        <w:t>My Delegation wishes to reiterate that Art. 8 must be considered in close connection to Art. 6 and Art.13.</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 </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bCs/>
        </w:rPr>
        <w:t>For the sake of clarity, we would like to propose </w:t>
      </w:r>
      <w:r w:rsidRPr="00500428">
        <w:rPr>
          <w:rFonts w:ascii="Times New Roman" w:hAnsi="Times New Roman" w:cs="Times New Roman"/>
          <w:bCs/>
          <w:iCs/>
        </w:rPr>
        <w:t>two </w:t>
      </w:r>
      <w:r w:rsidRPr="00500428">
        <w:rPr>
          <w:rFonts w:ascii="Times New Roman" w:hAnsi="Times New Roman" w:cs="Times New Roman"/>
          <w:bCs/>
        </w:rPr>
        <w:t>amendments regarding a voluntary fund to support victim assistance and environmental remediation:</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 </w:t>
      </w:r>
    </w:p>
    <w:p w:rsidR="00500428" w:rsidRPr="00500428" w:rsidRDefault="00500428" w:rsidP="00500428">
      <w:pPr>
        <w:jc w:val="both"/>
        <w:rPr>
          <w:rFonts w:ascii="Times New Roman" w:hAnsi="Times New Roman" w:cs="Times New Roman"/>
          <w:b/>
        </w:rPr>
      </w:pPr>
      <w:r w:rsidRPr="00500428">
        <w:rPr>
          <w:rFonts w:ascii="Times New Roman" w:hAnsi="Times New Roman" w:cs="Times New Roman"/>
        </w:rPr>
        <w:t xml:space="preserve">1)  </w:t>
      </w:r>
      <w:r w:rsidRPr="00500428">
        <w:rPr>
          <w:rFonts w:ascii="Times New Roman" w:hAnsi="Times New Roman" w:cs="Times New Roman"/>
          <w:bCs/>
        </w:rPr>
        <w:t>Keeping in mind the difficulty of smaller States to supply this aid on their own,</w:t>
      </w:r>
      <w:r w:rsidRPr="00500428">
        <w:rPr>
          <w:rFonts w:ascii="Times New Roman" w:hAnsi="Times New Roman" w:cs="Times New Roman"/>
          <w:b/>
          <w:bCs/>
        </w:rPr>
        <w:t> </w:t>
      </w:r>
      <w:r w:rsidRPr="00500428">
        <w:rPr>
          <w:rFonts w:ascii="Times New Roman" w:hAnsi="Times New Roman" w:cs="Times New Roman"/>
        </w:rPr>
        <w:t xml:space="preserve">my Delegation wishes to change the </w:t>
      </w:r>
      <w:r w:rsidRPr="00500428">
        <w:rPr>
          <w:rFonts w:ascii="Times New Roman" w:hAnsi="Times New Roman" w:cs="Times New Roman"/>
          <w:b/>
        </w:rPr>
        <w:t xml:space="preserve">title </w:t>
      </w:r>
      <w:r w:rsidRPr="00500428">
        <w:rPr>
          <w:rFonts w:ascii="Times New Roman" w:hAnsi="Times New Roman" w:cs="Times New Roman"/>
        </w:rPr>
        <w:t xml:space="preserve">of this Article from “International cooperation” to </w:t>
      </w:r>
      <w:r w:rsidRPr="00500428">
        <w:rPr>
          <w:rFonts w:ascii="Times New Roman" w:hAnsi="Times New Roman" w:cs="Times New Roman"/>
          <w:b/>
        </w:rPr>
        <w:t>“International cooperation and assistance.” </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 </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 xml:space="preserve">2) As my Delegation already proposed under Art. 6, we suggest </w:t>
      </w:r>
      <w:r w:rsidRPr="00500428">
        <w:rPr>
          <w:rFonts w:ascii="Times New Roman" w:hAnsi="Times New Roman" w:cs="Times New Roman"/>
          <w:b/>
        </w:rPr>
        <w:t>moving Para 6.3 in the original draft under Art. 8 as Para 3</w:t>
      </w:r>
      <w:r w:rsidRPr="00500428">
        <w:rPr>
          <w:rFonts w:ascii="Times New Roman" w:hAnsi="Times New Roman" w:cs="Times New Roman"/>
        </w:rPr>
        <w:t xml:space="preserve"> for the sake of better clarity.</w:t>
      </w:r>
    </w:p>
    <w:p w:rsidR="00500428" w:rsidRPr="00500428" w:rsidRDefault="00500428" w:rsidP="00500428">
      <w:pPr>
        <w:jc w:val="both"/>
        <w:rPr>
          <w:rFonts w:ascii="Times New Roman" w:hAnsi="Times New Roman" w:cs="Times New Roman"/>
        </w:rPr>
      </w:pP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In this regard, the establishment of a voluntary fund to support victims’ assistance and environmental remediation </w:t>
      </w:r>
      <w:r w:rsidRPr="00500428">
        <w:rPr>
          <w:rFonts w:ascii="Times New Roman" w:hAnsi="Times New Roman" w:cs="Times New Roman"/>
          <w:bCs/>
        </w:rPr>
        <w:t>in affected states</w:t>
      </w:r>
      <w:r w:rsidRPr="00500428">
        <w:rPr>
          <w:rFonts w:ascii="Times New Roman" w:hAnsi="Times New Roman" w:cs="Times New Roman"/>
        </w:rPr>
        <w:t> could also be considered at some point under the institutional framework of the Convention to strengthen the bonds of fraternity and solidarity </w:t>
      </w:r>
      <w:r w:rsidRPr="00500428">
        <w:rPr>
          <w:rFonts w:ascii="Times New Roman" w:hAnsi="Times New Roman" w:cs="Times New Roman"/>
          <w:bCs/>
        </w:rPr>
        <w:t>between nations and peoples</w:t>
      </w:r>
      <w:r w:rsidRPr="00500428">
        <w:rPr>
          <w:rFonts w:ascii="Times New Roman" w:hAnsi="Times New Roman" w:cs="Times New Roman"/>
        </w:rPr>
        <w:t>.</w:t>
      </w:r>
    </w:p>
    <w:p w:rsidR="00500428" w:rsidRPr="00500428" w:rsidRDefault="00500428" w:rsidP="00500428">
      <w:pPr>
        <w:jc w:val="both"/>
        <w:rPr>
          <w:rFonts w:ascii="Times New Roman" w:hAnsi="Times New Roman" w:cs="Times New Roman"/>
        </w:rPr>
      </w:pPr>
      <w:r w:rsidRPr="00500428">
        <w:rPr>
          <w:rFonts w:ascii="Times New Roman" w:hAnsi="Times New Roman" w:cs="Times New Roman"/>
        </w:rPr>
        <w:t> </w:t>
      </w:r>
    </w:p>
    <w:p w:rsidR="00500428" w:rsidRPr="00500428" w:rsidRDefault="00500428" w:rsidP="00500428">
      <w:pPr>
        <w:jc w:val="both"/>
        <w:rPr>
          <w:rFonts w:ascii="Times New Roman" w:hAnsi="Times New Roman" w:cs="Times New Roman"/>
          <w:bCs/>
        </w:rPr>
      </w:pPr>
      <w:r w:rsidRPr="00500428">
        <w:rPr>
          <w:rFonts w:ascii="Times New Roman" w:hAnsi="Times New Roman" w:cs="Times New Roman"/>
          <w:bCs/>
        </w:rPr>
        <w:t xml:space="preserve">In this regard, as some delegations have argued for the responsibility of NWPS of the damage they have caused through the use and the testing of nuclear weapons, my Delegation agrees that those responsible should be particularly called to contribute to this fund. </w:t>
      </w:r>
    </w:p>
    <w:p w:rsidR="00500428" w:rsidRPr="00500428" w:rsidRDefault="00500428" w:rsidP="00500428">
      <w:pPr>
        <w:jc w:val="both"/>
        <w:rPr>
          <w:rFonts w:ascii="Times New Roman" w:hAnsi="Times New Roman" w:cs="Times New Roman"/>
        </w:rPr>
      </w:pPr>
    </w:p>
    <w:p w:rsidR="00500428" w:rsidRPr="006C6EF2" w:rsidRDefault="00500428" w:rsidP="006C6EF2">
      <w:pPr>
        <w:pBdr>
          <w:bottom w:val="single" w:sz="6" w:space="1" w:color="auto"/>
        </w:pBdr>
        <w:jc w:val="both"/>
        <w:rPr>
          <w:rFonts w:ascii="Times New Roman" w:hAnsi="Times New Roman" w:cs="Times New Roman"/>
          <w:bCs/>
          <w:i/>
          <w:iCs/>
        </w:rPr>
      </w:pPr>
      <w:r w:rsidRPr="00500428">
        <w:rPr>
          <w:rFonts w:ascii="Times New Roman" w:hAnsi="Times New Roman" w:cs="Times New Roman"/>
          <w:bCs/>
          <w:iCs/>
        </w:rPr>
        <w:t>We must also keep in mind, however, that it is the victims that have paid and continue to pay the most direct price of the consequences of the use and testing of nuclear weapons. The primary beneficiaries of such a fund should be citizens of the affected States, and affected States would receive aid for public services to victims and for defined projects of remediation.</w:t>
      </w:r>
      <w:r w:rsidRPr="00500428">
        <w:rPr>
          <w:rFonts w:ascii="Times New Roman" w:hAnsi="Times New Roman" w:cs="Times New Roman"/>
          <w:bCs/>
          <w:i/>
          <w:iCs/>
        </w:rPr>
        <w:t xml:space="preserve"> </w:t>
      </w:r>
      <w:r w:rsidRPr="00500428">
        <w:rPr>
          <w:rFonts w:ascii="Times New Roman" w:hAnsi="Times New Roman" w:cs="Times New Roman"/>
          <w:bCs/>
        </w:rPr>
        <w:t>Such a fund</w:t>
      </w:r>
      <w:r w:rsidRPr="00500428">
        <w:rPr>
          <w:rFonts w:ascii="Times New Roman" w:hAnsi="Times New Roman" w:cs="Times New Roman"/>
        </w:rPr>
        <w:t> might also support </w:t>
      </w:r>
      <w:r w:rsidRPr="00500428">
        <w:rPr>
          <w:rFonts w:ascii="Times New Roman" w:hAnsi="Times New Roman" w:cs="Times New Roman"/>
          <w:bCs/>
        </w:rPr>
        <w:t>the objective of</w:t>
      </w:r>
      <w:r w:rsidRPr="00500428">
        <w:rPr>
          <w:rFonts w:ascii="Times New Roman" w:hAnsi="Times New Roman" w:cs="Times New Roman"/>
        </w:rPr>
        <w:t> </w:t>
      </w:r>
      <w:r w:rsidRPr="00500428">
        <w:rPr>
          <w:rFonts w:ascii="Times New Roman" w:hAnsi="Times New Roman" w:cs="Times New Roman"/>
          <w:bCs/>
        </w:rPr>
        <w:t>peace education that has been called for by several Delegations.</w:t>
      </w:r>
    </w:p>
    <w:p w:rsidR="00BE6811" w:rsidRDefault="005A085B" w:rsidP="00860F8F">
      <w:pPr>
        <w:widowControl w:val="0"/>
        <w:spacing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IRAN</w:t>
      </w:r>
    </w:p>
    <w:p w:rsidR="005A085B" w:rsidRPr="00177A35" w:rsidRDefault="005A085B" w:rsidP="005A085B"/>
    <w:p w:rsidR="005A085B" w:rsidRDefault="005A085B" w:rsidP="005A085B">
      <w:pPr>
        <w:pStyle w:val="Heading1"/>
        <w:numPr>
          <w:ilvl w:val="0"/>
          <w:numId w:val="0"/>
        </w:numPr>
        <w:kinsoku w:val="0"/>
        <w:overflowPunct w:val="0"/>
        <w:spacing w:line="229" w:lineRule="exact"/>
        <w:ind w:left="720" w:right="1326" w:hanging="720"/>
        <w:rPr>
          <w:b w:val="0"/>
          <w:bCs w:val="0"/>
        </w:rPr>
      </w:pPr>
      <w:r>
        <w:rPr>
          <w:spacing w:val="2"/>
        </w:rPr>
        <w:t>Article</w:t>
      </w:r>
      <w:r>
        <w:rPr>
          <w:spacing w:val="31"/>
        </w:rPr>
        <w:t xml:space="preserve"> </w:t>
      </w:r>
      <w:r>
        <w:t>7</w:t>
      </w:r>
    </w:p>
    <w:p w:rsidR="005A085B" w:rsidRDefault="005A085B" w:rsidP="005A085B">
      <w:pPr>
        <w:kinsoku w:val="0"/>
        <w:overflowPunct w:val="0"/>
        <w:spacing w:line="229" w:lineRule="exact"/>
        <w:ind w:left="1215" w:right="1326"/>
        <w:rPr>
          <w:sz w:val="20"/>
          <w:szCs w:val="20"/>
        </w:rPr>
      </w:pPr>
      <w:r>
        <w:rPr>
          <w:b/>
          <w:bCs/>
          <w:spacing w:val="2"/>
          <w:sz w:val="20"/>
          <w:szCs w:val="20"/>
        </w:rPr>
        <w:t>National</w:t>
      </w:r>
      <w:r>
        <w:rPr>
          <w:b/>
          <w:bCs/>
          <w:sz w:val="20"/>
          <w:szCs w:val="20"/>
        </w:rPr>
        <w:t xml:space="preserve"> </w:t>
      </w:r>
      <w:r>
        <w:rPr>
          <w:b/>
          <w:bCs/>
          <w:spacing w:val="2"/>
          <w:sz w:val="20"/>
          <w:szCs w:val="20"/>
        </w:rPr>
        <w:t>implementation</w:t>
      </w:r>
    </w:p>
    <w:p w:rsidR="005A085B" w:rsidRDefault="005A085B" w:rsidP="005A085B">
      <w:pPr>
        <w:kinsoku w:val="0"/>
        <w:overflowPunct w:val="0"/>
        <w:spacing w:before="16" w:line="220" w:lineRule="exact"/>
        <w:rPr>
          <w:sz w:val="22"/>
          <w:szCs w:val="22"/>
        </w:rPr>
      </w:pPr>
    </w:p>
    <w:p w:rsidR="005A085B" w:rsidRDefault="005A085B" w:rsidP="005A085B">
      <w:pPr>
        <w:pStyle w:val="BodyText"/>
        <w:numPr>
          <w:ilvl w:val="0"/>
          <w:numId w:val="48"/>
        </w:numPr>
        <w:tabs>
          <w:tab w:val="left" w:pos="1562"/>
        </w:tabs>
        <w:kinsoku w:val="0"/>
        <w:overflowPunct w:val="0"/>
        <w:ind w:right="1696" w:firstLine="0"/>
      </w:pPr>
      <w:r>
        <w:rPr>
          <w:spacing w:val="5"/>
        </w:rPr>
        <w:t>Each</w:t>
      </w:r>
      <w:r>
        <w:rPr>
          <w:spacing w:val="4"/>
        </w:rPr>
        <w:t xml:space="preserve"> State</w:t>
      </w:r>
      <w:r>
        <w:rPr>
          <w:spacing w:val="7"/>
        </w:rPr>
        <w:t xml:space="preserve"> </w:t>
      </w:r>
      <w:r>
        <w:rPr>
          <w:spacing w:val="5"/>
        </w:rPr>
        <w:t xml:space="preserve">Party </w:t>
      </w:r>
      <w:r>
        <w:rPr>
          <w:spacing w:val="4"/>
        </w:rPr>
        <w:t>shall,</w:t>
      </w:r>
      <w:r>
        <w:rPr>
          <w:spacing w:val="6"/>
        </w:rPr>
        <w:t xml:space="preserve"> </w:t>
      </w:r>
      <w:r>
        <w:rPr>
          <w:spacing w:val="3"/>
        </w:rPr>
        <w:t>in</w:t>
      </w:r>
      <w:r>
        <w:rPr>
          <w:spacing w:val="5"/>
        </w:rPr>
        <w:t xml:space="preserve"> accordance</w:t>
      </w:r>
      <w:r>
        <w:rPr>
          <w:spacing w:val="9"/>
        </w:rPr>
        <w:t xml:space="preserve"> </w:t>
      </w:r>
      <w:r>
        <w:rPr>
          <w:spacing w:val="3"/>
        </w:rPr>
        <w:t>with</w:t>
      </w:r>
      <w:r>
        <w:rPr>
          <w:spacing w:val="7"/>
        </w:rPr>
        <w:t xml:space="preserve"> </w:t>
      </w:r>
      <w:r>
        <w:rPr>
          <w:spacing w:val="3"/>
        </w:rPr>
        <w:t>its</w:t>
      </w:r>
      <w:r>
        <w:rPr>
          <w:spacing w:val="6"/>
        </w:rPr>
        <w:t xml:space="preserve"> </w:t>
      </w:r>
      <w:r>
        <w:rPr>
          <w:spacing w:val="5"/>
        </w:rPr>
        <w:t>constitutional</w:t>
      </w:r>
      <w:r>
        <w:rPr>
          <w:spacing w:val="4"/>
        </w:rPr>
        <w:t xml:space="preserve"> </w:t>
      </w:r>
      <w:r>
        <w:rPr>
          <w:spacing w:val="5"/>
        </w:rPr>
        <w:t>processes,</w:t>
      </w:r>
      <w:r>
        <w:rPr>
          <w:spacing w:val="6"/>
        </w:rPr>
        <w:t xml:space="preserve"> </w:t>
      </w:r>
      <w:r w:rsidRPr="00E32E67">
        <w:rPr>
          <w:strike/>
          <w:spacing w:val="5"/>
          <w:highlight w:val="yellow"/>
        </w:rPr>
        <w:t>adopt</w:t>
      </w:r>
      <w:r w:rsidRPr="00E32E67">
        <w:rPr>
          <w:strike/>
          <w:spacing w:val="4"/>
          <w:highlight w:val="yellow"/>
        </w:rPr>
        <w:t xml:space="preserve"> </w:t>
      </w:r>
      <w:r w:rsidRPr="00E32E67">
        <w:rPr>
          <w:strike/>
          <w:spacing w:val="3"/>
          <w:highlight w:val="yellow"/>
        </w:rPr>
        <w:t>the</w:t>
      </w:r>
      <w:r w:rsidRPr="00E32E67">
        <w:rPr>
          <w:strike/>
          <w:spacing w:val="74"/>
          <w:w w:val="99"/>
          <w:highlight w:val="yellow"/>
        </w:rPr>
        <w:t xml:space="preserve"> </w:t>
      </w:r>
      <w:r w:rsidRPr="00E32E67">
        <w:rPr>
          <w:strike/>
          <w:spacing w:val="5"/>
          <w:highlight w:val="yellow"/>
        </w:rPr>
        <w:t>necessary</w:t>
      </w:r>
      <w:r>
        <w:rPr>
          <w:spacing w:val="6"/>
        </w:rPr>
        <w:t xml:space="preserve"> </w:t>
      </w:r>
      <w:r w:rsidRPr="00E32E67">
        <w:rPr>
          <w:b/>
          <w:bCs/>
          <w:color w:val="FF0000"/>
          <w:spacing w:val="6"/>
        </w:rPr>
        <w:t>take appropriate</w:t>
      </w:r>
      <w:r>
        <w:rPr>
          <w:spacing w:val="6"/>
        </w:rPr>
        <w:t xml:space="preserve"> </w:t>
      </w:r>
      <w:r>
        <w:rPr>
          <w:spacing w:val="5"/>
        </w:rPr>
        <w:t>measures</w:t>
      </w:r>
      <w:r>
        <w:rPr>
          <w:spacing w:val="4"/>
        </w:rPr>
        <w:t xml:space="preserve"> </w:t>
      </w:r>
      <w:r>
        <w:rPr>
          <w:spacing w:val="2"/>
        </w:rPr>
        <w:t>to</w:t>
      </w:r>
      <w:r>
        <w:rPr>
          <w:spacing w:val="6"/>
        </w:rPr>
        <w:t xml:space="preserve"> </w:t>
      </w:r>
      <w:r>
        <w:rPr>
          <w:spacing w:val="5"/>
        </w:rPr>
        <w:t>implement</w:t>
      </w:r>
      <w:r>
        <w:rPr>
          <w:spacing w:val="8"/>
        </w:rPr>
        <w:t xml:space="preserve"> </w:t>
      </w:r>
      <w:r>
        <w:rPr>
          <w:spacing w:val="3"/>
        </w:rPr>
        <w:t>its</w:t>
      </w:r>
      <w:r>
        <w:rPr>
          <w:spacing w:val="4"/>
        </w:rPr>
        <w:t xml:space="preserve"> </w:t>
      </w:r>
      <w:r>
        <w:rPr>
          <w:spacing w:val="5"/>
        </w:rPr>
        <w:t>obligations</w:t>
      </w:r>
      <w:r>
        <w:rPr>
          <w:spacing w:val="6"/>
        </w:rPr>
        <w:t xml:space="preserve"> </w:t>
      </w:r>
      <w:r>
        <w:rPr>
          <w:spacing w:val="5"/>
        </w:rPr>
        <w:t>under</w:t>
      </w:r>
      <w:r>
        <w:rPr>
          <w:spacing w:val="6"/>
        </w:rPr>
        <w:t xml:space="preserve"> </w:t>
      </w:r>
      <w:r>
        <w:rPr>
          <w:spacing w:val="4"/>
        </w:rPr>
        <w:t xml:space="preserve">this </w:t>
      </w:r>
      <w:r>
        <w:rPr>
          <w:spacing w:val="5"/>
        </w:rPr>
        <w:t>Convention.</w:t>
      </w:r>
    </w:p>
    <w:p w:rsidR="005A085B" w:rsidRDefault="005A085B" w:rsidP="005A085B">
      <w:pPr>
        <w:kinsoku w:val="0"/>
        <w:overflowPunct w:val="0"/>
        <w:spacing w:line="240" w:lineRule="exact"/>
      </w:pPr>
    </w:p>
    <w:p w:rsidR="005A085B" w:rsidRPr="00DB6668" w:rsidRDefault="005A085B" w:rsidP="005A085B">
      <w:pPr>
        <w:pStyle w:val="BodyText"/>
        <w:numPr>
          <w:ilvl w:val="0"/>
          <w:numId w:val="48"/>
        </w:numPr>
        <w:tabs>
          <w:tab w:val="left" w:pos="1562"/>
        </w:tabs>
        <w:kinsoku w:val="0"/>
        <w:overflowPunct w:val="0"/>
        <w:ind w:right="1397" w:firstLine="0"/>
        <w:rPr>
          <w:strike/>
          <w:highlight w:val="yellow"/>
        </w:rPr>
      </w:pPr>
      <w:r w:rsidRPr="00DB6668">
        <w:rPr>
          <w:strike/>
          <w:spacing w:val="5"/>
          <w:highlight w:val="yellow"/>
        </w:rPr>
        <w:t>Each</w:t>
      </w:r>
      <w:r w:rsidRPr="00DB6668">
        <w:rPr>
          <w:strike/>
          <w:spacing w:val="4"/>
          <w:highlight w:val="yellow"/>
        </w:rPr>
        <w:t xml:space="preserve"> State</w:t>
      </w:r>
      <w:r w:rsidRPr="00DB6668">
        <w:rPr>
          <w:strike/>
          <w:spacing w:val="6"/>
          <w:highlight w:val="yellow"/>
        </w:rPr>
        <w:t xml:space="preserve"> </w:t>
      </w:r>
      <w:r w:rsidRPr="00DB6668">
        <w:rPr>
          <w:strike/>
          <w:spacing w:val="5"/>
          <w:highlight w:val="yellow"/>
        </w:rPr>
        <w:t xml:space="preserve">Party </w:t>
      </w:r>
      <w:r w:rsidRPr="00DB6668">
        <w:rPr>
          <w:strike/>
          <w:spacing w:val="4"/>
          <w:highlight w:val="yellow"/>
        </w:rPr>
        <w:t>shall</w:t>
      </w:r>
      <w:r w:rsidRPr="00DB6668">
        <w:rPr>
          <w:strike/>
          <w:spacing w:val="6"/>
          <w:highlight w:val="yellow"/>
        </w:rPr>
        <w:t xml:space="preserve"> </w:t>
      </w:r>
      <w:r w:rsidRPr="00DB6668">
        <w:rPr>
          <w:strike/>
          <w:spacing w:val="4"/>
          <w:highlight w:val="yellow"/>
        </w:rPr>
        <w:t>take</w:t>
      </w:r>
      <w:r w:rsidRPr="00DB6668">
        <w:rPr>
          <w:strike/>
          <w:spacing w:val="6"/>
          <w:highlight w:val="yellow"/>
        </w:rPr>
        <w:t xml:space="preserve"> </w:t>
      </w:r>
      <w:r w:rsidRPr="00DB6668">
        <w:rPr>
          <w:strike/>
          <w:spacing w:val="3"/>
          <w:highlight w:val="yellow"/>
        </w:rPr>
        <w:t>all</w:t>
      </w:r>
      <w:r w:rsidRPr="00DB6668">
        <w:rPr>
          <w:strike/>
          <w:spacing w:val="5"/>
          <w:highlight w:val="yellow"/>
        </w:rPr>
        <w:t xml:space="preserve"> appropriate</w:t>
      </w:r>
      <w:r w:rsidRPr="00DB6668">
        <w:rPr>
          <w:strike/>
          <w:spacing w:val="7"/>
          <w:highlight w:val="yellow"/>
        </w:rPr>
        <w:t xml:space="preserve"> </w:t>
      </w:r>
      <w:r w:rsidRPr="00DB6668">
        <w:rPr>
          <w:strike/>
          <w:spacing w:val="4"/>
          <w:highlight w:val="yellow"/>
        </w:rPr>
        <w:t>legal,</w:t>
      </w:r>
      <w:r w:rsidRPr="00DB6668">
        <w:rPr>
          <w:strike/>
          <w:spacing w:val="6"/>
          <w:highlight w:val="yellow"/>
        </w:rPr>
        <w:t xml:space="preserve"> </w:t>
      </w:r>
      <w:r w:rsidRPr="00DB6668">
        <w:rPr>
          <w:strike/>
          <w:spacing w:val="5"/>
          <w:highlight w:val="yellow"/>
        </w:rPr>
        <w:t>administrative</w:t>
      </w:r>
      <w:r w:rsidRPr="00DB6668">
        <w:rPr>
          <w:strike/>
          <w:spacing w:val="7"/>
          <w:highlight w:val="yellow"/>
        </w:rPr>
        <w:t xml:space="preserve"> </w:t>
      </w:r>
      <w:r w:rsidRPr="00DB6668">
        <w:rPr>
          <w:strike/>
          <w:spacing w:val="4"/>
          <w:highlight w:val="yellow"/>
        </w:rPr>
        <w:t xml:space="preserve">and </w:t>
      </w:r>
      <w:r w:rsidRPr="00DB6668">
        <w:rPr>
          <w:strike/>
          <w:spacing w:val="5"/>
          <w:highlight w:val="yellow"/>
        </w:rPr>
        <w:t>other</w:t>
      </w:r>
      <w:r w:rsidRPr="00DB6668">
        <w:rPr>
          <w:strike/>
          <w:spacing w:val="9"/>
          <w:highlight w:val="yellow"/>
        </w:rPr>
        <w:t xml:space="preserve"> </w:t>
      </w:r>
      <w:r w:rsidRPr="00DB6668">
        <w:rPr>
          <w:strike/>
          <w:spacing w:val="5"/>
          <w:highlight w:val="yellow"/>
        </w:rPr>
        <w:t>measures,</w:t>
      </w:r>
      <w:r w:rsidRPr="00DB6668">
        <w:rPr>
          <w:strike/>
          <w:spacing w:val="58"/>
          <w:w w:val="99"/>
          <w:highlight w:val="yellow"/>
        </w:rPr>
        <w:t xml:space="preserve"> </w:t>
      </w:r>
      <w:r w:rsidRPr="00DB6668">
        <w:rPr>
          <w:strike/>
          <w:spacing w:val="5"/>
          <w:highlight w:val="yellow"/>
        </w:rPr>
        <w:t>including</w:t>
      </w:r>
      <w:r w:rsidRPr="00DB6668">
        <w:rPr>
          <w:strike/>
          <w:spacing w:val="7"/>
          <w:highlight w:val="yellow"/>
        </w:rPr>
        <w:t xml:space="preserve"> </w:t>
      </w:r>
      <w:r w:rsidRPr="00DB6668">
        <w:rPr>
          <w:strike/>
          <w:spacing w:val="4"/>
          <w:highlight w:val="yellow"/>
        </w:rPr>
        <w:t>the</w:t>
      </w:r>
      <w:r w:rsidRPr="00DB6668">
        <w:rPr>
          <w:strike/>
          <w:spacing w:val="7"/>
          <w:highlight w:val="yellow"/>
        </w:rPr>
        <w:t xml:space="preserve"> </w:t>
      </w:r>
      <w:r w:rsidRPr="00DB6668">
        <w:rPr>
          <w:strike/>
          <w:spacing w:val="5"/>
          <w:highlight w:val="yellow"/>
        </w:rPr>
        <w:t>imposition</w:t>
      </w:r>
      <w:r w:rsidRPr="00DB6668">
        <w:rPr>
          <w:strike/>
          <w:spacing w:val="7"/>
          <w:highlight w:val="yellow"/>
        </w:rPr>
        <w:t xml:space="preserve"> </w:t>
      </w:r>
      <w:r w:rsidRPr="00DB6668">
        <w:rPr>
          <w:strike/>
          <w:spacing w:val="4"/>
          <w:highlight w:val="yellow"/>
        </w:rPr>
        <w:t>of</w:t>
      </w:r>
      <w:r w:rsidRPr="00DB6668">
        <w:rPr>
          <w:strike/>
          <w:spacing w:val="5"/>
          <w:highlight w:val="yellow"/>
        </w:rPr>
        <w:t xml:space="preserve"> </w:t>
      </w:r>
      <w:r w:rsidRPr="00DB6668">
        <w:rPr>
          <w:strike/>
          <w:spacing w:val="4"/>
          <w:highlight w:val="yellow"/>
        </w:rPr>
        <w:t>penal</w:t>
      </w:r>
      <w:r w:rsidRPr="00DB6668">
        <w:rPr>
          <w:strike/>
          <w:spacing w:val="6"/>
          <w:highlight w:val="yellow"/>
        </w:rPr>
        <w:t xml:space="preserve"> </w:t>
      </w:r>
      <w:r w:rsidRPr="00DB6668">
        <w:rPr>
          <w:strike/>
          <w:spacing w:val="5"/>
          <w:highlight w:val="yellow"/>
        </w:rPr>
        <w:t xml:space="preserve">sanctions, </w:t>
      </w:r>
      <w:r w:rsidRPr="00DB6668">
        <w:rPr>
          <w:strike/>
          <w:spacing w:val="3"/>
          <w:highlight w:val="yellow"/>
        </w:rPr>
        <w:t>to</w:t>
      </w:r>
      <w:r w:rsidRPr="00DB6668">
        <w:rPr>
          <w:strike/>
          <w:spacing w:val="4"/>
          <w:highlight w:val="yellow"/>
        </w:rPr>
        <w:t xml:space="preserve"> </w:t>
      </w:r>
      <w:r w:rsidRPr="00DB6668">
        <w:rPr>
          <w:strike/>
          <w:spacing w:val="5"/>
          <w:highlight w:val="yellow"/>
        </w:rPr>
        <w:t>prevent</w:t>
      </w:r>
      <w:r w:rsidRPr="00DB6668">
        <w:rPr>
          <w:strike/>
          <w:spacing w:val="9"/>
          <w:highlight w:val="yellow"/>
        </w:rPr>
        <w:t xml:space="preserve"> </w:t>
      </w:r>
      <w:r w:rsidRPr="00DB6668">
        <w:rPr>
          <w:strike/>
          <w:spacing w:val="4"/>
          <w:highlight w:val="yellow"/>
        </w:rPr>
        <w:t>and</w:t>
      </w:r>
      <w:r w:rsidRPr="00DB6668">
        <w:rPr>
          <w:strike/>
          <w:spacing w:val="7"/>
          <w:highlight w:val="yellow"/>
        </w:rPr>
        <w:t xml:space="preserve"> </w:t>
      </w:r>
      <w:r w:rsidRPr="00DB6668">
        <w:rPr>
          <w:strike/>
          <w:spacing w:val="5"/>
          <w:highlight w:val="yellow"/>
        </w:rPr>
        <w:t>suppress</w:t>
      </w:r>
      <w:r w:rsidRPr="00DB6668">
        <w:rPr>
          <w:strike/>
          <w:spacing w:val="6"/>
          <w:highlight w:val="yellow"/>
        </w:rPr>
        <w:t xml:space="preserve"> </w:t>
      </w:r>
      <w:r w:rsidRPr="00DB6668">
        <w:rPr>
          <w:strike/>
          <w:spacing w:val="5"/>
          <w:highlight w:val="yellow"/>
        </w:rPr>
        <w:t>any activity</w:t>
      </w:r>
      <w:r w:rsidRPr="00DB6668">
        <w:rPr>
          <w:strike/>
          <w:spacing w:val="48"/>
          <w:w w:val="99"/>
          <w:highlight w:val="yellow"/>
        </w:rPr>
        <w:t xml:space="preserve"> </w:t>
      </w:r>
      <w:r w:rsidRPr="00DB6668">
        <w:rPr>
          <w:strike/>
          <w:spacing w:val="5"/>
          <w:highlight w:val="yellow"/>
        </w:rPr>
        <w:t>prohibited</w:t>
      </w:r>
      <w:r w:rsidRPr="00DB6668">
        <w:rPr>
          <w:strike/>
          <w:spacing w:val="8"/>
          <w:highlight w:val="yellow"/>
        </w:rPr>
        <w:t xml:space="preserve"> </w:t>
      </w:r>
      <w:r w:rsidRPr="00DB6668">
        <w:rPr>
          <w:strike/>
          <w:spacing w:val="2"/>
          <w:highlight w:val="yellow"/>
        </w:rPr>
        <w:t>to</w:t>
      </w:r>
      <w:r w:rsidRPr="00DB6668">
        <w:rPr>
          <w:strike/>
          <w:spacing w:val="8"/>
          <w:highlight w:val="yellow"/>
        </w:rPr>
        <w:t xml:space="preserve"> </w:t>
      </w:r>
      <w:r w:rsidRPr="00DB6668">
        <w:rPr>
          <w:strike/>
          <w:highlight w:val="yellow"/>
        </w:rPr>
        <w:t>a</w:t>
      </w:r>
      <w:r w:rsidRPr="00DB6668">
        <w:rPr>
          <w:strike/>
          <w:spacing w:val="7"/>
          <w:highlight w:val="yellow"/>
        </w:rPr>
        <w:t xml:space="preserve"> </w:t>
      </w:r>
      <w:r w:rsidRPr="00DB6668">
        <w:rPr>
          <w:strike/>
          <w:spacing w:val="4"/>
          <w:highlight w:val="yellow"/>
        </w:rPr>
        <w:t>State</w:t>
      </w:r>
      <w:r w:rsidRPr="00DB6668">
        <w:rPr>
          <w:strike/>
          <w:spacing w:val="7"/>
          <w:highlight w:val="yellow"/>
        </w:rPr>
        <w:t xml:space="preserve"> </w:t>
      </w:r>
      <w:r w:rsidRPr="00DB6668">
        <w:rPr>
          <w:strike/>
          <w:spacing w:val="5"/>
          <w:highlight w:val="yellow"/>
        </w:rPr>
        <w:t>Party under</w:t>
      </w:r>
      <w:r w:rsidRPr="00DB6668">
        <w:rPr>
          <w:strike/>
          <w:spacing w:val="7"/>
          <w:highlight w:val="yellow"/>
        </w:rPr>
        <w:t xml:space="preserve"> </w:t>
      </w:r>
      <w:r w:rsidRPr="00DB6668">
        <w:rPr>
          <w:strike/>
          <w:spacing w:val="4"/>
          <w:highlight w:val="yellow"/>
        </w:rPr>
        <w:t>this</w:t>
      </w:r>
      <w:r w:rsidRPr="00DB6668">
        <w:rPr>
          <w:strike/>
          <w:spacing w:val="6"/>
          <w:highlight w:val="yellow"/>
        </w:rPr>
        <w:t xml:space="preserve"> </w:t>
      </w:r>
      <w:r w:rsidRPr="00DB6668">
        <w:rPr>
          <w:strike/>
          <w:spacing w:val="5"/>
          <w:highlight w:val="yellow"/>
        </w:rPr>
        <w:t>Convention</w:t>
      </w:r>
      <w:r w:rsidRPr="00DB6668">
        <w:rPr>
          <w:strike/>
          <w:spacing w:val="8"/>
          <w:highlight w:val="yellow"/>
        </w:rPr>
        <w:t xml:space="preserve"> </w:t>
      </w:r>
      <w:r w:rsidRPr="00DB6668">
        <w:rPr>
          <w:strike/>
          <w:spacing w:val="5"/>
          <w:highlight w:val="yellow"/>
        </w:rPr>
        <w:t>undertaken</w:t>
      </w:r>
      <w:r w:rsidRPr="00DB6668">
        <w:rPr>
          <w:strike/>
          <w:spacing w:val="6"/>
          <w:highlight w:val="yellow"/>
        </w:rPr>
        <w:t xml:space="preserve"> </w:t>
      </w:r>
      <w:r w:rsidRPr="00DB6668">
        <w:rPr>
          <w:strike/>
          <w:spacing w:val="5"/>
          <w:highlight w:val="yellow"/>
        </w:rPr>
        <w:t>by persons</w:t>
      </w:r>
      <w:r w:rsidRPr="00DB6668">
        <w:rPr>
          <w:strike/>
          <w:spacing w:val="6"/>
          <w:highlight w:val="yellow"/>
        </w:rPr>
        <w:t xml:space="preserve"> </w:t>
      </w:r>
      <w:r w:rsidRPr="00DB6668">
        <w:rPr>
          <w:strike/>
          <w:spacing w:val="4"/>
          <w:highlight w:val="yellow"/>
        </w:rPr>
        <w:t>or</w:t>
      </w:r>
      <w:r w:rsidRPr="00DB6668">
        <w:rPr>
          <w:strike/>
          <w:spacing w:val="5"/>
          <w:highlight w:val="yellow"/>
        </w:rPr>
        <w:t xml:space="preserve"> </w:t>
      </w:r>
      <w:r w:rsidRPr="00DB6668">
        <w:rPr>
          <w:strike/>
          <w:spacing w:val="4"/>
          <w:highlight w:val="yellow"/>
        </w:rPr>
        <w:t>on</w:t>
      </w:r>
      <w:r w:rsidRPr="00DB6668">
        <w:rPr>
          <w:strike/>
          <w:spacing w:val="6"/>
          <w:highlight w:val="yellow"/>
        </w:rPr>
        <w:t xml:space="preserve"> </w:t>
      </w:r>
      <w:r w:rsidRPr="00DB6668">
        <w:rPr>
          <w:strike/>
          <w:spacing w:val="5"/>
          <w:highlight w:val="yellow"/>
        </w:rPr>
        <w:t>territory</w:t>
      </w:r>
      <w:r w:rsidRPr="00DB6668">
        <w:rPr>
          <w:strike/>
          <w:spacing w:val="38"/>
          <w:w w:val="99"/>
          <w:highlight w:val="yellow"/>
        </w:rPr>
        <w:t xml:space="preserve"> </w:t>
      </w:r>
      <w:r w:rsidRPr="00DB6668">
        <w:rPr>
          <w:strike/>
          <w:spacing w:val="5"/>
          <w:highlight w:val="yellow"/>
        </w:rPr>
        <w:t>under</w:t>
      </w:r>
      <w:r w:rsidRPr="00DB6668">
        <w:rPr>
          <w:strike/>
          <w:spacing w:val="4"/>
          <w:highlight w:val="yellow"/>
        </w:rPr>
        <w:t xml:space="preserve"> its</w:t>
      </w:r>
      <w:r w:rsidRPr="00DB6668">
        <w:rPr>
          <w:strike/>
          <w:spacing w:val="2"/>
          <w:highlight w:val="yellow"/>
        </w:rPr>
        <w:t xml:space="preserve"> </w:t>
      </w:r>
      <w:r w:rsidRPr="00DB6668">
        <w:rPr>
          <w:strike/>
          <w:spacing w:val="5"/>
          <w:highlight w:val="yellow"/>
        </w:rPr>
        <w:t>jurisdiction</w:t>
      </w:r>
      <w:r w:rsidRPr="00DB6668">
        <w:rPr>
          <w:strike/>
          <w:spacing w:val="4"/>
          <w:highlight w:val="yellow"/>
        </w:rPr>
        <w:t xml:space="preserve"> or</w:t>
      </w:r>
      <w:r w:rsidRPr="00DB6668">
        <w:rPr>
          <w:strike/>
          <w:spacing w:val="6"/>
          <w:highlight w:val="yellow"/>
        </w:rPr>
        <w:t xml:space="preserve"> </w:t>
      </w:r>
      <w:r w:rsidRPr="00DB6668">
        <w:rPr>
          <w:strike/>
          <w:spacing w:val="4"/>
          <w:highlight w:val="yellow"/>
        </w:rPr>
        <w:t>control.</w:t>
      </w:r>
    </w:p>
    <w:p w:rsidR="005A085B" w:rsidRDefault="005A085B" w:rsidP="005A085B">
      <w:pPr>
        <w:kinsoku w:val="0"/>
        <w:overflowPunct w:val="0"/>
        <w:spacing w:before="5" w:line="240" w:lineRule="exact"/>
      </w:pPr>
    </w:p>
    <w:p w:rsidR="005A085B" w:rsidRDefault="005A085B" w:rsidP="005A085B">
      <w:pPr>
        <w:kinsoku w:val="0"/>
        <w:overflowPunct w:val="0"/>
        <w:spacing w:before="5" w:line="240" w:lineRule="exact"/>
      </w:pPr>
    </w:p>
    <w:p w:rsidR="005A085B" w:rsidRDefault="005A085B" w:rsidP="005A085B">
      <w:pPr>
        <w:pStyle w:val="Heading1"/>
        <w:numPr>
          <w:ilvl w:val="0"/>
          <w:numId w:val="0"/>
        </w:numPr>
        <w:kinsoku w:val="0"/>
        <w:overflowPunct w:val="0"/>
        <w:spacing w:before="73"/>
        <w:ind w:left="720" w:right="1326" w:hanging="720"/>
        <w:rPr>
          <w:b w:val="0"/>
          <w:bCs w:val="0"/>
        </w:rPr>
      </w:pPr>
      <w:r>
        <w:rPr>
          <w:spacing w:val="2"/>
        </w:rPr>
        <w:lastRenderedPageBreak/>
        <w:t>Article</w:t>
      </w:r>
      <w:r>
        <w:rPr>
          <w:spacing w:val="31"/>
        </w:rPr>
        <w:t xml:space="preserve"> </w:t>
      </w:r>
      <w:r>
        <w:t>9</w:t>
      </w:r>
    </w:p>
    <w:p w:rsidR="005A085B" w:rsidRDefault="005A085B" w:rsidP="005A085B">
      <w:pPr>
        <w:kinsoku w:val="0"/>
        <w:overflowPunct w:val="0"/>
        <w:ind w:left="1215" w:right="1326"/>
        <w:rPr>
          <w:sz w:val="20"/>
          <w:szCs w:val="20"/>
        </w:rPr>
      </w:pPr>
      <w:r>
        <w:rPr>
          <w:b/>
          <w:bCs/>
          <w:spacing w:val="2"/>
          <w:sz w:val="20"/>
          <w:szCs w:val="20"/>
        </w:rPr>
        <w:t>Meeting</w:t>
      </w:r>
      <w:r>
        <w:rPr>
          <w:b/>
          <w:bCs/>
          <w:spacing w:val="30"/>
          <w:sz w:val="20"/>
          <w:szCs w:val="20"/>
        </w:rPr>
        <w:t xml:space="preserve"> </w:t>
      </w:r>
      <w:r>
        <w:rPr>
          <w:b/>
          <w:bCs/>
          <w:sz w:val="20"/>
          <w:szCs w:val="20"/>
        </w:rPr>
        <w:t>of</w:t>
      </w:r>
      <w:r>
        <w:rPr>
          <w:b/>
          <w:bCs/>
          <w:spacing w:val="29"/>
          <w:sz w:val="20"/>
          <w:szCs w:val="20"/>
        </w:rPr>
        <w:t xml:space="preserve"> </w:t>
      </w:r>
      <w:r>
        <w:rPr>
          <w:b/>
          <w:bCs/>
          <w:spacing w:val="2"/>
          <w:sz w:val="20"/>
          <w:szCs w:val="20"/>
        </w:rPr>
        <w:t>States</w:t>
      </w:r>
      <w:r>
        <w:rPr>
          <w:b/>
          <w:bCs/>
          <w:spacing w:val="29"/>
          <w:sz w:val="20"/>
          <w:szCs w:val="20"/>
        </w:rPr>
        <w:t xml:space="preserve"> </w:t>
      </w:r>
      <w:r>
        <w:rPr>
          <w:b/>
          <w:bCs/>
          <w:spacing w:val="2"/>
          <w:sz w:val="20"/>
          <w:szCs w:val="20"/>
        </w:rPr>
        <w:t>Parties</w:t>
      </w:r>
    </w:p>
    <w:p w:rsidR="005A085B" w:rsidRDefault="005A085B" w:rsidP="005A085B">
      <w:pPr>
        <w:kinsoku w:val="0"/>
        <w:overflowPunct w:val="0"/>
        <w:spacing w:before="13" w:line="220" w:lineRule="exact"/>
        <w:rPr>
          <w:sz w:val="22"/>
          <w:szCs w:val="22"/>
        </w:rPr>
      </w:pPr>
    </w:p>
    <w:p w:rsidR="005A085B" w:rsidRDefault="005A085B" w:rsidP="005A085B">
      <w:pPr>
        <w:pStyle w:val="BodyText"/>
        <w:numPr>
          <w:ilvl w:val="0"/>
          <w:numId w:val="50"/>
        </w:numPr>
        <w:tabs>
          <w:tab w:val="left" w:pos="1562"/>
        </w:tabs>
        <w:kinsoku w:val="0"/>
        <w:overflowPunct w:val="0"/>
        <w:ind w:right="1399" w:firstLine="0"/>
      </w:pPr>
      <w:r>
        <w:rPr>
          <w:spacing w:val="4"/>
        </w:rPr>
        <w:t>The</w:t>
      </w:r>
      <w:r>
        <w:rPr>
          <w:spacing w:val="8"/>
        </w:rPr>
        <w:t xml:space="preserve"> </w:t>
      </w:r>
      <w:r>
        <w:rPr>
          <w:spacing w:val="4"/>
        </w:rPr>
        <w:t>States</w:t>
      </w:r>
      <w:r>
        <w:rPr>
          <w:spacing w:val="7"/>
        </w:rPr>
        <w:t xml:space="preserve"> </w:t>
      </w:r>
      <w:r>
        <w:rPr>
          <w:spacing w:val="5"/>
        </w:rPr>
        <w:t>Parties</w:t>
      </w:r>
      <w:r>
        <w:rPr>
          <w:spacing w:val="6"/>
        </w:rPr>
        <w:t xml:space="preserve"> </w:t>
      </w:r>
      <w:r>
        <w:rPr>
          <w:spacing w:val="4"/>
        </w:rPr>
        <w:t>shall</w:t>
      </w:r>
      <w:r>
        <w:rPr>
          <w:spacing w:val="9"/>
        </w:rPr>
        <w:t xml:space="preserve"> </w:t>
      </w:r>
      <w:r>
        <w:rPr>
          <w:spacing w:val="4"/>
        </w:rPr>
        <w:t xml:space="preserve">meet </w:t>
      </w:r>
      <w:r>
        <w:rPr>
          <w:spacing w:val="5"/>
        </w:rPr>
        <w:t xml:space="preserve">regularly </w:t>
      </w:r>
      <w:r>
        <w:rPr>
          <w:spacing w:val="3"/>
        </w:rPr>
        <w:t>in</w:t>
      </w:r>
      <w:r>
        <w:rPr>
          <w:spacing w:val="5"/>
        </w:rPr>
        <w:t xml:space="preserve"> order</w:t>
      </w:r>
      <w:r>
        <w:rPr>
          <w:spacing w:val="7"/>
        </w:rPr>
        <w:t xml:space="preserve"> </w:t>
      </w:r>
      <w:r>
        <w:rPr>
          <w:spacing w:val="2"/>
        </w:rPr>
        <w:t>to</w:t>
      </w:r>
      <w:r>
        <w:rPr>
          <w:spacing w:val="8"/>
        </w:rPr>
        <w:t xml:space="preserve"> </w:t>
      </w:r>
      <w:r>
        <w:rPr>
          <w:spacing w:val="5"/>
        </w:rPr>
        <w:t>consider</w:t>
      </w:r>
      <w:r>
        <w:rPr>
          <w:spacing w:val="6"/>
        </w:rPr>
        <w:t xml:space="preserve"> </w:t>
      </w:r>
      <w:r>
        <w:rPr>
          <w:spacing w:val="5"/>
        </w:rPr>
        <w:t>and,</w:t>
      </w:r>
      <w:r>
        <w:rPr>
          <w:spacing w:val="9"/>
        </w:rPr>
        <w:t xml:space="preserve"> </w:t>
      </w:r>
      <w:r>
        <w:rPr>
          <w:spacing w:val="4"/>
        </w:rPr>
        <w:t>where</w:t>
      </w:r>
      <w:r>
        <w:rPr>
          <w:spacing w:val="7"/>
        </w:rPr>
        <w:t xml:space="preserve"> </w:t>
      </w:r>
      <w:r>
        <w:rPr>
          <w:spacing w:val="4"/>
        </w:rPr>
        <w:t>necessary,</w:t>
      </w:r>
      <w:r>
        <w:rPr>
          <w:spacing w:val="44"/>
          <w:w w:val="99"/>
        </w:rPr>
        <w:t xml:space="preserve"> </w:t>
      </w:r>
      <w:r>
        <w:rPr>
          <w:spacing w:val="4"/>
        </w:rPr>
        <w:t>take</w:t>
      </w:r>
      <w:r>
        <w:rPr>
          <w:spacing w:val="7"/>
        </w:rPr>
        <w:t xml:space="preserve"> </w:t>
      </w:r>
      <w:r>
        <w:rPr>
          <w:spacing w:val="5"/>
        </w:rPr>
        <w:t>decisions</w:t>
      </w:r>
      <w:r>
        <w:rPr>
          <w:spacing w:val="8"/>
        </w:rPr>
        <w:t xml:space="preserve"> </w:t>
      </w:r>
      <w:r>
        <w:rPr>
          <w:spacing w:val="3"/>
        </w:rPr>
        <w:t xml:space="preserve">in </w:t>
      </w:r>
      <w:r>
        <w:rPr>
          <w:spacing w:val="5"/>
        </w:rPr>
        <w:t>respect</w:t>
      </w:r>
      <w:r>
        <w:rPr>
          <w:spacing w:val="6"/>
        </w:rPr>
        <w:t xml:space="preserve"> </w:t>
      </w:r>
      <w:r>
        <w:rPr>
          <w:spacing w:val="4"/>
        </w:rPr>
        <w:t>of</w:t>
      </w:r>
      <w:r>
        <w:rPr>
          <w:spacing w:val="5"/>
        </w:rPr>
        <w:t xml:space="preserve"> any</w:t>
      </w:r>
      <w:r>
        <w:rPr>
          <w:spacing w:val="8"/>
        </w:rPr>
        <w:t xml:space="preserve"> </w:t>
      </w:r>
      <w:r>
        <w:rPr>
          <w:spacing w:val="4"/>
        </w:rPr>
        <w:t>matter</w:t>
      </w:r>
      <w:r>
        <w:rPr>
          <w:spacing w:val="10"/>
        </w:rPr>
        <w:t xml:space="preserve"> </w:t>
      </w:r>
      <w:r>
        <w:rPr>
          <w:spacing w:val="3"/>
        </w:rPr>
        <w:t>with</w:t>
      </w:r>
      <w:r>
        <w:rPr>
          <w:spacing w:val="8"/>
        </w:rPr>
        <w:t xml:space="preserve"> </w:t>
      </w:r>
      <w:r>
        <w:rPr>
          <w:spacing w:val="5"/>
        </w:rPr>
        <w:t xml:space="preserve">regard </w:t>
      </w:r>
      <w:r>
        <w:rPr>
          <w:spacing w:val="3"/>
        </w:rPr>
        <w:t>to</w:t>
      </w:r>
      <w:r>
        <w:rPr>
          <w:spacing w:val="6"/>
        </w:rPr>
        <w:t xml:space="preserve"> </w:t>
      </w:r>
      <w:r>
        <w:rPr>
          <w:spacing w:val="4"/>
        </w:rPr>
        <w:t>the</w:t>
      </w:r>
      <w:r>
        <w:rPr>
          <w:spacing w:val="7"/>
        </w:rPr>
        <w:t xml:space="preserve"> </w:t>
      </w:r>
      <w:r>
        <w:rPr>
          <w:spacing w:val="5"/>
        </w:rPr>
        <w:t xml:space="preserve">application </w:t>
      </w:r>
      <w:r>
        <w:rPr>
          <w:spacing w:val="2"/>
        </w:rPr>
        <w:t>or</w:t>
      </w:r>
      <w:r>
        <w:rPr>
          <w:spacing w:val="7"/>
        </w:rPr>
        <w:t xml:space="preserve"> </w:t>
      </w:r>
      <w:r w:rsidRPr="00FD1018">
        <w:rPr>
          <w:strike/>
          <w:spacing w:val="5"/>
        </w:rPr>
        <w:t>implementation</w:t>
      </w:r>
      <w:r>
        <w:rPr>
          <w:spacing w:val="5"/>
        </w:rPr>
        <w:t xml:space="preserve"> </w:t>
      </w:r>
      <w:r w:rsidRPr="00EE18FD">
        <w:rPr>
          <w:b/>
          <w:bCs/>
          <w:color w:val="FF0000"/>
          <w:spacing w:val="5"/>
        </w:rPr>
        <w:t>operation</w:t>
      </w:r>
      <w:r>
        <w:rPr>
          <w:spacing w:val="5"/>
        </w:rPr>
        <w:t xml:space="preserve"> </w:t>
      </w:r>
      <w:r w:rsidRPr="00FD1018">
        <w:rPr>
          <w:b/>
          <w:bCs/>
          <w:color w:val="FF0000"/>
          <w:spacing w:val="5"/>
        </w:rPr>
        <w:t xml:space="preserve">and status </w:t>
      </w:r>
      <w:r>
        <w:rPr>
          <w:spacing w:val="4"/>
        </w:rPr>
        <w:t>of</w:t>
      </w:r>
      <w:r>
        <w:rPr>
          <w:spacing w:val="2"/>
        </w:rPr>
        <w:t xml:space="preserve"> </w:t>
      </w:r>
      <w:r>
        <w:rPr>
          <w:spacing w:val="4"/>
        </w:rPr>
        <w:t>this</w:t>
      </w:r>
      <w:r>
        <w:rPr>
          <w:spacing w:val="8"/>
        </w:rPr>
        <w:t xml:space="preserve"> </w:t>
      </w:r>
      <w:r>
        <w:rPr>
          <w:spacing w:val="5"/>
        </w:rPr>
        <w:t>Convention</w:t>
      </w:r>
      <w:r>
        <w:rPr>
          <w:spacing w:val="8"/>
        </w:rPr>
        <w:t xml:space="preserve"> </w:t>
      </w:r>
      <w:r>
        <w:rPr>
          <w:spacing w:val="4"/>
        </w:rPr>
        <w:t>and</w:t>
      </w:r>
      <w:r>
        <w:rPr>
          <w:spacing w:val="5"/>
        </w:rPr>
        <w:t xml:space="preserve"> </w:t>
      </w:r>
      <w:r>
        <w:rPr>
          <w:spacing w:val="4"/>
        </w:rPr>
        <w:t>on</w:t>
      </w:r>
      <w:r>
        <w:rPr>
          <w:spacing w:val="6"/>
        </w:rPr>
        <w:t xml:space="preserve"> </w:t>
      </w:r>
      <w:r>
        <w:rPr>
          <w:spacing w:val="3"/>
        </w:rPr>
        <w:t>the</w:t>
      </w:r>
      <w:r>
        <w:rPr>
          <w:spacing w:val="7"/>
        </w:rPr>
        <w:t xml:space="preserve"> </w:t>
      </w:r>
      <w:r>
        <w:rPr>
          <w:spacing w:val="5"/>
        </w:rPr>
        <w:t>further elaboration</w:t>
      </w:r>
      <w:r>
        <w:rPr>
          <w:spacing w:val="8"/>
        </w:rPr>
        <w:t xml:space="preserve"> </w:t>
      </w:r>
      <w:r>
        <w:rPr>
          <w:spacing w:val="4"/>
        </w:rPr>
        <w:t>of</w:t>
      </w:r>
      <w:r>
        <w:rPr>
          <w:spacing w:val="5"/>
        </w:rPr>
        <w:t xml:space="preserve"> </w:t>
      </w:r>
      <w:r>
        <w:rPr>
          <w:spacing w:val="4"/>
        </w:rPr>
        <w:t>effective</w:t>
      </w:r>
      <w:r>
        <w:rPr>
          <w:spacing w:val="9"/>
        </w:rPr>
        <w:t xml:space="preserve"> </w:t>
      </w:r>
      <w:r>
        <w:rPr>
          <w:spacing w:val="5"/>
        </w:rPr>
        <w:t>measure</w:t>
      </w:r>
      <w:r>
        <w:rPr>
          <w:spacing w:val="-28"/>
        </w:rPr>
        <w:t xml:space="preserve"> </w:t>
      </w:r>
      <w:r>
        <w:t>s</w:t>
      </w:r>
      <w:r>
        <w:rPr>
          <w:spacing w:val="8"/>
        </w:rPr>
        <w:t xml:space="preserve"> </w:t>
      </w:r>
      <w:r>
        <w:rPr>
          <w:spacing w:val="3"/>
        </w:rPr>
        <w:t>for</w:t>
      </w:r>
      <w:r>
        <w:rPr>
          <w:spacing w:val="8"/>
        </w:rPr>
        <w:t xml:space="preserve"> </w:t>
      </w:r>
      <w:r>
        <w:rPr>
          <w:spacing w:val="5"/>
        </w:rPr>
        <w:t>nuclear</w:t>
      </w:r>
    </w:p>
    <w:p w:rsidR="005A085B" w:rsidRDefault="005A085B" w:rsidP="005A085B">
      <w:pPr>
        <w:pStyle w:val="BodyText"/>
        <w:kinsoku w:val="0"/>
        <w:overflowPunct w:val="0"/>
        <w:ind w:right="1326"/>
      </w:pPr>
      <w:r>
        <w:rPr>
          <w:spacing w:val="5"/>
        </w:rPr>
        <w:t>disarmament,</w:t>
      </w:r>
      <w:r>
        <w:rPr>
          <w:spacing w:val="-9"/>
        </w:rPr>
        <w:t xml:space="preserve"> </w:t>
      </w:r>
      <w:r>
        <w:rPr>
          <w:spacing w:val="5"/>
        </w:rPr>
        <w:t>including:</w:t>
      </w:r>
    </w:p>
    <w:p w:rsidR="005A085B" w:rsidRDefault="005A085B" w:rsidP="005A085B">
      <w:pPr>
        <w:kinsoku w:val="0"/>
        <w:overflowPunct w:val="0"/>
        <w:spacing w:line="240" w:lineRule="exact"/>
      </w:pPr>
    </w:p>
    <w:p w:rsidR="005A085B" w:rsidRPr="009A6C86" w:rsidRDefault="005A085B" w:rsidP="005A085B">
      <w:pPr>
        <w:pStyle w:val="BodyText"/>
        <w:numPr>
          <w:ilvl w:val="0"/>
          <w:numId w:val="49"/>
        </w:numPr>
        <w:tabs>
          <w:tab w:val="left" w:pos="1562"/>
        </w:tabs>
        <w:kinsoku w:val="0"/>
        <w:overflowPunct w:val="0"/>
        <w:ind w:left="1561"/>
        <w:rPr>
          <w:strike/>
          <w:spacing w:val="5"/>
          <w:highlight w:val="yellow"/>
        </w:rPr>
      </w:pPr>
      <w:r w:rsidRPr="009A6C86">
        <w:rPr>
          <w:strike/>
          <w:spacing w:val="5"/>
          <w:highlight w:val="yellow"/>
        </w:rPr>
        <w:t>The operation and status of this Convention;</w:t>
      </w:r>
    </w:p>
    <w:p w:rsidR="005A085B" w:rsidRDefault="005A085B" w:rsidP="005A085B">
      <w:pPr>
        <w:kinsoku w:val="0"/>
        <w:overflowPunct w:val="0"/>
        <w:spacing w:line="240" w:lineRule="exact"/>
      </w:pPr>
    </w:p>
    <w:p w:rsidR="005A085B" w:rsidRPr="00100578" w:rsidRDefault="005A085B" w:rsidP="005A085B">
      <w:pPr>
        <w:pStyle w:val="BodyText"/>
        <w:numPr>
          <w:ilvl w:val="0"/>
          <w:numId w:val="49"/>
        </w:numPr>
        <w:tabs>
          <w:tab w:val="left" w:pos="1562"/>
        </w:tabs>
        <w:kinsoku w:val="0"/>
        <w:overflowPunct w:val="0"/>
        <w:ind w:right="1844" w:firstLine="0"/>
        <w:rPr>
          <w:strike/>
          <w:highlight w:val="yellow"/>
        </w:rPr>
      </w:pPr>
      <w:r w:rsidRPr="00100578">
        <w:rPr>
          <w:strike/>
          <w:spacing w:val="5"/>
          <w:highlight w:val="yellow"/>
        </w:rPr>
        <w:t>Reports by States</w:t>
      </w:r>
      <w:r w:rsidRPr="00100578">
        <w:rPr>
          <w:strike/>
          <w:spacing w:val="3"/>
          <w:highlight w:val="yellow"/>
        </w:rPr>
        <w:t xml:space="preserve"> </w:t>
      </w:r>
      <w:r w:rsidRPr="00100578">
        <w:rPr>
          <w:strike/>
          <w:spacing w:val="5"/>
          <w:highlight w:val="yellow"/>
        </w:rPr>
        <w:t>Parties</w:t>
      </w:r>
      <w:r w:rsidRPr="00100578">
        <w:rPr>
          <w:strike/>
          <w:spacing w:val="6"/>
          <w:highlight w:val="yellow"/>
        </w:rPr>
        <w:t xml:space="preserve"> </w:t>
      </w:r>
      <w:r w:rsidRPr="00100578">
        <w:rPr>
          <w:strike/>
          <w:spacing w:val="4"/>
          <w:highlight w:val="yellow"/>
        </w:rPr>
        <w:t>on</w:t>
      </w:r>
      <w:r w:rsidRPr="00100578">
        <w:rPr>
          <w:strike/>
          <w:spacing w:val="5"/>
          <w:highlight w:val="yellow"/>
        </w:rPr>
        <w:t xml:space="preserve"> </w:t>
      </w:r>
      <w:r w:rsidRPr="00100578">
        <w:rPr>
          <w:strike/>
          <w:spacing w:val="3"/>
          <w:highlight w:val="yellow"/>
        </w:rPr>
        <w:t>the</w:t>
      </w:r>
      <w:r w:rsidRPr="00100578">
        <w:rPr>
          <w:strike/>
          <w:spacing w:val="7"/>
          <w:highlight w:val="yellow"/>
        </w:rPr>
        <w:t xml:space="preserve"> </w:t>
      </w:r>
      <w:r w:rsidRPr="00100578">
        <w:rPr>
          <w:strike/>
          <w:spacing w:val="5"/>
          <w:highlight w:val="yellow"/>
        </w:rPr>
        <w:t>implementation</w:t>
      </w:r>
      <w:r w:rsidRPr="00100578">
        <w:rPr>
          <w:strike/>
          <w:spacing w:val="7"/>
          <w:highlight w:val="yellow"/>
        </w:rPr>
        <w:t xml:space="preserve"> </w:t>
      </w:r>
      <w:r w:rsidRPr="00100578">
        <w:rPr>
          <w:strike/>
          <w:spacing w:val="4"/>
          <w:highlight w:val="yellow"/>
        </w:rPr>
        <w:t>of</w:t>
      </w:r>
      <w:r w:rsidRPr="00100578">
        <w:rPr>
          <w:strike/>
          <w:spacing w:val="2"/>
          <w:highlight w:val="yellow"/>
        </w:rPr>
        <w:t xml:space="preserve"> </w:t>
      </w:r>
      <w:r w:rsidRPr="00100578">
        <w:rPr>
          <w:strike/>
          <w:spacing w:val="4"/>
          <w:highlight w:val="yellow"/>
        </w:rPr>
        <w:t>their</w:t>
      </w:r>
      <w:r w:rsidRPr="00100578">
        <w:rPr>
          <w:strike/>
          <w:spacing w:val="7"/>
          <w:highlight w:val="yellow"/>
        </w:rPr>
        <w:t xml:space="preserve"> </w:t>
      </w:r>
      <w:r w:rsidRPr="00100578">
        <w:rPr>
          <w:strike/>
          <w:spacing w:val="5"/>
          <w:highlight w:val="yellow"/>
        </w:rPr>
        <w:t>obligations</w:t>
      </w:r>
      <w:r w:rsidRPr="00100578">
        <w:rPr>
          <w:strike/>
          <w:spacing w:val="8"/>
          <w:highlight w:val="yellow"/>
        </w:rPr>
        <w:t xml:space="preserve"> </w:t>
      </w:r>
      <w:r w:rsidRPr="00100578">
        <w:rPr>
          <w:strike/>
          <w:spacing w:val="5"/>
          <w:highlight w:val="yellow"/>
        </w:rPr>
        <w:t>under</w:t>
      </w:r>
      <w:r w:rsidRPr="00100578">
        <w:rPr>
          <w:strike/>
          <w:spacing w:val="4"/>
          <w:highlight w:val="yellow"/>
        </w:rPr>
        <w:t xml:space="preserve"> this</w:t>
      </w:r>
      <w:r w:rsidRPr="00100578">
        <w:rPr>
          <w:strike/>
          <w:spacing w:val="44"/>
          <w:w w:val="99"/>
          <w:highlight w:val="yellow"/>
        </w:rPr>
        <w:t xml:space="preserve"> </w:t>
      </w:r>
      <w:r w:rsidRPr="00100578">
        <w:rPr>
          <w:strike/>
          <w:spacing w:val="5"/>
          <w:highlight w:val="yellow"/>
        </w:rPr>
        <w:t>Convention;</w:t>
      </w:r>
    </w:p>
    <w:p w:rsidR="005A085B" w:rsidRPr="00100578" w:rsidRDefault="005A085B" w:rsidP="005A085B">
      <w:pPr>
        <w:kinsoku w:val="0"/>
        <w:overflowPunct w:val="0"/>
        <w:spacing w:line="240" w:lineRule="exact"/>
        <w:rPr>
          <w:strike/>
          <w:highlight w:val="yellow"/>
        </w:rPr>
      </w:pPr>
    </w:p>
    <w:p w:rsidR="005A085B" w:rsidRPr="00100578" w:rsidRDefault="005A085B" w:rsidP="005A085B">
      <w:pPr>
        <w:pStyle w:val="BodyText"/>
        <w:numPr>
          <w:ilvl w:val="0"/>
          <w:numId w:val="49"/>
        </w:numPr>
        <w:tabs>
          <w:tab w:val="left" w:pos="1562"/>
        </w:tabs>
        <w:kinsoku w:val="0"/>
        <w:overflowPunct w:val="0"/>
        <w:ind w:left="1561"/>
        <w:rPr>
          <w:strike/>
          <w:highlight w:val="yellow"/>
        </w:rPr>
      </w:pPr>
      <w:r w:rsidRPr="00100578">
        <w:rPr>
          <w:strike/>
          <w:spacing w:val="5"/>
          <w:highlight w:val="yellow"/>
        </w:rPr>
        <w:t xml:space="preserve">Matters </w:t>
      </w:r>
      <w:r w:rsidRPr="00100578">
        <w:rPr>
          <w:strike/>
          <w:spacing w:val="4"/>
          <w:highlight w:val="yellow"/>
        </w:rPr>
        <w:t>arising</w:t>
      </w:r>
      <w:r w:rsidRPr="00100578">
        <w:rPr>
          <w:strike/>
          <w:spacing w:val="7"/>
          <w:highlight w:val="yellow"/>
        </w:rPr>
        <w:t xml:space="preserve"> </w:t>
      </w:r>
      <w:r w:rsidRPr="00100578">
        <w:rPr>
          <w:strike/>
          <w:spacing w:val="5"/>
          <w:highlight w:val="yellow"/>
        </w:rPr>
        <w:t xml:space="preserve">from </w:t>
      </w:r>
      <w:r w:rsidRPr="00100578">
        <w:rPr>
          <w:strike/>
          <w:spacing w:val="3"/>
          <w:highlight w:val="yellow"/>
        </w:rPr>
        <w:t>the</w:t>
      </w:r>
      <w:r w:rsidRPr="00100578">
        <w:rPr>
          <w:strike/>
          <w:spacing w:val="7"/>
          <w:highlight w:val="yellow"/>
        </w:rPr>
        <w:t xml:space="preserve"> </w:t>
      </w:r>
      <w:r w:rsidRPr="00100578">
        <w:rPr>
          <w:strike/>
          <w:spacing w:val="5"/>
          <w:highlight w:val="yellow"/>
        </w:rPr>
        <w:t>declarations</w:t>
      </w:r>
      <w:r w:rsidRPr="00100578">
        <w:rPr>
          <w:strike/>
          <w:spacing w:val="7"/>
          <w:highlight w:val="yellow"/>
        </w:rPr>
        <w:t xml:space="preserve"> </w:t>
      </w:r>
      <w:r w:rsidRPr="00100578">
        <w:rPr>
          <w:strike/>
          <w:spacing w:val="5"/>
          <w:highlight w:val="yellow"/>
        </w:rPr>
        <w:t>submitted</w:t>
      </w:r>
      <w:r w:rsidRPr="00100578">
        <w:rPr>
          <w:strike/>
          <w:spacing w:val="7"/>
          <w:highlight w:val="yellow"/>
        </w:rPr>
        <w:t xml:space="preserve"> </w:t>
      </w:r>
      <w:r w:rsidRPr="00100578">
        <w:rPr>
          <w:strike/>
          <w:spacing w:val="5"/>
          <w:highlight w:val="yellow"/>
        </w:rPr>
        <w:t>under</w:t>
      </w:r>
      <w:r w:rsidRPr="00100578">
        <w:rPr>
          <w:strike/>
          <w:spacing w:val="11"/>
          <w:highlight w:val="yellow"/>
        </w:rPr>
        <w:t xml:space="preserve"> </w:t>
      </w:r>
      <w:r w:rsidRPr="00100578">
        <w:rPr>
          <w:strike/>
          <w:spacing w:val="4"/>
          <w:highlight w:val="yellow"/>
        </w:rPr>
        <w:t>Article</w:t>
      </w:r>
      <w:r w:rsidRPr="00100578">
        <w:rPr>
          <w:strike/>
          <w:spacing w:val="6"/>
          <w:highlight w:val="yellow"/>
        </w:rPr>
        <w:t xml:space="preserve"> </w:t>
      </w:r>
      <w:r w:rsidRPr="00100578">
        <w:rPr>
          <w:strike/>
          <w:highlight w:val="yellow"/>
        </w:rPr>
        <w:t>2</w:t>
      </w:r>
      <w:r w:rsidRPr="00100578">
        <w:rPr>
          <w:strike/>
          <w:spacing w:val="9"/>
          <w:highlight w:val="yellow"/>
        </w:rPr>
        <w:t xml:space="preserve"> </w:t>
      </w:r>
      <w:r w:rsidRPr="00100578">
        <w:rPr>
          <w:strike/>
          <w:spacing w:val="4"/>
          <w:highlight w:val="yellow"/>
        </w:rPr>
        <w:t>of</w:t>
      </w:r>
      <w:r w:rsidRPr="00100578">
        <w:rPr>
          <w:strike/>
          <w:spacing w:val="2"/>
          <w:highlight w:val="yellow"/>
        </w:rPr>
        <w:t xml:space="preserve"> </w:t>
      </w:r>
      <w:r w:rsidRPr="00100578">
        <w:rPr>
          <w:strike/>
          <w:spacing w:val="4"/>
          <w:highlight w:val="yellow"/>
        </w:rPr>
        <w:t>this</w:t>
      </w:r>
      <w:r w:rsidRPr="00100578">
        <w:rPr>
          <w:strike/>
          <w:spacing w:val="8"/>
          <w:highlight w:val="yellow"/>
        </w:rPr>
        <w:t xml:space="preserve"> </w:t>
      </w:r>
      <w:r w:rsidRPr="00100578">
        <w:rPr>
          <w:strike/>
          <w:spacing w:val="5"/>
          <w:highlight w:val="yellow"/>
        </w:rPr>
        <w:t>Convention;</w:t>
      </w:r>
    </w:p>
    <w:p w:rsidR="005A085B" w:rsidRPr="00100578" w:rsidRDefault="005A085B" w:rsidP="005A085B">
      <w:pPr>
        <w:kinsoku w:val="0"/>
        <w:overflowPunct w:val="0"/>
        <w:spacing w:before="1" w:line="240" w:lineRule="exact"/>
        <w:rPr>
          <w:strike/>
        </w:rPr>
      </w:pPr>
    </w:p>
    <w:p w:rsidR="005A085B" w:rsidRPr="00100578" w:rsidRDefault="005A085B" w:rsidP="005A085B">
      <w:pPr>
        <w:pStyle w:val="BodyText"/>
        <w:numPr>
          <w:ilvl w:val="0"/>
          <w:numId w:val="49"/>
        </w:numPr>
        <w:tabs>
          <w:tab w:val="left" w:pos="1562"/>
        </w:tabs>
        <w:kinsoku w:val="0"/>
        <w:overflowPunct w:val="0"/>
        <w:ind w:right="1411" w:firstLine="0"/>
        <w:rPr>
          <w:strike/>
          <w:highlight w:val="yellow"/>
        </w:rPr>
      </w:pPr>
      <w:r w:rsidRPr="00100578">
        <w:rPr>
          <w:strike/>
          <w:spacing w:val="5"/>
          <w:highlight w:val="yellow"/>
        </w:rPr>
        <w:t>Proposals</w:t>
      </w:r>
      <w:r w:rsidRPr="00100578">
        <w:rPr>
          <w:strike/>
          <w:spacing w:val="4"/>
          <w:highlight w:val="yellow"/>
        </w:rPr>
        <w:t xml:space="preserve"> </w:t>
      </w:r>
      <w:r w:rsidRPr="00100578">
        <w:rPr>
          <w:strike/>
          <w:spacing w:val="3"/>
          <w:highlight w:val="yellow"/>
        </w:rPr>
        <w:t>for</w:t>
      </w:r>
      <w:r w:rsidRPr="00100578">
        <w:rPr>
          <w:strike/>
          <w:spacing w:val="7"/>
          <w:highlight w:val="yellow"/>
        </w:rPr>
        <w:t xml:space="preserve"> </w:t>
      </w:r>
      <w:r w:rsidRPr="00100578">
        <w:rPr>
          <w:strike/>
          <w:spacing w:val="4"/>
          <w:highlight w:val="yellow"/>
        </w:rPr>
        <w:t>effective</w:t>
      </w:r>
      <w:r w:rsidRPr="00100578">
        <w:rPr>
          <w:strike/>
          <w:spacing w:val="7"/>
          <w:highlight w:val="yellow"/>
        </w:rPr>
        <w:t xml:space="preserve"> </w:t>
      </w:r>
      <w:r w:rsidRPr="00100578">
        <w:rPr>
          <w:strike/>
          <w:spacing w:val="5"/>
          <w:highlight w:val="yellow"/>
        </w:rPr>
        <w:t>measures</w:t>
      </w:r>
      <w:r w:rsidRPr="00100578">
        <w:rPr>
          <w:strike/>
          <w:spacing w:val="2"/>
          <w:highlight w:val="yellow"/>
        </w:rPr>
        <w:t xml:space="preserve"> </w:t>
      </w:r>
      <w:r w:rsidRPr="00100578">
        <w:rPr>
          <w:strike/>
          <w:spacing w:val="5"/>
          <w:highlight w:val="yellow"/>
        </w:rPr>
        <w:t>relating</w:t>
      </w:r>
      <w:r w:rsidRPr="00100578">
        <w:rPr>
          <w:strike/>
          <w:spacing w:val="11"/>
          <w:highlight w:val="yellow"/>
        </w:rPr>
        <w:t xml:space="preserve"> </w:t>
      </w:r>
      <w:r w:rsidRPr="00100578">
        <w:rPr>
          <w:strike/>
          <w:spacing w:val="2"/>
          <w:highlight w:val="yellow"/>
        </w:rPr>
        <w:t>to</w:t>
      </w:r>
      <w:r w:rsidRPr="00100578">
        <w:rPr>
          <w:strike/>
          <w:spacing w:val="6"/>
          <w:highlight w:val="yellow"/>
        </w:rPr>
        <w:t xml:space="preserve"> </w:t>
      </w:r>
      <w:r w:rsidRPr="00100578">
        <w:rPr>
          <w:strike/>
          <w:spacing w:val="5"/>
          <w:highlight w:val="yellow"/>
        </w:rPr>
        <w:t>nuclear</w:t>
      </w:r>
      <w:r w:rsidRPr="00100578">
        <w:rPr>
          <w:strike/>
          <w:spacing w:val="3"/>
          <w:highlight w:val="yellow"/>
        </w:rPr>
        <w:t xml:space="preserve"> </w:t>
      </w:r>
      <w:r w:rsidRPr="00100578">
        <w:rPr>
          <w:strike/>
          <w:spacing w:val="5"/>
          <w:highlight w:val="yellow"/>
        </w:rPr>
        <w:t>disarmament,</w:t>
      </w:r>
      <w:r w:rsidRPr="00100578">
        <w:rPr>
          <w:strike/>
          <w:spacing w:val="3"/>
          <w:highlight w:val="yellow"/>
        </w:rPr>
        <w:t xml:space="preserve"> </w:t>
      </w:r>
      <w:r w:rsidRPr="00100578">
        <w:rPr>
          <w:strike/>
          <w:spacing w:val="5"/>
          <w:highlight w:val="yellow"/>
        </w:rPr>
        <w:t>including</w:t>
      </w:r>
      <w:r w:rsidRPr="00100578">
        <w:rPr>
          <w:strike/>
          <w:spacing w:val="62"/>
          <w:w w:val="99"/>
          <w:highlight w:val="yellow"/>
        </w:rPr>
        <w:t xml:space="preserve"> </w:t>
      </w:r>
      <w:r w:rsidRPr="00100578">
        <w:rPr>
          <w:strike/>
          <w:spacing w:val="5"/>
          <w:highlight w:val="yellow"/>
        </w:rPr>
        <w:t>provisions</w:t>
      </w:r>
      <w:r w:rsidRPr="00100578">
        <w:rPr>
          <w:strike/>
          <w:spacing w:val="4"/>
          <w:highlight w:val="yellow"/>
        </w:rPr>
        <w:t xml:space="preserve"> </w:t>
      </w:r>
      <w:r w:rsidRPr="00100578">
        <w:rPr>
          <w:strike/>
          <w:spacing w:val="3"/>
          <w:highlight w:val="yellow"/>
        </w:rPr>
        <w:t>for</w:t>
      </w:r>
      <w:r w:rsidRPr="00100578">
        <w:rPr>
          <w:strike/>
          <w:spacing w:val="6"/>
          <w:highlight w:val="yellow"/>
        </w:rPr>
        <w:t xml:space="preserve"> </w:t>
      </w:r>
      <w:r w:rsidRPr="00100578">
        <w:rPr>
          <w:strike/>
          <w:spacing w:val="3"/>
          <w:highlight w:val="yellow"/>
        </w:rPr>
        <w:t>the</w:t>
      </w:r>
      <w:r w:rsidRPr="00100578">
        <w:rPr>
          <w:strike/>
          <w:spacing w:val="6"/>
          <w:highlight w:val="yellow"/>
        </w:rPr>
        <w:t xml:space="preserve"> </w:t>
      </w:r>
      <w:r w:rsidRPr="00100578">
        <w:rPr>
          <w:strike/>
          <w:spacing w:val="4"/>
          <w:highlight w:val="yellow"/>
        </w:rPr>
        <w:t>verified</w:t>
      </w:r>
      <w:r w:rsidRPr="00100578">
        <w:rPr>
          <w:strike/>
          <w:spacing w:val="7"/>
          <w:highlight w:val="yellow"/>
        </w:rPr>
        <w:t xml:space="preserve"> </w:t>
      </w:r>
      <w:r w:rsidRPr="00100578">
        <w:rPr>
          <w:strike/>
          <w:spacing w:val="4"/>
          <w:highlight w:val="yellow"/>
        </w:rPr>
        <w:t>and</w:t>
      </w:r>
      <w:r w:rsidRPr="00100578">
        <w:rPr>
          <w:strike/>
          <w:spacing w:val="6"/>
          <w:highlight w:val="yellow"/>
        </w:rPr>
        <w:t xml:space="preserve"> </w:t>
      </w:r>
      <w:r w:rsidRPr="00100578">
        <w:rPr>
          <w:strike/>
          <w:spacing w:val="5"/>
          <w:highlight w:val="yellow"/>
        </w:rPr>
        <w:t>irreversible</w:t>
      </w:r>
      <w:r w:rsidRPr="00100578">
        <w:rPr>
          <w:strike/>
          <w:spacing w:val="6"/>
          <w:highlight w:val="yellow"/>
        </w:rPr>
        <w:t xml:space="preserve"> </w:t>
      </w:r>
      <w:r w:rsidRPr="00100578">
        <w:rPr>
          <w:strike/>
          <w:spacing w:val="5"/>
          <w:highlight w:val="yellow"/>
        </w:rPr>
        <w:t>elimination</w:t>
      </w:r>
      <w:r w:rsidRPr="00100578">
        <w:rPr>
          <w:strike/>
          <w:spacing w:val="4"/>
          <w:highlight w:val="yellow"/>
        </w:rPr>
        <w:t xml:space="preserve"> of </w:t>
      </w:r>
      <w:r w:rsidRPr="00100578">
        <w:rPr>
          <w:strike/>
          <w:spacing w:val="5"/>
          <w:highlight w:val="yellow"/>
        </w:rPr>
        <w:t>nuclear</w:t>
      </w:r>
      <w:r w:rsidRPr="00100578">
        <w:rPr>
          <w:strike/>
          <w:spacing w:val="10"/>
          <w:highlight w:val="yellow"/>
        </w:rPr>
        <w:t xml:space="preserve"> </w:t>
      </w:r>
      <w:r w:rsidRPr="00100578">
        <w:rPr>
          <w:strike/>
          <w:spacing w:val="5"/>
          <w:highlight w:val="yellow"/>
        </w:rPr>
        <w:t>weapon</w:t>
      </w:r>
      <w:r w:rsidRPr="00100578">
        <w:rPr>
          <w:strike/>
          <w:spacing w:val="4"/>
          <w:highlight w:val="yellow"/>
        </w:rPr>
        <w:t xml:space="preserve"> </w:t>
      </w:r>
      <w:r w:rsidRPr="00100578">
        <w:rPr>
          <w:strike/>
          <w:spacing w:val="6"/>
          <w:highlight w:val="yellow"/>
        </w:rPr>
        <w:t>programmes</w:t>
      </w:r>
      <w:r w:rsidRPr="00100578">
        <w:rPr>
          <w:strike/>
          <w:spacing w:val="-28"/>
          <w:highlight w:val="yellow"/>
        </w:rPr>
        <w:t xml:space="preserve"> </w:t>
      </w:r>
      <w:r w:rsidRPr="00100578">
        <w:rPr>
          <w:strike/>
          <w:highlight w:val="yellow"/>
        </w:rPr>
        <w:t>,</w:t>
      </w:r>
      <w:r w:rsidRPr="00100578">
        <w:rPr>
          <w:strike/>
          <w:spacing w:val="48"/>
          <w:w w:val="99"/>
          <w:highlight w:val="yellow"/>
        </w:rPr>
        <w:t xml:space="preserve"> </w:t>
      </w:r>
      <w:r w:rsidRPr="00100578">
        <w:rPr>
          <w:strike/>
          <w:spacing w:val="5"/>
          <w:highlight w:val="yellow"/>
        </w:rPr>
        <w:t>including</w:t>
      </w:r>
      <w:r w:rsidRPr="00100578">
        <w:rPr>
          <w:strike/>
          <w:spacing w:val="7"/>
          <w:highlight w:val="yellow"/>
        </w:rPr>
        <w:t xml:space="preserve"> </w:t>
      </w:r>
      <w:r w:rsidRPr="00100578">
        <w:rPr>
          <w:strike/>
          <w:spacing w:val="5"/>
          <w:highlight w:val="yellow"/>
        </w:rPr>
        <w:t>additional</w:t>
      </w:r>
      <w:r w:rsidRPr="00100578">
        <w:rPr>
          <w:strike/>
          <w:spacing w:val="3"/>
          <w:highlight w:val="yellow"/>
        </w:rPr>
        <w:t xml:space="preserve"> </w:t>
      </w:r>
      <w:r w:rsidRPr="00100578">
        <w:rPr>
          <w:strike/>
          <w:spacing w:val="6"/>
          <w:highlight w:val="yellow"/>
        </w:rPr>
        <w:t>protocols</w:t>
      </w:r>
      <w:r w:rsidRPr="00100578">
        <w:rPr>
          <w:strike/>
          <w:spacing w:val="2"/>
          <w:highlight w:val="yellow"/>
        </w:rPr>
        <w:t xml:space="preserve"> </w:t>
      </w:r>
      <w:r w:rsidRPr="00100578">
        <w:rPr>
          <w:strike/>
          <w:spacing w:val="3"/>
          <w:highlight w:val="yellow"/>
        </w:rPr>
        <w:t xml:space="preserve">to </w:t>
      </w:r>
      <w:r w:rsidRPr="00100578">
        <w:rPr>
          <w:strike/>
          <w:spacing w:val="4"/>
          <w:highlight w:val="yellow"/>
        </w:rPr>
        <w:t>this</w:t>
      </w:r>
      <w:r w:rsidRPr="00100578">
        <w:rPr>
          <w:strike/>
          <w:spacing w:val="5"/>
          <w:highlight w:val="yellow"/>
        </w:rPr>
        <w:t xml:space="preserve"> </w:t>
      </w:r>
      <w:r w:rsidRPr="00100578">
        <w:rPr>
          <w:strike/>
          <w:spacing w:val="6"/>
          <w:highlight w:val="yellow"/>
        </w:rPr>
        <w:t>Convention.</w:t>
      </w:r>
    </w:p>
    <w:p w:rsidR="005A085B" w:rsidRDefault="005A085B" w:rsidP="005A085B">
      <w:pPr>
        <w:kinsoku w:val="0"/>
        <w:overflowPunct w:val="0"/>
        <w:spacing w:line="240" w:lineRule="exact"/>
      </w:pPr>
    </w:p>
    <w:p w:rsidR="005A085B" w:rsidRDefault="005A085B" w:rsidP="005A085B">
      <w:pPr>
        <w:pStyle w:val="BodyText"/>
        <w:numPr>
          <w:ilvl w:val="0"/>
          <w:numId w:val="50"/>
        </w:numPr>
        <w:tabs>
          <w:tab w:val="left" w:pos="1562"/>
        </w:tabs>
        <w:kinsoku w:val="0"/>
        <w:overflowPunct w:val="0"/>
        <w:ind w:right="1578" w:firstLine="0"/>
      </w:pPr>
      <w:r>
        <w:rPr>
          <w:spacing w:val="4"/>
        </w:rPr>
        <w:t>The</w:t>
      </w:r>
      <w:r>
        <w:rPr>
          <w:spacing w:val="9"/>
        </w:rPr>
        <w:t xml:space="preserve"> </w:t>
      </w:r>
      <w:r>
        <w:rPr>
          <w:spacing w:val="4"/>
        </w:rPr>
        <w:t>first</w:t>
      </w:r>
      <w:r>
        <w:rPr>
          <w:spacing w:val="6"/>
        </w:rPr>
        <w:t xml:space="preserve"> </w:t>
      </w:r>
      <w:r>
        <w:rPr>
          <w:spacing w:val="5"/>
        </w:rPr>
        <w:t xml:space="preserve">Meeting </w:t>
      </w:r>
      <w:r>
        <w:rPr>
          <w:spacing w:val="4"/>
        </w:rPr>
        <w:t>of</w:t>
      </w:r>
      <w:r>
        <w:rPr>
          <w:spacing w:val="7"/>
        </w:rPr>
        <w:t xml:space="preserve"> </w:t>
      </w:r>
      <w:r>
        <w:rPr>
          <w:spacing w:val="5"/>
        </w:rPr>
        <w:t>States</w:t>
      </w:r>
      <w:r>
        <w:rPr>
          <w:spacing w:val="7"/>
        </w:rPr>
        <w:t xml:space="preserve"> </w:t>
      </w:r>
      <w:r>
        <w:rPr>
          <w:spacing w:val="5"/>
        </w:rPr>
        <w:t>Parties</w:t>
      </w:r>
      <w:r>
        <w:rPr>
          <w:spacing w:val="6"/>
        </w:rPr>
        <w:t xml:space="preserve"> </w:t>
      </w:r>
      <w:r>
        <w:rPr>
          <w:spacing w:val="4"/>
        </w:rPr>
        <w:t>shall be</w:t>
      </w:r>
      <w:r>
        <w:rPr>
          <w:spacing w:val="7"/>
        </w:rPr>
        <w:t xml:space="preserve"> </w:t>
      </w:r>
      <w:r>
        <w:rPr>
          <w:spacing w:val="5"/>
        </w:rPr>
        <w:t>convened</w:t>
      </w:r>
      <w:r>
        <w:rPr>
          <w:spacing w:val="8"/>
        </w:rPr>
        <w:t xml:space="preserve"> </w:t>
      </w:r>
      <w:r>
        <w:rPr>
          <w:spacing w:val="4"/>
        </w:rPr>
        <w:t>by</w:t>
      </w:r>
      <w:r>
        <w:rPr>
          <w:spacing w:val="6"/>
        </w:rPr>
        <w:t xml:space="preserve"> </w:t>
      </w:r>
      <w:r>
        <w:rPr>
          <w:spacing w:val="3"/>
        </w:rPr>
        <w:t>the</w:t>
      </w:r>
      <w:r>
        <w:rPr>
          <w:spacing w:val="7"/>
        </w:rPr>
        <w:t xml:space="preserve"> </w:t>
      </w:r>
      <w:r>
        <w:rPr>
          <w:spacing w:val="5"/>
        </w:rPr>
        <w:t>Secretary</w:t>
      </w:r>
      <w:r>
        <w:rPr>
          <w:spacing w:val="-33"/>
        </w:rPr>
        <w:t xml:space="preserve"> </w:t>
      </w:r>
      <w:r>
        <w:rPr>
          <w:spacing w:val="5"/>
        </w:rPr>
        <w:t>-General</w:t>
      </w:r>
      <w:r>
        <w:rPr>
          <w:spacing w:val="7"/>
        </w:rPr>
        <w:t xml:space="preserve"> </w:t>
      </w:r>
      <w:r>
        <w:rPr>
          <w:spacing w:val="4"/>
        </w:rPr>
        <w:t>of</w:t>
      </w:r>
      <w:r>
        <w:rPr>
          <w:spacing w:val="54"/>
          <w:w w:val="99"/>
        </w:rPr>
        <w:t xml:space="preserve"> </w:t>
      </w:r>
      <w:r>
        <w:rPr>
          <w:spacing w:val="3"/>
        </w:rPr>
        <w:t>the</w:t>
      </w:r>
      <w:r>
        <w:rPr>
          <w:spacing w:val="7"/>
        </w:rPr>
        <w:t xml:space="preserve"> </w:t>
      </w:r>
      <w:r>
        <w:rPr>
          <w:spacing w:val="4"/>
        </w:rPr>
        <w:t>United</w:t>
      </w:r>
      <w:r>
        <w:rPr>
          <w:spacing w:val="11"/>
        </w:rPr>
        <w:t xml:space="preserve"> </w:t>
      </w:r>
      <w:r>
        <w:rPr>
          <w:spacing w:val="4"/>
        </w:rPr>
        <w:t>Nations</w:t>
      </w:r>
      <w:r>
        <w:rPr>
          <w:spacing w:val="11"/>
        </w:rPr>
        <w:t xml:space="preserve"> </w:t>
      </w:r>
      <w:r>
        <w:rPr>
          <w:spacing w:val="4"/>
        </w:rPr>
        <w:t>within</w:t>
      </w:r>
      <w:r>
        <w:rPr>
          <w:spacing w:val="8"/>
        </w:rPr>
        <w:t xml:space="preserve"> </w:t>
      </w:r>
      <w:r>
        <w:rPr>
          <w:spacing w:val="4"/>
        </w:rPr>
        <w:t>one</w:t>
      </w:r>
      <w:r>
        <w:rPr>
          <w:spacing w:val="10"/>
        </w:rPr>
        <w:t xml:space="preserve"> </w:t>
      </w:r>
      <w:r>
        <w:rPr>
          <w:spacing w:val="4"/>
        </w:rPr>
        <w:t>year</w:t>
      </w:r>
      <w:r>
        <w:rPr>
          <w:spacing w:val="6"/>
        </w:rPr>
        <w:t xml:space="preserve"> </w:t>
      </w:r>
      <w:r>
        <w:rPr>
          <w:spacing w:val="4"/>
        </w:rPr>
        <w:t>of</w:t>
      </w:r>
      <w:r>
        <w:rPr>
          <w:spacing w:val="5"/>
        </w:rPr>
        <w:t xml:space="preserve"> </w:t>
      </w:r>
      <w:r>
        <w:rPr>
          <w:spacing w:val="3"/>
        </w:rPr>
        <w:t>the</w:t>
      </w:r>
      <w:r>
        <w:rPr>
          <w:spacing w:val="8"/>
        </w:rPr>
        <w:t xml:space="preserve"> </w:t>
      </w:r>
      <w:r>
        <w:rPr>
          <w:spacing w:val="5"/>
        </w:rPr>
        <w:t>entry</w:t>
      </w:r>
      <w:r>
        <w:rPr>
          <w:spacing w:val="6"/>
        </w:rPr>
        <w:t xml:space="preserve"> </w:t>
      </w:r>
      <w:r>
        <w:rPr>
          <w:spacing w:val="4"/>
        </w:rPr>
        <w:t>into</w:t>
      </w:r>
      <w:r>
        <w:rPr>
          <w:spacing w:val="8"/>
        </w:rPr>
        <w:t xml:space="preserve"> </w:t>
      </w:r>
      <w:r>
        <w:rPr>
          <w:spacing w:val="5"/>
        </w:rPr>
        <w:t xml:space="preserve">force </w:t>
      </w:r>
      <w:r>
        <w:rPr>
          <w:spacing w:val="4"/>
        </w:rPr>
        <w:t>of</w:t>
      </w:r>
      <w:r>
        <w:rPr>
          <w:spacing w:val="6"/>
        </w:rPr>
        <w:t xml:space="preserve"> </w:t>
      </w:r>
      <w:r>
        <w:rPr>
          <w:spacing w:val="4"/>
        </w:rPr>
        <w:t>this</w:t>
      </w:r>
      <w:r>
        <w:rPr>
          <w:spacing w:val="7"/>
        </w:rPr>
        <w:t xml:space="preserve"> </w:t>
      </w:r>
      <w:r>
        <w:rPr>
          <w:spacing w:val="5"/>
        </w:rPr>
        <w:t>Convention.</w:t>
      </w:r>
      <w:r>
        <w:rPr>
          <w:spacing w:val="7"/>
        </w:rPr>
        <w:t xml:space="preserve"> </w:t>
      </w:r>
      <w:r>
        <w:rPr>
          <w:spacing w:val="5"/>
        </w:rPr>
        <w:t>Further</w:t>
      </w:r>
      <w:r>
        <w:rPr>
          <w:spacing w:val="56"/>
          <w:w w:val="99"/>
        </w:rPr>
        <w:t xml:space="preserve"> </w:t>
      </w:r>
      <w:r>
        <w:rPr>
          <w:spacing w:val="5"/>
        </w:rPr>
        <w:t>Meetings</w:t>
      </w:r>
      <w:r>
        <w:rPr>
          <w:spacing w:val="6"/>
        </w:rPr>
        <w:t xml:space="preserve"> </w:t>
      </w:r>
      <w:r>
        <w:rPr>
          <w:spacing w:val="4"/>
        </w:rPr>
        <w:t>of</w:t>
      </w:r>
      <w:r>
        <w:rPr>
          <w:spacing w:val="7"/>
        </w:rPr>
        <w:t xml:space="preserve"> </w:t>
      </w:r>
      <w:r>
        <w:rPr>
          <w:spacing w:val="5"/>
        </w:rPr>
        <w:t>States</w:t>
      </w:r>
      <w:r>
        <w:rPr>
          <w:spacing w:val="3"/>
        </w:rPr>
        <w:t xml:space="preserve"> </w:t>
      </w:r>
      <w:r>
        <w:rPr>
          <w:spacing w:val="5"/>
        </w:rPr>
        <w:t>Parties</w:t>
      </w:r>
      <w:r>
        <w:rPr>
          <w:spacing w:val="6"/>
        </w:rPr>
        <w:t xml:space="preserve"> </w:t>
      </w:r>
      <w:r>
        <w:rPr>
          <w:spacing w:val="4"/>
        </w:rPr>
        <w:t>shall</w:t>
      </w:r>
      <w:r>
        <w:rPr>
          <w:spacing w:val="6"/>
        </w:rPr>
        <w:t xml:space="preserve"> </w:t>
      </w:r>
      <w:r>
        <w:rPr>
          <w:spacing w:val="4"/>
        </w:rPr>
        <w:t>be</w:t>
      </w:r>
      <w:r>
        <w:rPr>
          <w:spacing w:val="7"/>
        </w:rPr>
        <w:t xml:space="preserve"> </w:t>
      </w:r>
      <w:r>
        <w:rPr>
          <w:spacing w:val="5"/>
        </w:rPr>
        <w:t>convened</w:t>
      </w:r>
      <w:r>
        <w:rPr>
          <w:spacing w:val="8"/>
        </w:rPr>
        <w:t xml:space="preserve"> </w:t>
      </w:r>
      <w:r>
        <w:rPr>
          <w:spacing w:val="4"/>
        </w:rPr>
        <w:t>by</w:t>
      </w:r>
      <w:r>
        <w:rPr>
          <w:spacing w:val="5"/>
        </w:rPr>
        <w:t xml:space="preserve"> </w:t>
      </w:r>
      <w:r>
        <w:rPr>
          <w:spacing w:val="3"/>
        </w:rPr>
        <w:t>the</w:t>
      </w:r>
      <w:r>
        <w:rPr>
          <w:spacing w:val="7"/>
        </w:rPr>
        <w:t xml:space="preserve"> </w:t>
      </w:r>
      <w:r>
        <w:rPr>
          <w:spacing w:val="5"/>
        </w:rPr>
        <w:t>Secretary</w:t>
      </w:r>
      <w:r>
        <w:rPr>
          <w:spacing w:val="-33"/>
        </w:rPr>
        <w:t xml:space="preserve"> </w:t>
      </w:r>
      <w:r>
        <w:rPr>
          <w:spacing w:val="5"/>
        </w:rPr>
        <w:t>-General</w:t>
      </w:r>
      <w:r>
        <w:rPr>
          <w:spacing w:val="6"/>
        </w:rPr>
        <w:t xml:space="preserve"> </w:t>
      </w:r>
      <w:r>
        <w:rPr>
          <w:spacing w:val="4"/>
        </w:rPr>
        <w:t>of</w:t>
      </w:r>
      <w:r>
        <w:rPr>
          <w:spacing w:val="5"/>
        </w:rPr>
        <w:t xml:space="preserve"> </w:t>
      </w:r>
      <w:r>
        <w:rPr>
          <w:spacing w:val="3"/>
        </w:rPr>
        <w:t>the</w:t>
      </w:r>
      <w:r>
        <w:rPr>
          <w:spacing w:val="7"/>
        </w:rPr>
        <w:t xml:space="preserve"> </w:t>
      </w:r>
      <w:r>
        <w:rPr>
          <w:spacing w:val="5"/>
        </w:rPr>
        <w:t>United</w:t>
      </w:r>
      <w:r>
        <w:rPr>
          <w:spacing w:val="50"/>
          <w:w w:val="99"/>
        </w:rPr>
        <w:t xml:space="preserve"> </w:t>
      </w:r>
      <w:r>
        <w:rPr>
          <w:spacing w:val="5"/>
        </w:rPr>
        <w:t>Nations</w:t>
      </w:r>
      <w:r>
        <w:rPr>
          <w:spacing w:val="6"/>
        </w:rPr>
        <w:t xml:space="preserve"> </w:t>
      </w:r>
      <w:r>
        <w:rPr>
          <w:spacing w:val="4"/>
        </w:rPr>
        <w:t>on</w:t>
      </w:r>
      <w:r>
        <w:rPr>
          <w:spacing w:val="8"/>
        </w:rPr>
        <w:t xml:space="preserve"> </w:t>
      </w:r>
      <w:r>
        <w:t>a</w:t>
      </w:r>
      <w:r>
        <w:rPr>
          <w:spacing w:val="4"/>
        </w:rPr>
        <w:t xml:space="preserve"> </w:t>
      </w:r>
      <w:r>
        <w:rPr>
          <w:spacing w:val="5"/>
        </w:rPr>
        <w:t>biennial</w:t>
      </w:r>
      <w:r>
        <w:rPr>
          <w:spacing w:val="6"/>
        </w:rPr>
        <w:t xml:space="preserve"> </w:t>
      </w:r>
      <w:r>
        <w:rPr>
          <w:spacing w:val="5"/>
        </w:rPr>
        <w:t>basis,</w:t>
      </w:r>
      <w:r>
        <w:rPr>
          <w:spacing w:val="7"/>
        </w:rPr>
        <w:t xml:space="preserve"> </w:t>
      </w:r>
      <w:r>
        <w:rPr>
          <w:spacing w:val="4"/>
        </w:rPr>
        <w:t>unless</w:t>
      </w:r>
      <w:r>
        <w:rPr>
          <w:spacing w:val="6"/>
        </w:rPr>
        <w:t xml:space="preserve"> </w:t>
      </w:r>
      <w:r>
        <w:rPr>
          <w:spacing w:val="5"/>
        </w:rPr>
        <w:t>otherwise</w:t>
      </w:r>
      <w:r>
        <w:rPr>
          <w:spacing w:val="9"/>
        </w:rPr>
        <w:t xml:space="preserve"> </w:t>
      </w:r>
      <w:r>
        <w:rPr>
          <w:spacing w:val="5"/>
        </w:rPr>
        <w:t>agreed</w:t>
      </w:r>
      <w:r>
        <w:rPr>
          <w:spacing w:val="6"/>
        </w:rPr>
        <w:t xml:space="preserve"> </w:t>
      </w:r>
      <w:r>
        <w:rPr>
          <w:spacing w:val="5"/>
        </w:rPr>
        <w:t xml:space="preserve">by </w:t>
      </w:r>
      <w:r>
        <w:rPr>
          <w:spacing w:val="3"/>
        </w:rPr>
        <w:t>the</w:t>
      </w:r>
      <w:r>
        <w:rPr>
          <w:spacing w:val="7"/>
        </w:rPr>
        <w:t xml:space="preserve"> </w:t>
      </w:r>
      <w:r>
        <w:rPr>
          <w:spacing w:val="5"/>
        </w:rPr>
        <w:t>States</w:t>
      </w:r>
      <w:r>
        <w:rPr>
          <w:spacing w:val="6"/>
        </w:rPr>
        <w:t xml:space="preserve"> Parties.</w:t>
      </w:r>
    </w:p>
    <w:p w:rsidR="005A085B" w:rsidRDefault="005A085B" w:rsidP="005A085B">
      <w:pPr>
        <w:kinsoku w:val="0"/>
        <w:overflowPunct w:val="0"/>
        <w:spacing w:line="240" w:lineRule="exact"/>
      </w:pPr>
    </w:p>
    <w:p w:rsidR="005A085B" w:rsidRDefault="005A085B" w:rsidP="005A085B">
      <w:pPr>
        <w:pStyle w:val="BodyText"/>
        <w:numPr>
          <w:ilvl w:val="0"/>
          <w:numId w:val="50"/>
        </w:numPr>
        <w:tabs>
          <w:tab w:val="left" w:pos="1562"/>
        </w:tabs>
        <w:kinsoku w:val="0"/>
        <w:overflowPunct w:val="0"/>
        <w:ind w:right="1467" w:firstLine="0"/>
      </w:pPr>
      <w:r>
        <w:rPr>
          <w:spacing w:val="4"/>
        </w:rPr>
        <w:t>After</w:t>
      </w:r>
      <w:r>
        <w:rPr>
          <w:spacing w:val="7"/>
        </w:rPr>
        <w:t xml:space="preserve"> </w:t>
      </w:r>
      <w:r>
        <w:t>a</w:t>
      </w:r>
      <w:r>
        <w:rPr>
          <w:spacing w:val="8"/>
        </w:rPr>
        <w:t xml:space="preserve"> </w:t>
      </w:r>
      <w:r>
        <w:rPr>
          <w:spacing w:val="4"/>
        </w:rPr>
        <w:t>period</w:t>
      </w:r>
      <w:r>
        <w:rPr>
          <w:spacing w:val="9"/>
        </w:rPr>
        <w:t xml:space="preserve"> </w:t>
      </w:r>
      <w:r>
        <w:rPr>
          <w:spacing w:val="4"/>
        </w:rPr>
        <w:t>of</w:t>
      </w:r>
      <w:r>
        <w:rPr>
          <w:spacing w:val="13"/>
        </w:rPr>
        <w:t xml:space="preserve"> </w:t>
      </w:r>
      <w:r>
        <w:rPr>
          <w:spacing w:val="3"/>
        </w:rPr>
        <w:t>five</w:t>
      </w:r>
      <w:r>
        <w:rPr>
          <w:spacing w:val="10"/>
        </w:rPr>
        <w:t xml:space="preserve"> </w:t>
      </w:r>
      <w:r>
        <w:rPr>
          <w:spacing w:val="4"/>
        </w:rPr>
        <w:t>years</w:t>
      </w:r>
      <w:r>
        <w:rPr>
          <w:spacing w:val="7"/>
        </w:rPr>
        <w:t xml:space="preserve"> </w:t>
      </w:r>
      <w:r>
        <w:rPr>
          <w:spacing w:val="5"/>
        </w:rPr>
        <w:t>following</w:t>
      </w:r>
      <w:r>
        <w:rPr>
          <w:spacing w:val="6"/>
        </w:rPr>
        <w:t xml:space="preserve"> </w:t>
      </w:r>
      <w:r>
        <w:rPr>
          <w:spacing w:val="3"/>
        </w:rPr>
        <w:t>the</w:t>
      </w:r>
      <w:r>
        <w:rPr>
          <w:spacing w:val="8"/>
        </w:rPr>
        <w:t xml:space="preserve"> </w:t>
      </w:r>
      <w:r>
        <w:rPr>
          <w:spacing w:val="5"/>
        </w:rPr>
        <w:t>entry</w:t>
      </w:r>
      <w:r>
        <w:rPr>
          <w:spacing w:val="6"/>
        </w:rPr>
        <w:t xml:space="preserve"> </w:t>
      </w:r>
      <w:r>
        <w:rPr>
          <w:spacing w:val="4"/>
        </w:rPr>
        <w:t>into</w:t>
      </w:r>
      <w:r>
        <w:rPr>
          <w:spacing w:val="9"/>
        </w:rPr>
        <w:t xml:space="preserve"> </w:t>
      </w:r>
      <w:r>
        <w:rPr>
          <w:spacing w:val="4"/>
        </w:rPr>
        <w:t>force</w:t>
      </w:r>
      <w:r>
        <w:rPr>
          <w:spacing w:val="5"/>
        </w:rPr>
        <w:t xml:space="preserve"> </w:t>
      </w:r>
      <w:r>
        <w:rPr>
          <w:spacing w:val="4"/>
        </w:rPr>
        <w:t>of</w:t>
      </w:r>
      <w:r>
        <w:rPr>
          <w:spacing w:val="6"/>
        </w:rPr>
        <w:t xml:space="preserve"> </w:t>
      </w:r>
      <w:r>
        <w:rPr>
          <w:spacing w:val="4"/>
        </w:rPr>
        <w:t>this</w:t>
      </w:r>
      <w:r>
        <w:rPr>
          <w:spacing w:val="7"/>
        </w:rPr>
        <w:t xml:space="preserve"> </w:t>
      </w:r>
      <w:r>
        <w:rPr>
          <w:spacing w:val="5"/>
        </w:rPr>
        <w:t>Convention,</w:t>
      </w:r>
      <w:r>
        <w:rPr>
          <w:spacing w:val="6"/>
        </w:rPr>
        <w:t xml:space="preserve"> </w:t>
      </w:r>
      <w:r>
        <w:rPr>
          <w:spacing w:val="3"/>
        </w:rPr>
        <w:t>the</w:t>
      </w:r>
      <w:r>
        <w:rPr>
          <w:spacing w:val="68"/>
          <w:w w:val="99"/>
        </w:rPr>
        <w:t xml:space="preserve"> </w:t>
      </w:r>
      <w:r>
        <w:rPr>
          <w:spacing w:val="5"/>
        </w:rPr>
        <w:t>Meetings</w:t>
      </w:r>
      <w:r>
        <w:rPr>
          <w:spacing w:val="6"/>
        </w:rPr>
        <w:t xml:space="preserve"> </w:t>
      </w:r>
      <w:r>
        <w:rPr>
          <w:spacing w:val="4"/>
        </w:rPr>
        <w:t>of</w:t>
      </w:r>
      <w:r>
        <w:rPr>
          <w:spacing w:val="7"/>
        </w:rPr>
        <w:t xml:space="preserve"> </w:t>
      </w:r>
      <w:r>
        <w:rPr>
          <w:spacing w:val="5"/>
        </w:rPr>
        <w:t>States</w:t>
      </w:r>
      <w:r>
        <w:rPr>
          <w:spacing w:val="3"/>
        </w:rPr>
        <w:t xml:space="preserve"> </w:t>
      </w:r>
      <w:r>
        <w:rPr>
          <w:spacing w:val="5"/>
        </w:rPr>
        <w:t>Parties</w:t>
      </w:r>
      <w:r>
        <w:rPr>
          <w:spacing w:val="6"/>
        </w:rPr>
        <w:t xml:space="preserve"> </w:t>
      </w:r>
      <w:r>
        <w:rPr>
          <w:spacing w:val="4"/>
        </w:rPr>
        <w:t>may</w:t>
      </w:r>
      <w:r>
        <w:rPr>
          <w:spacing w:val="5"/>
        </w:rPr>
        <w:t xml:space="preserve"> decide </w:t>
      </w:r>
      <w:r>
        <w:rPr>
          <w:spacing w:val="3"/>
        </w:rPr>
        <w:t>to</w:t>
      </w:r>
      <w:r>
        <w:rPr>
          <w:spacing w:val="8"/>
        </w:rPr>
        <w:t xml:space="preserve"> </w:t>
      </w:r>
      <w:r>
        <w:rPr>
          <w:spacing w:val="5"/>
        </w:rPr>
        <w:t>convene</w:t>
      </w:r>
      <w:r>
        <w:rPr>
          <w:spacing w:val="7"/>
        </w:rPr>
        <w:t xml:space="preserve"> </w:t>
      </w:r>
      <w:r>
        <w:t>a</w:t>
      </w:r>
      <w:r>
        <w:rPr>
          <w:spacing w:val="7"/>
        </w:rPr>
        <w:t xml:space="preserve"> </w:t>
      </w:r>
      <w:r>
        <w:rPr>
          <w:spacing w:val="5"/>
        </w:rPr>
        <w:t>conference</w:t>
      </w:r>
      <w:r>
        <w:rPr>
          <w:spacing w:val="4"/>
        </w:rPr>
        <w:t xml:space="preserve"> </w:t>
      </w:r>
      <w:r>
        <w:rPr>
          <w:spacing w:val="3"/>
        </w:rPr>
        <w:t>to</w:t>
      </w:r>
      <w:r>
        <w:rPr>
          <w:spacing w:val="5"/>
        </w:rPr>
        <w:t xml:space="preserve"> review </w:t>
      </w:r>
      <w:r>
        <w:rPr>
          <w:spacing w:val="3"/>
        </w:rPr>
        <w:t>the</w:t>
      </w:r>
      <w:r>
        <w:rPr>
          <w:spacing w:val="7"/>
        </w:rPr>
        <w:t xml:space="preserve"> </w:t>
      </w:r>
      <w:r>
        <w:rPr>
          <w:spacing w:val="5"/>
        </w:rPr>
        <w:t>operation</w:t>
      </w:r>
      <w:r>
        <w:rPr>
          <w:spacing w:val="64"/>
          <w:w w:val="99"/>
        </w:rPr>
        <w:t xml:space="preserve"> </w:t>
      </w:r>
      <w:r>
        <w:rPr>
          <w:spacing w:val="4"/>
        </w:rPr>
        <w:t>of</w:t>
      </w:r>
      <w:r>
        <w:rPr>
          <w:spacing w:val="3"/>
        </w:rPr>
        <w:t xml:space="preserve"> </w:t>
      </w:r>
      <w:r>
        <w:rPr>
          <w:spacing w:val="4"/>
        </w:rPr>
        <w:t>this</w:t>
      </w:r>
      <w:r>
        <w:rPr>
          <w:spacing w:val="9"/>
        </w:rPr>
        <w:t xml:space="preserve"> </w:t>
      </w:r>
      <w:r>
        <w:rPr>
          <w:spacing w:val="5"/>
        </w:rPr>
        <w:t>Convention</w:t>
      </w:r>
      <w:r>
        <w:rPr>
          <w:spacing w:val="15"/>
        </w:rPr>
        <w:t xml:space="preserve"> </w:t>
      </w:r>
      <w:r>
        <w:rPr>
          <w:spacing w:val="3"/>
        </w:rPr>
        <w:t>with</w:t>
      </w:r>
      <w:r>
        <w:rPr>
          <w:spacing w:val="10"/>
        </w:rPr>
        <w:t xml:space="preserve"> </w:t>
      </w:r>
      <w:r>
        <w:t>a</w:t>
      </w:r>
      <w:r>
        <w:rPr>
          <w:spacing w:val="8"/>
        </w:rPr>
        <w:t xml:space="preserve"> </w:t>
      </w:r>
      <w:r>
        <w:rPr>
          <w:spacing w:val="5"/>
        </w:rPr>
        <w:t xml:space="preserve">view </w:t>
      </w:r>
      <w:r>
        <w:rPr>
          <w:spacing w:val="3"/>
        </w:rPr>
        <w:t>to</w:t>
      </w:r>
      <w:r>
        <w:rPr>
          <w:spacing w:val="6"/>
        </w:rPr>
        <w:t xml:space="preserve"> </w:t>
      </w:r>
      <w:r>
        <w:rPr>
          <w:spacing w:val="5"/>
        </w:rPr>
        <w:t>assuring</w:t>
      </w:r>
      <w:r>
        <w:rPr>
          <w:spacing w:val="9"/>
        </w:rPr>
        <w:t xml:space="preserve"> </w:t>
      </w:r>
      <w:r>
        <w:rPr>
          <w:spacing w:val="4"/>
        </w:rPr>
        <w:t>that</w:t>
      </w:r>
      <w:r>
        <w:rPr>
          <w:spacing w:val="7"/>
        </w:rPr>
        <w:t xml:space="preserve"> </w:t>
      </w:r>
      <w:r>
        <w:rPr>
          <w:spacing w:val="3"/>
        </w:rPr>
        <w:t>the</w:t>
      </w:r>
      <w:r>
        <w:rPr>
          <w:spacing w:val="8"/>
        </w:rPr>
        <w:t xml:space="preserve"> </w:t>
      </w:r>
      <w:r>
        <w:rPr>
          <w:spacing w:val="5"/>
        </w:rPr>
        <w:t>purposes</w:t>
      </w:r>
      <w:r>
        <w:rPr>
          <w:spacing w:val="7"/>
        </w:rPr>
        <w:t xml:space="preserve"> </w:t>
      </w:r>
      <w:r>
        <w:rPr>
          <w:spacing w:val="4"/>
        </w:rPr>
        <w:t>of</w:t>
      </w:r>
      <w:r>
        <w:rPr>
          <w:spacing w:val="7"/>
        </w:rPr>
        <w:t xml:space="preserve"> </w:t>
      </w:r>
      <w:r>
        <w:rPr>
          <w:spacing w:val="3"/>
        </w:rPr>
        <w:t>the</w:t>
      </w:r>
      <w:r>
        <w:rPr>
          <w:spacing w:val="8"/>
        </w:rPr>
        <w:t xml:space="preserve"> </w:t>
      </w:r>
      <w:r>
        <w:rPr>
          <w:spacing w:val="5"/>
        </w:rPr>
        <w:t>preamble</w:t>
      </w:r>
      <w:r>
        <w:rPr>
          <w:spacing w:val="8"/>
        </w:rPr>
        <w:t xml:space="preserve"> </w:t>
      </w:r>
      <w:r>
        <w:rPr>
          <w:spacing w:val="4"/>
        </w:rPr>
        <w:t>and</w:t>
      </w:r>
      <w:r>
        <w:rPr>
          <w:spacing w:val="6"/>
        </w:rPr>
        <w:t xml:space="preserve"> </w:t>
      </w:r>
      <w:r>
        <w:rPr>
          <w:spacing w:val="4"/>
        </w:rPr>
        <w:t>the</w:t>
      </w:r>
      <w:r>
        <w:rPr>
          <w:spacing w:val="54"/>
          <w:w w:val="99"/>
        </w:rPr>
        <w:t xml:space="preserve"> </w:t>
      </w:r>
      <w:r>
        <w:rPr>
          <w:spacing w:val="5"/>
        </w:rPr>
        <w:t>provisions</w:t>
      </w:r>
      <w:r>
        <w:rPr>
          <w:spacing w:val="4"/>
        </w:rPr>
        <w:t xml:space="preserve"> of</w:t>
      </w:r>
      <w:r>
        <w:rPr>
          <w:spacing w:val="3"/>
        </w:rPr>
        <w:t xml:space="preserve"> the</w:t>
      </w:r>
      <w:r>
        <w:rPr>
          <w:spacing w:val="5"/>
        </w:rPr>
        <w:t xml:space="preserve"> Convention,</w:t>
      </w:r>
      <w:r>
        <w:rPr>
          <w:spacing w:val="4"/>
        </w:rPr>
        <w:t xml:space="preserve"> </w:t>
      </w:r>
      <w:r>
        <w:rPr>
          <w:spacing w:val="5"/>
        </w:rPr>
        <w:t>including</w:t>
      </w:r>
      <w:r>
        <w:rPr>
          <w:spacing w:val="3"/>
        </w:rPr>
        <w:t xml:space="preserve"> the</w:t>
      </w:r>
      <w:r>
        <w:rPr>
          <w:spacing w:val="5"/>
        </w:rPr>
        <w:t xml:space="preserve"> provisions</w:t>
      </w:r>
      <w:r>
        <w:rPr>
          <w:spacing w:val="6"/>
        </w:rPr>
        <w:t xml:space="preserve"> </w:t>
      </w:r>
      <w:r>
        <w:rPr>
          <w:spacing w:val="5"/>
        </w:rPr>
        <w:t>concerning</w:t>
      </w:r>
      <w:r>
        <w:rPr>
          <w:spacing w:val="6"/>
        </w:rPr>
        <w:t xml:space="preserve"> </w:t>
      </w:r>
      <w:r>
        <w:rPr>
          <w:spacing w:val="5"/>
        </w:rPr>
        <w:t>negotiations</w:t>
      </w:r>
      <w:r>
        <w:rPr>
          <w:spacing w:val="4"/>
        </w:rPr>
        <w:t xml:space="preserve"> on</w:t>
      </w:r>
      <w:r>
        <w:rPr>
          <w:spacing w:val="70"/>
          <w:w w:val="99"/>
        </w:rPr>
        <w:t xml:space="preserve"> </w:t>
      </w:r>
      <w:r>
        <w:rPr>
          <w:spacing w:val="4"/>
        </w:rPr>
        <w:t>effective</w:t>
      </w:r>
      <w:r>
        <w:rPr>
          <w:spacing w:val="9"/>
        </w:rPr>
        <w:t xml:space="preserve"> </w:t>
      </w:r>
      <w:r>
        <w:rPr>
          <w:spacing w:val="5"/>
        </w:rPr>
        <w:t xml:space="preserve">measures </w:t>
      </w:r>
      <w:r>
        <w:rPr>
          <w:spacing w:val="3"/>
        </w:rPr>
        <w:t>for</w:t>
      </w:r>
      <w:r>
        <w:rPr>
          <w:spacing w:val="5"/>
        </w:rPr>
        <w:t xml:space="preserve"> nuclear disarmament, </w:t>
      </w:r>
      <w:r>
        <w:rPr>
          <w:spacing w:val="4"/>
        </w:rPr>
        <w:t>are</w:t>
      </w:r>
      <w:r>
        <w:rPr>
          <w:spacing w:val="3"/>
        </w:rPr>
        <w:t xml:space="preserve"> </w:t>
      </w:r>
      <w:r>
        <w:rPr>
          <w:spacing w:val="5"/>
        </w:rPr>
        <w:t>being</w:t>
      </w:r>
      <w:r>
        <w:rPr>
          <w:spacing w:val="3"/>
        </w:rPr>
        <w:t xml:space="preserve"> </w:t>
      </w:r>
      <w:r>
        <w:rPr>
          <w:spacing w:val="5"/>
        </w:rPr>
        <w:t>realized.</w:t>
      </w:r>
    </w:p>
    <w:p w:rsidR="005A085B" w:rsidRDefault="005A085B" w:rsidP="005A085B">
      <w:pPr>
        <w:kinsoku w:val="0"/>
        <w:overflowPunct w:val="0"/>
        <w:spacing w:line="240" w:lineRule="exact"/>
      </w:pPr>
    </w:p>
    <w:p w:rsidR="005A085B" w:rsidRDefault="005A085B" w:rsidP="005A085B">
      <w:pPr>
        <w:pStyle w:val="BodyText"/>
        <w:numPr>
          <w:ilvl w:val="0"/>
          <w:numId w:val="50"/>
        </w:numPr>
        <w:tabs>
          <w:tab w:val="left" w:pos="1562"/>
        </w:tabs>
        <w:kinsoku w:val="0"/>
        <w:overflowPunct w:val="0"/>
        <w:ind w:right="1672" w:firstLine="0"/>
      </w:pPr>
      <w:r>
        <w:rPr>
          <w:spacing w:val="4"/>
        </w:rPr>
        <w:t>States</w:t>
      </w:r>
      <w:r>
        <w:rPr>
          <w:spacing w:val="6"/>
        </w:rPr>
        <w:t xml:space="preserve"> </w:t>
      </w:r>
      <w:r>
        <w:rPr>
          <w:spacing w:val="4"/>
        </w:rPr>
        <w:t>not</w:t>
      </w:r>
      <w:r>
        <w:rPr>
          <w:spacing w:val="5"/>
        </w:rPr>
        <w:t xml:space="preserve"> party </w:t>
      </w:r>
      <w:r>
        <w:rPr>
          <w:spacing w:val="3"/>
        </w:rPr>
        <w:t>to</w:t>
      </w:r>
      <w:r>
        <w:rPr>
          <w:spacing w:val="6"/>
        </w:rPr>
        <w:t xml:space="preserve"> </w:t>
      </w:r>
      <w:r>
        <w:rPr>
          <w:spacing w:val="4"/>
        </w:rPr>
        <w:t>this</w:t>
      </w:r>
      <w:r>
        <w:rPr>
          <w:spacing w:val="7"/>
        </w:rPr>
        <w:t xml:space="preserve"> </w:t>
      </w:r>
      <w:r>
        <w:rPr>
          <w:spacing w:val="5"/>
        </w:rPr>
        <w:t xml:space="preserve">Convention, </w:t>
      </w:r>
      <w:r>
        <w:rPr>
          <w:spacing w:val="3"/>
        </w:rPr>
        <w:t>as</w:t>
      </w:r>
      <w:r>
        <w:rPr>
          <w:spacing w:val="12"/>
        </w:rPr>
        <w:t xml:space="preserve"> </w:t>
      </w:r>
      <w:r>
        <w:rPr>
          <w:spacing w:val="3"/>
        </w:rPr>
        <w:t>well</w:t>
      </w:r>
      <w:r>
        <w:rPr>
          <w:spacing w:val="6"/>
        </w:rPr>
        <w:t xml:space="preserve"> </w:t>
      </w:r>
      <w:r>
        <w:rPr>
          <w:spacing w:val="3"/>
        </w:rPr>
        <w:t>as</w:t>
      </w:r>
      <w:r>
        <w:rPr>
          <w:spacing w:val="4"/>
        </w:rPr>
        <w:t xml:space="preserve"> </w:t>
      </w:r>
      <w:r>
        <w:rPr>
          <w:spacing w:val="3"/>
        </w:rPr>
        <w:t>the</w:t>
      </w:r>
      <w:r>
        <w:rPr>
          <w:spacing w:val="9"/>
        </w:rPr>
        <w:t xml:space="preserve"> </w:t>
      </w:r>
      <w:r>
        <w:rPr>
          <w:spacing w:val="4"/>
        </w:rPr>
        <w:t>United</w:t>
      </w:r>
      <w:r>
        <w:rPr>
          <w:spacing w:val="11"/>
        </w:rPr>
        <w:t xml:space="preserve"> </w:t>
      </w:r>
      <w:r>
        <w:rPr>
          <w:spacing w:val="5"/>
        </w:rPr>
        <w:t xml:space="preserve">Nations, </w:t>
      </w:r>
      <w:r>
        <w:rPr>
          <w:spacing w:val="4"/>
        </w:rPr>
        <w:t>other</w:t>
      </w:r>
      <w:r>
        <w:rPr>
          <w:spacing w:val="8"/>
        </w:rPr>
        <w:t xml:space="preserve"> </w:t>
      </w:r>
      <w:r>
        <w:rPr>
          <w:spacing w:val="5"/>
        </w:rPr>
        <w:t>relevant</w:t>
      </w:r>
      <w:r>
        <w:rPr>
          <w:spacing w:val="70"/>
          <w:w w:val="99"/>
        </w:rPr>
        <w:t xml:space="preserve"> </w:t>
      </w:r>
      <w:r>
        <w:rPr>
          <w:spacing w:val="5"/>
        </w:rPr>
        <w:t>international</w:t>
      </w:r>
      <w:r>
        <w:rPr>
          <w:spacing w:val="2"/>
        </w:rPr>
        <w:t xml:space="preserve"> </w:t>
      </w:r>
      <w:r>
        <w:rPr>
          <w:spacing w:val="5"/>
        </w:rPr>
        <w:t>organizations</w:t>
      </w:r>
      <w:r>
        <w:rPr>
          <w:spacing w:val="3"/>
        </w:rPr>
        <w:t xml:space="preserve"> </w:t>
      </w:r>
      <w:r>
        <w:rPr>
          <w:spacing w:val="2"/>
        </w:rPr>
        <w:t xml:space="preserve">or </w:t>
      </w:r>
      <w:r>
        <w:rPr>
          <w:spacing w:val="5"/>
        </w:rPr>
        <w:t>institutions,</w:t>
      </w:r>
      <w:r>
        <w:rPr>
          <w:spacing w:val="3"/>
        </w:rPr>
        <w:t xml:space="preserve"> </w:t>
      </w:r>
      <w:r>
        <w:rPr>
          <w:spacing w:val="5"/>
        </w:rPr>
        <w:t>regional</w:t>
      </w:r>
      <w:r>
        <w:rPr>
          <w:spacing w:val="2"/>
        </w:rPr>
        <w:t xml:space="preserve"> </w:t>
      </w:r>
      <w:r>
        <w:rPr>
          <w:spacing w:val="5"/>
        </w:rPr>
        <w:t>organizations,</w:t>
      </w:r>
      <w:r>
        <w:rPr>
          <w:spacing w:val="1"/>
        </w:rPr>
        <w:t xml:space="preserve"> </w:t>
      </w:r>
      <w:r>
        <w:rPr>
          <w:spacing w:val="3"/>
        </w:rPr>
        <w:t xml:space="preserve">the </w:t>
      </w:r>
      <w:r>
        <w:rPr>
          <w:spacing w:val="5"/>
        </w:rPr>
        <w:t>International</w:t>
      </w:r>
      <w:r>
        <w:rPr>
          <w:spacing w:val="48"/>
          <w:w w:val="99"/>
        </w:rPr>
        <w:t xml:space="preserve"> </w:t>
      </w:r>
      <w:r>
        <w:rPr>
          <w:spacing w:val="5"/>
        </w:rPr>
        <w:t>Committee</w:t>
      </w:r>
      <w:r>
        <w:rPr>
          <w:spacing w:val="6"/>
        </w:rPr>
        <w:t xml:space="preserve"> </w:t>
      </w:r>
      <w:r>
        <w:rPr>
          <w:spacing w:val="4"/>
        </w:rPr>
        <w:t xml:space="preserve">of </w:t>
      </w:r>
      <w:r>
        <w:rPr>
          <w:spacing w:val="3"/>
        </w:rPr>
        <w:t>the</w:t>
      </w:r>
      <w:r>
        <w:rPr>
          <w:spacing w:val="6"/>
        </w:rPr>
        <w:t xml:space="preserve"> </w:t>
      </w:r>
      <w:r>
        <w:rPr>
          <w:spacing w:val="4"/>
        </w:rPr>
        <w:t>Red</w:t>
      </w:r>
      <w:r>
        <w:rPr>
          <w:spacing w:val="9"/>
        </w:rPr>
        <w:t xml:space="preserve"> </w:t>
      </w:r>
      <w:r>
        <w:rPr>
          <w:spacing w:val="5"/>
        </w:rPr>
        <w:t xml:space="preserve">Cross </w:t>
      </w:r>
      <w:r>
        <w:rPr>
          <w:spacing w:val="4"/>
        </w:rPr>
        <w:t xml:space="preserve">and </w:t>
      </w:r>
      <w:r>
        <w:rPr>
          <w:spacing w:val="5"/>
        </w:rPr>
        <w:t>relevant</w:t>
      </w:r>
      <w:r>
        <w:rPr>
          <w:spacing w:val="8"/>
        </w:rPr>
        <w:t xml:space="preserve"> </w:t>
      </w:r>
      <w:r>
        <w:rPr>
          <w:spacing w:val="4"/>
        </w:rPr>
        <w:t>non</w:t>
      </w:r>
      <w:r>
        <w:rPr>
          <w:spacing w:val="-34"/>
        </w:rPr>
        <w:t xml:space="preserve"> </w:t>
      </w:r>
      <w:r>
        <w:rPr>
          <w:spacing w:val="5"/>
        </w:rPr>
        <w:t>-governmental</w:t>
      </w:r>
      <w:r>
        <w:rPr>
          <w:spacing w:val="6"/>
        </w:rPr>
        <w:t xml:space="preserve"> </w:t>
      </w:r>
      <w:r>
        <w:rPr>
          <w:spacing w:val="5"/>
        </w:rPr>
        <w:t>organizations</w:t>
      </w:r>
      <w:r>
        <w:rPr>
          <w:spacing w:val="9"/>
        </w:rPr>
        <w:t xml:space="preserve"> </w:t>
      </w:r>
      <w:r>
        <w:rPr>
          <w:spacing w:val="4"/>
        </w:rPr>
        <w:t>may</w:t>
      </w:r>
      <w:r>
        <w:rPr>
          <w:spacing w:val="5"/>
        </w:rPr>
        <w:t xml:space="preserve"> </w:t>
      </w:r>
      <w:r>
        <w:rPr>
          <w:spacing w:val="4"/>
        </w:rPr>
        <w:t>be</w:t>
      </w:r>
      <w:r>
        <w:rPr>
          <w:spacing w:val="44"/>
          <w:w w:val="99"/>
        </w:rPr>
        <w:t xml:space="preserve"> </w:t>
      </w:r>
      <w:r>
        <w:rPr>
          <w:spacing w:val="4"/>
        </w:rPr>
        <w:t>invited</w:t>
      </w:r>
      <w:r>
        <w:rPr>
          <w:spacing w:val="9"/>
        </w:rPr>
        <w:t xml:space="preserve"> </w:t>
      </w:r>
      <w:r>
        <w:rPr>
          <w:spacing w:val="2"/>
        </w:rPr>
        <w:t>to</w:t>
      </w:r>
      <w:r>
        <w:rPr>
          <w:spacing w:val="8"/>
        </w:rPr>
        <w:t xml:space="preserve"> </w:t>
      </w:r>
      <w:r>
        <w:rPr>
          <w:spacing w:val="4"/>
        </w:rPr>
        <w:t>attend</w:t>
      </w:r>
      <w:r>
        <w:rPr>
          <w:spacing w:val="10"/>
        </w:rPr>
        <w:t xml:space="preserve"> </w:t>
      </w:r>
      <w:r>
        <w:rPr>
          <w:spacing w:val="3"/>
        </w:rPr>
        <w:t>the</w:t>
      </w:r>
      <w:r>
        <w:rPr>
          <w:spacing w:val="7"/>
        </w:rPr>
        <w:t xml:space="preserve"> </w:t>
      </w:r>
      <w:r>
        <w:rPr>
          <w:spacing w:val="5"/>
        </w:rPr>
        <w:t>Meetings</w:t>
      </w:r>
      <w:r>
        <w:rPr>
          <w:spacing w:val="7"/>
        </w:rPr>
        <w:t xml:space="preserve"> </w:t>
      </w:r>
      <w:r>
        <w:rPr>
          <w:spacing w:val="4"/>
        </w:rPr>
        <w:t>of</w:t>
      </w:r>
      <w:r>
        <w:rPr>
          <w:spacing w:val="7"/>
        </w:rPr>
        <w:t xml:space="preserve"> </w:t>
      </w:r>
      <w:r>
        <w:rPr>
          <w:spacing w:val="5"/>
        </w:rPr>
        <w:t>States</w:t>
      </w:r>
      <w:r>
        <w:rPr>
          <w:spacing w:val="4"/>
        </w:rPr>
        <w:t xml:space="preserve"> </w:t>
      </w:r>
      <w:r>
        <w:rPr>
          <w:spacing w:val="5"/>
        </w:rPr>
        <w:t>Parties</w:t>
      </w:r>
      <w:r>
        <w:rPr>
          <w:spacing w:val="6"/>
        </w:rPr>
        <w:t xml:space="preserve"> </w:t>
      </w:r>
      <w:r>
        <w:rPr>
          <w:spacing w:val="4"/>
        </w:rPr>
        <w:t>and</w:t>
      </w:r>
      <w:r>
        <w:rPr>
          <w:spacing w:val="6"/>
        </w:rPr>
        <w:t xml:space="preserve"> </w:t>
      </w:r>
      <w:r>
        <w:rPr>
          <w:spacing w:val="3"/>
        </w:rPr>
        <w:t>the</w:t>
      </w:r>
      <w:r>
        <w:rPr>
          <w:spacing w:val="9"/>
        </w:rPr>
        <w:t xml:space="preserve"> </w:t>
      </w:r>
      <w:r>
        <w:rPr>
          <w:spacing w:val="5"/>
        </w:rPr>
        <w:t>Review</w:t>
      </w:r>
      <w:r>
        <w:rPr>
          <w:spacing w:val="7"/>
        </w:rPr>
        <w:t xml:space="preserve"> </w:t>
      </w:r>
      <w:r>
        <w:rPr>
          <w:spacing w:val="5"/>
        </w:rPr>
        <w:t>Conferences</w:t>
      </w:r>
      <w:r>
        <w:rPr>
          <w:spacing w:val="19"/>
        </w:rPr>
        <w:t xml:space="preserve"> </w:t>
      </w:r>
      <w:r>
        <w:rPr>
          <w:spacing w:val="3"/>
        </w:rPr>
        <w:t>as</w:t>
      </w:r>
      <w:r>
        <w:rPr>
          <w:spacing w:val="66"/>
          <w:w w:val="99"/>
        </w:rPr>
        <w:t xml:space="preserve"> </w:t>
      </w:r>
      <w:r>
        <w:rPr>
          <w:spacing w:val="5"/>
        </w:rPr>
        <w:t>observers.</w:t>
      </w:r>
    </w:p>
    <w:p w:rsidR="005A085B" w:rsidRDefault="005A085B" w:rsidP="005A085B">
      <w:pPr>
        <w:kinsoku w:val="0"/>
        <w:overflowPunct w:val="0"/>
        <w:spacing w:before="5" w:line="240" w:lineRule="exact"/>
      </w:pPr>
    </w:p>
    <w:p w:rsidR="005A085B" w:rsidRPr="005A085B" w:rsidRDefault="005A085B" w:rsidP="00860F8F">
      <w:pPr>
        <w:widowControl w:val="0"/>
        <w:pBdr>
          <w:bottom w:val="single" w:sz="6" w:space="1" w:color="auto"/>
        </w:pBdr>
        <w:spacing w:line="276" w:lineRule="auto"/>
        <w:rPr>
          <w:rFonts w:ascii="Times New Roman" w:hAnsi="Times New Roman" w:cs="Times New Roman"/>
          <w:b/>
          <w:sz w:val="28"/>
          <w:szCs w:val="20"/>
          <w:highlight w:val="yellow"/>
        </w:rPr>
      </w:pPr>
    </w:p>
    <w:p w:rsidR="005A085B" w:rsidRDefault="00177618" w:rsidP="00860F8F">
      <w:pPr>
        <w:widowControl w:val="0"/>
        <w:spacing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IRELAND</w:t>
      </w:r>
    </w:p>
    <w:p w:rsidR="00177618" w:rsidRDefault="00177618" w:rsidP="00177618">
      <w:pPr>
        <w:rPr>
          <w:rFonts w:ascii="Times New Roman" w:eastAsia="Times New Roman" w:hAnsi="Times New Roman" w:cs="Times New Roman"/>
          <w:b/>
          <w:bCs/>
          <w:color w:val="000000"/>
        </w:rPr>
      </w:pPr>
    </w:p>
    <w:p w:rsidR="00177618" w:rsidRPr="00177618" w:rsidRDefault="00177618" w:rsidP="00177618">
      <w:pPr>
        <w:rPr>
          <w:rFonts w:ascii="Times New Roman" w:eastAsia="Times New Roman" w:hAnsi="Times New Roman" w:cs="Times New Roman"/>
          <w:color w:val="000000"/>
        </w:rPr>
      </w:pPr>
      <w:r w:rsidRPr="00177618">
        <w:rPr>
          <w:rFonts w:ascii="Times New Roman" w:eastAsia="Times New Roman" w:hAnsi="Times New Roman" w:cs="Times New Roman"/>
          <w:b/>
          <w:bCs/>
          <w:color w:val="000000"/>
        </w:rPr>
        <w:t>Article 6</w:t>
      </w:r>
    </w:p>
    <w:p w:rsidR="00177618" w:rsidRPr="00177618" w:rsidRDefault="00177618" w:rsidP="00177618">
      <w:pPr>
        <w:rPr>
          <w:rFonts w:ascii="Times New Roman" w:eastAsia="Times New Roman" w:hAnsi="Times New Roman" w:cs="Times New Roman"/>
          <w:color w:val="000000"/>
        </w:rPr>
      </w:pPr>
      <w:r w:rsidRPr="00177618">
        <w:rPr>
          <w:rFonts w:ascii="Times New Roman" w:eastAsia="Times New Roman" w:hAnsi="Times New Roman" w:cs="Times New Roman"/>
          <w:color w:val="000000"/>
        </w:rPr>
        <w:t> </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Para 1: delete ‘’in a position to do so’’</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Para 2: insert ‘’shall take necessary and appropriate measures towards the environmental remediation of areas so contaminated’’ after ”nuclear and other explosive devices” (rest of the sentence to be adapted as grammatically appropriate) .</w:t>
      </w:r>
    </w:p>
    <w:p w:rsidR="00177618" w:rsidRPr="00177618" w:rsidRDefault="00177618" w:rsidP="00D357D3">
      <w:pPr>
        <w:ind w:firstLine="60"/>
        <w:rPr>
          <w:rFonts w:ascii="Times New Roman" w:eastAsia="Times New Roman" w:hAnsi="Times New Roman" w:cs="Times New Roman"/>
          <w:color w:val="000000"/>
        </w:rPr>
      </w:pPr>
    </w:p>
    <w:p w:rsidR="00177618" w:rsidRPr="00177618" w:rsidRDefault="00177618" w:rsidP="00177618">
      <w:pPr>
        <w:rPr>
          <w:rFonts w:ascii="Times New Roman" w:eastAsia="Times New Roman" w:hAnsi="Times New Roman" w:cs="Times New Roman"/>
          <w:color w:val="000000"/>
        </w:rPr>
      </w:pPr>
      <w:r w:rsidRPr="00177618">
        <w:rPr>
          <w:rFonts w:ascii="Times New Roman" w:eastAsia="Times New Roman" w:hAnsi="Times New Roman" w:cs="Times New Roman"/>
          <w:b/>
          <w:bCs/>
          <w:color w:val="000000"/>
        </w:rPr>
        <w:t>Article 7</w:t>
      </w:r>
    </w:p>
    <w:p w:rsidR="00177618" w:rsidRPr="00177618" w:rsidRDefault="00177618" w:rsidP="00177618">
      <w:pPr>
        <w:rPr>
          <w:rFonts w:ascii="Times New Roman" w:eastAsia="Times New Roman" w:hAnsi="Times New Roman" w:cs="Times New Roman"/>
          <w:color w:val="000000"/>
        </w:rPr>
      </w:pPr>
      <w:r w:rsidRPr="00177618">
        <w:rPr>
          <w:rFonts w:ascii="Times New Roman" w:eastAsia="Times New Roman" w:hAnsi="Times New Roman" w:cs="Times New Roman"/>
          <w:color w:val="000000"/>
        </w:rPr>
        <w:t> </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 xml:space="preserve">Para 1: delete ‘’in accordance with its constitutional processes’’ and replace ‘’the’’ </w:t>
      </w:r>
      <w:r w:rsidR="00D357D3" w:rsidRPr="00D357D3">
        <w:rPr>
          <w:rFonts w:ascii="Times New Roman" w:eastAsia="Times New Roman" w:hAnsi="Times New Roman" w:cs="Times New Roman"/>
          <w:color w:val="000000"/>
        </w:rPr>
        <w:t xml:space="preserve">  </w:t>
      </w:r>
      <w:r w:rsidRPr="00D357D3">
        <w:rPr>
          <w:rFonts w:ascii="Times New Roman" w:eastAsia="Times New Roman" w:hAnsi="Times New Roman" w:cs="Times New Roman"/>
          <w:color w:val="000000"/>
        </w:rPr>
        <w:t>with ‘’all other’’</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Para 2: add ‘’prohibit’’ before ‘’prevent and suppress’’</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lastRenderedPageBreak/>
        <w:t>Change order of paragraphs, so that current para 2 comes first</w:t>
      </w:r>
    </w:p>
    <w:p w:rsidR="00177618" w:rsidRPr="00177618" w:rsidRDefault="00177618" w:rsidP="00D357D3">
      <w:pPr>
        <w:ind w:firstLine="60"/>
        <w:rPr>
          <w:rFonts w:ascii="Times New Roman" w:eastAsia="Times New Roman" w:hAnsi="Times New Roman" w:cs="Times New Roman"/>
          <w:color w:val="000000"/>
        </w:rPr>
      </w:pPr>
    </w:p>
    <w:p w:rsidR="00177618" w:rsidRPr="00D357D3" w:rsidRDefault="00177618" w:rsidP="00D357D3">
      <w:pPr>
        <w:rPr>
          <w:rFonts w:ascii="Times New Roman" w:eastAsia="Times New Roman" w:hAnsi="Times New Roman" w:cs="Times New Roman"/>
          <w:color w:val="000000"/>
        </w:rPr>
      </w:pPr>
      <w:r w:rsidRPr="00D357D3">
        <w:rPr>
          <w:rFonts w:ascii="Times New Roman" w:eastAsia="Times New Roman" w:hAnsi="Times New Roman" w:cs="Times New Roman"/>
          <w:b/>
          <w:bCs/>
          <w:color w:val="000000"/>
        </w:rPr>
        <w:t>Article 8</w:t>
      </w:r>
    </w:p>
    <w:p w:rsidR="00177618" w:rsidRPr="00177618" w:rsidRDefault="00177618" w:rsidP="00D357D3">
      <w:pPr>
        <w:ind w:firstLine="60"/>
        <w:rPr>
          <w:rFonts w:ascii="Times New Roman" w:eastAsia="Times New Roman" w:hAnsi="Times New Roman" w:cs="Times New Roman"/>
          <w:color w:val="000000"/>
        </w:rPr>
      </w:pP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Title: add ‘’and assistance’’ after ‘’International cooperation’’</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Add new para 3 as follows: ‘’Each State Party in a position to do so shall provide technical, material and financial assistance to States Parties affected by Nuclear Weapons use or testing, to further the implementation of this Convention.’’</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Add new para 4 as follows: ‘’ Such assistance may be provided, inter alia, through the United Nations system, international, regional, or national organizations or institutions, or on a bilateral basis.’’</w:t>
      </w:r>
    </w:p>
    <w:p w:rsidR="00177618" w:rsidRPr="00177618" w:rsidRDefault="00177618" w:rsidP="00D357D3">
      <w:pPr>
        <w:ind w:firstLine="60"/>
        <w:rPr>
          <w:rFonts w:ascii="Times New Roman" w:eastAsia="Times New Roman" w:hAnsi="Times New Roman" w:cs="Times New Roman"/>
          <w:color w:val="000000"/>
        </w:rPr>
      </w:pPr>
    </w:p>
    <w:p w:rsidR="00177618" w:rsidRPr="00177618" w:rsidRDefault="00177618" w:rsidP="00177618">
      <w:pPr>
        <w:rPr>
          <w:rFonts w:ascii="Times New Roman" w:eastAsia="Times New Roman" w:hAnsi="Times New Roman" w:cs="Times New Roman"/>
          <w:color w:val="000000"/>
        </w:rPr>
      </w:pPr>
      <w:r w:rsidRPr="00177618">
        <w:rPr>
          <w:rFonts w:ascii="Times New Roman" w:eastAsia="Times New Roman" w:hAnsi="Times New Roman" w:cs="Times New Roman"/>
          <w:b/>
          <w:bCs/>
          <w:color w:val="000000"/>
        </w:rPr>
        <w:t>Article 9</w:t>
      </w:r>
    </w:p>
    <w:p w:rsidR="00177618" w:rsidRPr="00177618" w:rsidRDefault="00177618" w:rsidP="00177618">
      <w:pPr>
        <w:rPr>
          <w:rFonts w:ascii="Times New Roman" w:eastAsia="Times New Roman" w:hAnsi="Times New Roman" w:cs="Times New Roman"/>
          <w:color w:val="000000"/>
        </w:rPr>
      </w:pPr>
      <w:r w:rsidRPr="00177618">
        <w:rPr>
          <w:rFonts w:ascii="Times New Roman" w:eastAsia="Times New Roman" w:hAnsi="Times New Roman" w:cs="Times New Roman"/>
          <w:color w:val="000000"/>
        </w:rPr>
        <w:t> </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Para 3: replace ‘’may’’ (in line 2) with ‘’shall’’ and replace ‘’negotiations on effective measures for nuclear disarmament’’ with ‘’arrangements for the verifiable and irreversible elimination of nuclear weapons’’</w:t>
      </w:r>
    </w:p>
    <w:p w:rsidR="00177618" w:rsidRPr="00D357D3" w:rsidRDefault="00177618" w:rsidP="00D357D3">
      <w:pPr>
        <w:pStyle w:val="ListParagraph"/>
        <w:numPr>
          <w:ilvl w:val="0"/>
          <w:numId w:val="59"/>
        </w:numPr>
        <w:rPr>
          <w:rFonts w:ascii="Times New Roman" w:eastAsia="Times New Roman" w:hAnsi="Times New Roman" w:cs="Times New Roman"/>
          <w:color w:val="000000"/>
        </w:rPr>
      </w:pPr>
      <w:r w:rsidRPr="00D357D3">
        <w:rPr>
          <w:rFonts w:ascii="Times New Roman" w:eastAsia="Times New Roman" w:hAnsi="Times New Roman" w:cs="Times New Roman"/>
          <w:color w:val="000000"/>
        </w:rPr>
        <w:t>Para 4: replace ‘’may’’ (in line 3) with ‘’should’’</w:t>
      </w:r>
    </w:p>
    <w:p w:rsidR="00177618" w:rsidRPr="00177618" w:rsidRDefault="00177618" w:rsidP="00177618">
      <w:pPr>
        <w:pBdr>
          <w:bottom w:val="single" w:sz="6" w:space="1" w:color="auto"/>
        </w:pBdr>
        <w:rPr>
          <w:rFonts w:ascii="Times New Roman" w:eastAsia="Times New Roman" w:hAnsi="Times New Roman" w:cs="Times New Roman"/>
          <w:color w:val="000000"/>
        </w:rPr>
      </w:pPr>
      <w:r w:rsidRPr="00177618">
        <w:rPr>
          <w:rFonts w:ascii="Times New Roman" w:eastAsia="Times New Roman" w:hAnsi="Times New Roman" w:cs="Times New Roman"/>
          <w:color w:val="000000"/>
        </w:rPr>
        <w:t> </w:t>
      </w:r>
    </w:p>
    <w:p w:rsidR="00177618" w:rsidRDefault="00177618" w:rsidP="00860F8F">
      <w:pPr>
        <w:widowControl w:val="0"/>
        <w:spacing w:line="276" w:lineRule="auto"/>
        <w:rPr>
          <w:rFonts w:ascii="Times New Roman" w:hAnsi="Times New Roman" w:cs="Times New Roman"/>
          <w:b/>
          <w:sz w:val="28"/>
          <w:szCs w:val="20"/>
          <w:highlight w:val="yellow"/>
          <w:lang w:val="en-GB"/>
        </w:rPr>
      </w:pPr>
    </w:p>
    <w:p w:rsidR="006C6EF2" w:rsidRDefault="00860F8F" w:rsidP="00860F8F">
      <w:pPr>
        <w:widowControl w:val="0"/>
        <w:spacing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LIECHTENSTEIN</w:t>
      </w:r>
    </w:p>
    <w:p w:rsidR="00860F8F" w:rsidRDefault="00860F8F" w:rsidP="00860F8F">
      <w:pPr>
        <w:pStyle w:val="CM16"/>
        <w:spacing w:line="231" w:lineRule="atLeast"/>
        <w:rPr>
          <w:sz w:val="20"/>
          <w:szCs w:val="20"/>
        </w:rPr>
      </w:pPr>
      <w:commentRangeStart w:id="48"/>
      <w:r>
        <w:rPr>
          <w:b/>
          <w:bCs/>
          <w:sz w:val="20"/>
          <w:szCs w:val="20"/>
          <w:highlight w:val="yellow"/>
          <w:u w:val="single"/>
        </w:rPr>
        <w:t xml:space="preserve">Article 5 </w:t>
      </w:r>
      <w:commentRangeEnd w:id="48"/>
      <w:r>
        <w:rPr>
          <w:sz w:val="20"/>
          <w:szCs w:val="20"/>
          <w:highlight w:val="yellow"/>
        </w:rPr>
        <w:commentReference w:id="48"/>
      </w:r>
      <w:r>
        <w:rPr>
          <w:b/>
          <w:bCs/>
          <w:sz w:val="20"/>
          <w:szCs w:val="20"/>
        </w:rPr>
        <w:t xml:space="preserve">Measures for situations not covered by Article 4 </w:t>
      </w:r>
    </w:p>
    <w:p w:rsidR="00494208" w:rsidRDefault="00494208" w:rsidP="00860F8F">
      <w:pPr>
        <w:pStyle w:val="CM16"/>
        <w:spacing w:line="231" w:lineRule="atLeast"/>
        <w:ind w:firstLine="345"/>
        <w:rPr>
          <w:sz w:val="20"/>
          <w:szCs w:val="20"/>
        </w:rPr>
      </w:pPr>
    </w:p>
    <w:p w:rsidR="00860F8F" w:rsidRDefault="00860F8F" w:rsidP="00860F8F">
      <w:pPr>
        <w:pStyle w:val="CM16"/>
        <w:spacing w:line="231" w:lineRule="atLeast"/>
        <w:ind w:firstLine="345"/>
        <w:rPr>
          <w:sz w:val="20"/>
          <w:szCs w:val="20"/>
        </w:rPr>
      </w:pPr>
      <w:r>
        <w:rPr>
          <w:sz w:val="20"/>
          <w:szCs w:val="20"/>
        </w:rPr>
        <w:t xml:space="preserve">Proposals for further effective measures relating to nuclear disarmament, including provisions for the verified and irreversible elimination of any remaining nuclear weapon programmes under strict and effective international control, which may take the form of additional protocols to this Convention, may be considered at the Meetings of States Parties or Review Conferences. All States represented at the meeting or review conference may participate fully in such consideration. The meeting or review conference may agree upon additional protocols which shall be adopted and annexed to the Convention in accordance with its provisions. </w:t>
      </w:r>
    </w:p>
    <w:p w:rsidR="00494208" w:rsidRDefault="00494208" w:rsidP="00860F8F">
      <w:pPr>
        <w:pStyle w:val="CM16"/>
        <w:spacing w:line="231" w:lineRule="atLeast"/>
        <w:ind w:right="6692"/>
        <w:rPr>
          <w:b/>
          <w:bCs/>
          <w:sz w:val="20"/>
          <w:szCs w:val="20"/>
        </w:rPr>
      </w:pPr>
    </w:p>
    <w:p w:rsidR="00860F8F" w:rsidRDefault="00860F8F" w:rsidP="00860F8F">
      <w:pPr>
        <w:pStyle w:val="CM16"/>
        <w:spacing w:line="231" w:lineRule="atLeast"/>
        <w:ind w:right="6692"/>
        <w:rPr>
          <w:sz w:val="20"/>
          <w:szCs w:val="20"/>
        </w:rPr>
      </w:pPr>
      <w:r>
        <w:rPr>
          <w:b/>
          <w:bCs/>
          <w:sz w:val="20"/>
          <w:szCs w:val="20"/>
        </w:rPr>
        <w:t xml:space="preserve">Article 6 </w:t>
      </w:r>
      <w:commentRangeStart w:id="49"/>
      <w:r>
        <w:rPr>
          <w:b/>
          <w:bCs/>
          <w:sz w:val="20"/>
          <w:szCs w:val="20"/>
          <w:highlight w:val="yellow"/>
          <w:u w:val="single"/>
        </w:rPr>
        <w:t xml:space="preserve">Assistance </w:t>
      </w:r>
      <w:commentRangeEnd w:id="49"/>
      <w:r>
        <w:rPr>
          <w:sz w:val="20"/>
          <w:szCs w:val="20"/>
          <w:highlight w:val="yellow"/>
        </w:rPr>
        <w:commentReference w:id="49"/>
      </w:r>
    </w:p>
    <w:p w:rsidR="00860F8F" w:rsidRPr="00123128" w:rsidRDefault="00860F8F" w:rsidP="005A085B">
      <w:pPr>
        <w:pStyle w:val="Default"/>
        <w:widowControl w:val="0"/>
        <w:numPr>
          <w:ilvl w:val="0"/>
          <w:numId w:val="34"/>
        </w:numPr>
        <w:ind w:left="360" w:hanging="360"/>
        <w:rPr>
          <w:color w:val="auto"/>
          <w:sz w:val="20"/>
          <w:szCs w:val="20"/>
          <w:lang w:val="en-GB"/>
        </w:rPr>
      </w:pPr>
      <w:r w:rsidRPr="00123128">
        <w:rPr>
          <w:color w:val="auto"/>
          <w:sz w:val="20"/>
          <w:szCs w:val="20"/>
          <w:lang w:val="en-GB"/>
        </w:rPr>
        <w:t>Each State Party individuals affected by the use or testing of nuclear weapons in areas under its jurisdiction or control, in accordance with applicable international humanitarian and human rights law, adequate</w:t>
      </w:r>
      <w:commentRangeStart w:id="50"/>
      <w:r w:rsidRPr="00123128">
        <w:rPr>
          <w:strike/>
          <w:color w:val="auto"/>
          <w:sz w:val="20"/>
          <w:szCs w:val="20"/>
          <w:lang w:val="en-GB"/>
        </w:rPr>
        <w:t xml:space="preserve">ly </w:t>
      </w:r>
      <w:commentRangeEnd w:id="50"/>
      <w:r>
        <w:rPr>
          <w:color w:val="auto"/>
          <w:sz w:val="20"/>
          <w:szCs w:val="20"/>
        </w:rPr>
        <w:commentReference w:id="50"/>
      </w:r>
      <w:commentRangeStart w:id="51"/>
      <w:r w:rsidRPr="00123128">
        <w:rPr>
          <w:strike/>
          <w:color w:val="auto"/>
          <w:sz w:val="20"/>
          <w:szCs w:val="20"/>
          <w:lang w:val="en-GB"/>
        </w:rPr>
        <w:t xml:space="preserve">provide </w:t>
      </w:r>
      <w:commentRangeEnd w:id="51"/>
      <w:r>
        <w:rPr>
          <w:color w:val="auto"/>
          <w:sz w:val="20"/>
          <w:szCs w:val="20"/>
        </w:rPr>
        <w:commentReference w:id="51"/>
      </w:r>
      <w:r w:rsidRPr="00123128">
        <w:rPr>
          <w:color w:val="auto"/>
          <w:sz w:val="20"/>
          <w:szCs w:val="20"/>
          <w:lang w:val="en-GB"/>
        </w:rPr>
        <w:t>age</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and gender</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sensitive assistance, including medical care, rehabilitation and psychological support, as well as provide for their social and economic inclusion. </w:t>
      </w:r>
    </w:p>
    <w:p w:rsidR="00860F8F" w:rsidRPr="00123128" w:rsidRDefault="00860F8F" w:rsidP="005A085B">
      <w:pPr>
        <w:pStyle w:val="Default"/>
        <w:widowControl w:val="0"/>
        <w:numPr>
          <w:ilvl w:val="0"/>
          <w:numId w:val="34"/>
        </w:numPr>
        <w:ind w:left="360" w:hanging="360"/>
        <w:rPr>
          <w:color w:val="auto"/>
          <w:sz w:val="20"/>
          <w:szCs w:val="20"/>
          <w:lang w:val="en-GB"/>
        </w:rPr>
      </w:pPr>
      <w:r w:rsidRPr="00123128">
        <w:rPr>
          <w:color w:val="auto"/>
          <w:sz w:val="20"/>
          <w:szCs w:val="20"/>
          <w:lang w:val="en-GB"/>
        </w:rPr>
        <w:t xml:space="preserve">Each State Party with respect to areas under its jurisdiction or control contaminated as a result of activities related to the testing or use of nuclear weapons or other nuclear explosive devices, shall have the right to request and to receive assistance toward the environmental remediation of areas so contaminated. </w:t>
      </w:r>
    </w:p>
    <w:p w:rsidR="00860F8F" w:rsidRPr="00123128" w:rsidRDefault="00860F8F" w:rsidP="005A085B">
      <w:pPr>
        <w:pStyle w:val="Default"/>
        <w:widowControl w:val="0"/>
        <w:numPr>
          <w:ilvl w:val="0"/>
          <w:numId w:val="34"/>
        </w:numPr>
        <w:ind w:left="360" w:hanging="360"/>
        <w:rPr>
          <w:color w:val="auto"/>
          <w:sz w:val="20"/>
          <w:szCs w:val="20"/>
          <w:lang w:val="en-GB"/>
        </w:rPr>
      </w:pPr>
      <w:r w:rsidRPr="00123128">
        <w:rPr>
          <w:color w:val="auto"/>
          <w:sz w:val="20"/>
          <w:szCs w:val="20"/>
          <w:lang w:val="en-GB"/>
        </w:rPr>
        <w:t>Such assistance may be provided, inter alia, through the United Nations system, international, regional or national organizations or institutions, non</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governmental organizations or institutions, or on a bilateral basis. </w:t>
      </w:r>
    </w:p>
    <w:p w:rsidR="00860F8F" w:rsidRPr="00123128" w:rsidRDefault="00860F8F" w:rsidP="00860F8F">
      <w:pPr>
        <w:pStyle w:val="Default"/>
        <w:widowControl w:val="0"/>
        <w:rPr>
          <w:color w:val="auto"/>
          <w:sz w:val="20"/>
          <w:szCs w:val="20"/>
          <w:lang w:val="en-GB"/>
        </w:rPr>
      </w:pPr>
    </w:p>
    <w:p w:rsidR="00860F8F" w:rsidRDefault="00860F8F" w:rsidP="00860F8F">
      <w:pPr>
        <w:pStyle w:val="CM16"/>
        <w:spacing w:line="231" w:lineRule="atLeast"/>
        <w:rPr>
          <w:sz w:val="20"/>
          <w:szCs w:val="20"/>
        </w:rPr>
      </w:pPr>
      <w:r>
        <w:rPr>
          <w:b/>
          <w:bCs/>
          <w:sz w:val="20"/>
          <w:szCs w:val="20"/>
        </w:rPr>
        <w:t xml:space="preserve">Article 7 National implementation </w:t>
      </w:r>
    </w:p>
    <w:p w:rsidR="00860F8F" w:rsidRPr="00123128" w:rsidRDefault="00860F8F" w:rsidP="005A085B">
      <w:pPr>
        <w:pStyle w:val="Default"/>
        <w:widowControl w:val="0"/>
        <w:numPr>
          <w:ilvl w:val="0"/>
          <w:numId w:val="35"/>
        </w:numPr>
        <w:ind w:left="360" w:hanging="360"/>
        <w:rPr>
          <w:color w:val="auto"/>
          <w:sz w:val="20"/>
          <w:szCs w:val="20"/>
          <w:lang w:val="en-GB"/>
        </w:rPr>
      </w:pPr>
      <w:r w:rsidRPr="00123128">
        <w:rPr>
          <w:color w:val="auto"/>
          <w:sz w:val="20"/>
          <w:szCs w:val="20"/>
          <w:lang w:val="en-GB"/>
        </w:rPr>
        <w:t xml:space="preserve">Each State Party shall, in accordance with its constitutional processes, adopt the necessary measures to implement its obligations under this Convention. </w:t>
      </w:r>
    </w:p>
    <w:p w:rsidR="00860F8F" w:rsidRPr="00123128" w:rsidRDefault="00860F8F" w:rsidP="005A085B">
      <w:pPr>
        <w:pStyle w:val="Default"/>
        <w:widowControl w:val="0"/>
        <w:numPr>
          <w:ilvl w:val="0"/>
          <w:numId w:val="35"/>
        </w:numPr>
        <w:ind w:left="360" w:hanging="360"/>
        <w:rPr>
          <w:color w:val="auto"/>
          <w:sz w:val="20"/>
          <w:szCs w:val="20"/>
          <w:lang w:val="en-GB"/>
        </w:rPr>
      </w:pPr>
      <w:r w:rsidRPr="00123128">
        <w:rPr>
          <w:color w:val="auto"/>
          <w:sz w:val="20"/>
          <w:szCs w:val="20"/>
          <w:lang w:val="en-GB"/>
        </w:rPr>
        <w:t xml:space="preserve">Each State Party shall take all appropriate legal, administrative and other measures, including the imposition of penal sanctions, to prevent and suppress any activity prohibited to a State Party under this Convention undertaken by persons or on territory under its jurisdiction or control. </w:t>
      </w:r>
    </w:p>
    <w:p w:rsidR="00860F8F" w:rsidRPr="00123128" w:rsidRDefault="00860F8F" w:rsidP="00860F8F">
      <w:pPr>
        <w:pStyle w:val="Default"/>
        <w:widowControl w:val="0"/>
        <w:rPr>
          <w:color w:val="auto"/>
          <w:sz w:val="20"/>
          <w:szCs w:val="20"/>
          <w:lang w:val="en-GB"/>
        </w:rPr>
      </w:pPr>
    </w:p>
    <w:p w:rsidR="00860F8F" w:rsidRDefault="00860F8F" w:rsidP="00860F8F">
      <w:pPr>
        <w:pStyle w:val="CM16"/>
        <w:spacing w:line="231" w:lineRule="atLeast"/>
        <w:rPr>
          <w:sz w:val="20"/>
          <w:szCs w:val="20"/>
        </w:rPr>
      </w:pPr>
      <w:r>
        <w:rPr>
          <w:b/>
          <w:bCs/>
          <w:sz w:val="20"/>
          <w:szCs w:val="20"/>
        </w:rPr>
        <w:t xml:space="preserve">Article 8 International cooperation </w:t>
      </w:r>
    </w:p>
    <w:p w:rsidR="00860F8F" w:rsidRPr="00123128" w:rsidRDefault="00860F8F" w:rsidP="005A085B">
      <w:pPr>
        <w:pStyle w:val="Default"/>
        <w:widowControl w:val="0"/>
        <w:numPr>
          <w:ilvl w:val="0"/>
          <w:numId w:val="36"/>
        </w:numPr>
        <w:ind w:left="360" w:hanging="360"/>
        <w:rPr>
          <w:color w:val="auto"/>
          <w:sz w:val="20"/>
          <w:szCs w:val="20"/>
          <w:lang w:val="en-GB"/>
        </w:rPr>
      </w:pPr>
      <w:r w:rsidRPr="00123128">
        <w:rPr>
          <w:color w:val="auto"/>
          <w:sz w:val="20"/>
          <w:szCs w:val="20"/>
          <w:lang w:val="en-GB"/>
        </w:rPr>
        <w:t xml:space="preserve">Each State Party shall cooperate with other States Parties to facilitate the implementation of the obligations of this Convention. </w:t>
      </w:r>
    </w:p>
    <w:p w:rsidR="00860F8F" w:rsidRPr="00123128" w:rsidRDefault="00860F8F" w:rsidP="005A085B">
      <w:pPr>
        <w:pStyle w:val="Default"/>
        <w:widowControl w:val="0"/>
        <w:numPr>
          <w:ilvl w:val="0"/>
          <w:numId w:val="36"/>
        </w:numPr>
        <w:ind w:left="360" w:hanging="360"/>
        <w:rPr>
          <w:color w:val="auto"/>
          <w:sz w:val="20"/>
          <w:szCs w:val="20"/>
          <w:lang w:val="en-GB"/>
        </w:rPr>
      </w:pPr>
      <w:r w:rsidRPr="00123128">
        <w:rPr>
          <w:color w:val="auto"/>
          <w:sz w:val="20"/>
          <w:szCs w:val="20"/>
          <w:lang w:val="en-GB"/>
        </w:rPr>
        <w:t xml:space="preserve">In fulfilling its obligations under this Convention each State Party has the right to </w:t>
      </w:r>
      <w:commentRangeStart w:id="52"/>
      <w:r w:rsidRPr="00123128">
        <w:rPr>
          <w:color w:val="auto"/>
          <w:sz w:val="20"/>
          <w:szCs w:val="20"/>
          <w:highlight w:val="yellow"/>
          <w:u w:val="single"/>
          <w:lang w:val="en-GB"/>
        </w:rPr>
        <w:t xml:space="preserve">seek </w:t>
      </w:r>
      <w:commentRangeEnd w:id="52"/>
      <w:r>
        <w:rPr>
          <w:color w:val="auto"/>
          <w:sz w:val="20"/>
          <w:szCs w:val="20"/>
          <w:highlight w:val="yellow"/>
        </w:rPr>
        <w:commentReference w:id="52"/>
      </w:r>
      <w:r w:rsidRPr="00123128">
        <w:rPr>
          <w:color w:val="auto"/>
          <w:sz w:val="20"/>
          <w:szCs w:val="20"/>
          <w:lang w:val="en-GB"/>
        </w:rPr>
        <w:t xml:space="preserve">and receive assistance. </w:t>
      </w:r>
    </w:p>
    <w:p w:rsidR="00860F8F" w:rsidRPr="00123128" w:rsidRDefault="00860F8F" w:rsidP="00860F8F">
      <w:pPr>
        <w:pStyle w:val="Default"/>
        <w:widowControl w:val="0"/>
        <w:contextualSpacing/>
        <w:rPr>
          <w:color w:val="auto"/>
          <w:sz w:val="20"/>
          <w:szCs w:val="20"/>
          <w:lang w:val="en-GB"/>
        </w:rPr>
      </w:pPr>
    </w:p>
    <w:p w:rsidR="00860F8F" w:rsidRDefault="00860F8F" w:rsidP="00860F8F">
      <w:pPr>
        <w:pStyle w:val="CM16"/>
        <w:spacing w:line="231" w:lineRule="atLeast"/>
        <w:contextualSpacing/>
        <w:rPr>
          <w:sz w:val="20"/>
          <w:szCs w:val="20"/>
        </w:rPr>
      </w:pPr>
      <w:r>
        <w:rPr>
          <w:b/>
          <w:bCs/>
          <w:sz w:val="20"/>
          <w:szCs w:val="20"/>
        </w:rPr>
        <w:t xml:space="preserve">Article 9 Meeting of States Parties </w:t>
      </w:r>
    </w:p>
    <w:p w:rsidR="00860F8F" w:rsidRDefault="00860F8F" w:rsidP="00860F8F">
      <w:pPr>
        <w:pStyle w:val="CM16"/>
        <w:spacing w:line="231" w:lineRule="atLeast"/>
        <w:ind w:right="125"/>
        <w:contextualSpacing/>
        <w:rPr>
          <w:sz w:val="20"/>
          <w:szCs w:val="20"/>
        </w:rPr>
      </w:pPr>
      <w:r>
        <w:rPr>
          <w:sz w:val="20"/>
          <w:szCs w:val="20"/>
        </w:rPr>
        <w:lastRenderedPageBreak/>
        <w:t xml:space="preserve">1. The States Parties shall meet regularly in order to consider and, where necessary, take decisions in respect of any matter with regard to the application or implementation of this Convention and on the further elaboration of effective measures for nuclear disarmament, including: </w:t>
      </w:r>
    </w:p>
    <w:p w:rsidR="00860F8F" w:rsidRPr="00123128" w:rsidRDefault="00860F8F" w:rsidP="00860F8F">
      <w:pPr>
        <w:pStyle w:val="Default"/>
        <w:widowControl w:val="0"/>
        <w:contextualSpacing/>
        <w:rPr>
          <w:color w:val="auto"/>
          <w:sz w:val="20"/>
          <w:szCs w:val="20"/>
          <w:lang w:val="en-GB"/>
        </w:rPr>
      </w:pPr>
      <w:r w:rsidRPr="00123128">
        <w:rPr>
          <w:color w:val="auto"/>
          <w:sz w:val="20"/>
          <w:szCs w:val="20"/>
          <w:lang w:val="en-GB"/>
        </w:rPr>
        <w:t xml:space="preserve">(a) The operation and status of this Convention; </w:t>
      </w:r>
    </w:p>
    <w:p w:rsidR="00860F8F" w:rsidRPr="00123128" w:rsidRDefault="00860F8F" w:rsidP="00860F8F">
      <w:pPr>
        <w:pStyle w:val="Default"/>
        <w:widowControl w:val="0"/>
        <w:contextualSpacing/>
        <w:rPr>
          <w:color w:val="auto"/>
          <w:sz w:val="20"/>
          <w:szCs w:val="20"/>
          <w:lang w:val="en-GB"/>
        </w:rPr>
      </w:pPr>
      <w:r w:rsidRPr="00123128">
        <w:rPr>
          <w:color w:val="auto"/>
          <w:sz w:val="20"/>
          <w:szCs w:val="20"/>
          <w:lang w:val="en-GB"/>
        </w:rPr>
        <w:t xml:space="preserve">(b) </w:t>
      </w:r>
      <w:commentRangeStart w:id="53"/>
      <w:r w:rsidRPr="00123128">
        <w:rPr>
          <w:color w:val="auto"/>
          <w:sz w:val="20"/>
          <w:szCs w:val="20"/>
          <w:highlight w:val="yellow"/>
          <w:u w:val="single"/>
          <w:lang w:val="en-GB"/>
        </w:rPr>
        <w:t xml:space="preserve">Reports </w:t>
      </w:r>
      <w:commentRangeEnd w:id="53"/>
      <w:r>
        <w:rPr>
          <w:color w:val="auto"/>
          <w:sz w:val="20"/>
          <w:szCs w:val="20"/>
          <w:highlight w:val="yellow"/>
        </w:rPr>
        <w:commentReference w:id="53"/>
      </w:r>
      <w:r w:rsidRPr="00123128">
        <w:rPr>
          <w:color w:val="auto"/>
          <w:sz w:val="20"/>
          <w:szCs w:val="20"/>
          <w:lang w:val="en-GB"/>
        </w:rPr>
        <w:t xml:space="preserve">by States Parties on the implementation of their obligations under this Convention; </w:t>
      </w:r>
    </w:p>
    <w:p w:rsidR="00494208" w:rsidRPr="00123128" w:rsidRDefault="00860F8F" w:rsidP="00494208">
      <w:pPr>
        <w:pStyle w:val="Default"/>
        <w:widowControl w:val="0"/>
        <w:contextualSpacing/>
        <w:rPr>
          <w:color w:val="auto"/>
          <w:sz w:val="20"/>
          <w:szCs w:val="20"/>
          <w:lang w:val="en-GB"/>
        </w:rPr>
      </w:pPr>
      <w:r w:rsidRPr="00123128">
        <w:rPr>
          <w:color w:val="auto"/>
          <w:sz w:val="20"/>
          <w:szCs w:val="20"/>
          <w:lang w:val="en-GB"/>
        </w:rPr>
        <w:t xml:space="preserve">(c) Matters arising from the declarations submitted under Article 2 of this Convention; </w:t>
      </w:r>
    </w:p>
    <w:p w:rsidR="00494208" w:rsidRPr="00123128" w:rsidRDefault="00494208" w:rsidP="00494208">
      <w:pPr>
        <w:pStyle w:val="Default"/>
        <w:widowControl w:val="0"/>
        <w:contextualSpacing/>
        <w:rPr>
          <w:color w:val="auto"/>
          <w:sz w:val="16"/>
          <w:szCs w:val="20"/>
          <w:lang w:val="en-GB"/>
        </w:rPr>
      </w:pPr>
      <w:r w:rsidRPr="00123128">
        <w:rPr>
          <w:spacing w:val="6"/>
          <w:sz w:val="20"/>
          <w:lang w:val="en-GB"/>
        </w:rPr>
        <w:t>(d</w:t>
      </w:r>
      <w:r w:rsidRPr="00123128">
        <w:rPr>
          <w:sz w:val="20"/>
          <w:lang w:val="en-GB"/>
        </w:rPr>
        <w:t>)</w:t>
      </w:r>
      <w:r w:rsidRPr="00123128">
        <w:rPr>
          <w:spacing w:val="50"/>
          <w:sz w:val="20"/>
          <w:lang w:val="en-GB"/>
        </w:rPr>
        <w:t xml:space="preserve"> </w:t>
      </w:r>
      <w:r w:rsidRPr="00123128">
        <w:rPr>
          <w:spacing w:val="7"/>
          <w:sz w:val="20"/>
          <w:lang w:val="en-GB"/>
        </w:rPr>
        <w:t>P</w:t>
      </w:r>
      <w:r w:rsidRPr="00123128">
        <w:rPr>
          <w:spacing w:val="5"/>
          <w:sz w:val="20"/>
          <w:lang w:val="en-GB"/>
        </w:rPr>
        <w:t>r</w:t>
      </w:r>
      <w:r w:rsidRPr="00123128">
        <w:rPr>
          <w:spacing w:val="8"/>
          <w:sz w:val="20"/>
          <w:lang w:val="en-GB"/>
        </w:rPr>
        <w:t>o</w:t>
      </w:r>
      <w:r w:rsidRPr="00123128">
        <w:rPr>
          <w:spacing w:val="6"/>
          <w:sz w:val="20"/>
          <w:lang w:val="en-GB"/>
        </w:rPr>
        <w:t>p</w:t>
      </w:r>
      <w:r w:rsidRPr="00123128">
        <w:rPr>
          <w:spacing w:val="8"/>
          <w:sz w:val="20"/>
          <w:lang w:val="en-GB"/>
        </w:rPr>
        <w:t>o</w:t>
      </w:r>
      <w:r w:rsidRPr="00123128">
        <w:rPr>
          <w:spacing w:val="6"/>
          <w:sz w:val="20"/>
          <w:lang w:val="en-GB"/>
        </w:rPr>
        <w:t>s</w:t>
      </w:r>
      <w:r w:rsidRPr="00123128">
        <w:rPr>
          <w:spacing w:val="7"/>
          <w:sz w:val="20"/>
          <w:lang w:val="en-GB"/>
        </w:rPr>
        <w:t>al</w:t>
      </w:r>
      <w:r w:rsidRPr="00123128">
        <w:rPr>
          <w:sz w:val="20"/>
          <w:lang w:val="en-GB"/>
        </w:rPr>
        <w:t>s</w:t>
      </w:r>
      <w:r w:rsidRPr="00123128">
        <w:rPr>
          <w:spacing w:val="3"/>
          <w:sz w:val="20"/>
          <w:lang w:val="en-GB"/>
        </w:rPr>
        <w:t xml:space="preserve"> </w:t>
      </w:r>
      <w:r w:rsidRPr="00123128">
        <w:rPr>
          <w:spacing w:val="5"/>
          <w:sz w:val="20"/>
          <w:lang w:val="en-GB"/>
        </w:rPr>
        <w:t>f</w:t>
      </w:r>
      <w:r w:rsidRPr="00123128">
        <w:rPr>
          <w:spacing w:val="6"/>
          <w:sz w:val="20"/>
          <w:lang w:val="en-GB"/>
        </w:rPr>
        <w:t>o</w:t>
      </w:r>
      <w:r w:rsidRPr="00123128">
        <w:rPr>
          <w:sz w:val="20"/>
          <w:lang w:val="en-GB"/>
        </w:rPr>
        <w:t>r</w:t>
      </w:r>
      <w:r w:rsidRPr="00123128">
        <w:rPr>
          <w:spacing w:val="14"/>
          <w:sz w:val="20"/>
          <w:lang w:val="en-GB"/>
        </w:rPr>
        <w:t xml:space="preserve"> </w:t>
      </w:r>
      <w:r w:rsidRPr="00123128">
        <w:rPr>
          <w:spacing w:val="5"/>
          <w:sz w:val="20"/>
          <w:lang w:val="en-GB"/>
        </w:rPr>
        <w:t>e</w:t>
      </w:r>
      <w:r w:rsidRPr="00123128">
        <w:rPr>
          <w:spacing w:val="3"/>
          <w:sz w:val="20"/>
          <w:lang w:val="en-GB"/>
        </w:rPr>
        <w:t>f</w:t>
      </w:r>
      <w:r w:rsidRPr="00123128">
        <w:rPr>
          <w:spacing w:val="5"/>
          <w:sz w:val="20"/>
          <w:lang w:val="en-GB"/>
        </w:rPr>
        <w:t>f</w:t>
      </w:r>
      <w:r w:rsidRPr="00123128">
        <w:rPr>
          <w:spacing w:val="7"/>
          <w:sz w:val="20"/>
          <w:lang w:val="en-GB"/>
        </w:rPr>
        <w:t>ec</w:t>
      </w:r>
      <w:r w:rsidRPr="00123128">
        <w:rPr>
          <w:spacing w:val="4"/>
          <w:sz w:val="20"/>
          <w:lang w:val="en-GB"/>
        </w:rPr>
        <w:t>t</w:t>
      </w:r>
      <w:r w:rsidRPr="00123128">
        <w:rPr>
          <w:spacing w:val="7"/>
          <w:sz w:val="20"/>
          <w:lang w:val="en-GB"/>
        </w:rPr>
        <w:t>i</w:t>
      </w:r>
      <w:r w:rsidRPr="00123128">
        <w:rPr>
          <w:spacing w:val="6"/>
          <w:sz w:val="20"/>
          <w:lang w:val="en-GB"/>
        </w:rPr>
        <w:t>v</w:t>
      </w:r>
      <w:r w:rsidRPr="00123128">
        <w:rPr>
          <w:sz w:val="20"/>
          <w:lang w:val="en-GB"/>
        </w:rPr>
        <w:t>e</w:t>
      </w:r>
      <w:r w:rsidRPr="00123128">
        <w:rPr>
          <w:spacing w:val="8"/>
          <w:sz w:val="20"/>
          <w:lang w:val="en-GB"/>
        </w:rPr>
        <w:t xml:space="preserve"> </w:t>
      </w:r>
      <w:r w:rsidRPr="00123128">
        <w:rPr>
          <w:spacing w:val="6"/>
          <w:sz w:val="20"/>
          <w:lang w:val="en-GB"/>
        </w:rPr>
        <w:t>m</w:t>
      </w:r>
      <w:r w:rsidRPr="00123128">
        <w:rPr>
          <w:spacing w:val="7"/>
          <w:sz w:val="20"/>
          <w:lang w:val="en-GB"/>
        </w:rPr>
        <w:t>ea</w:t>
      </w:r>
      <w:r w:rsidRPr="00123128">
        <w:rPr>
          <w:spacing w:val="6"/>
          <w:sz w:val="20"/>
          <w:lang w:val="en-GB"/>
        </w:rPr>
        <w:t>su</w:t>
      </w:r>
      <w:r w:rsidRPr="00123128">
        <w:rPr>
          <w:spacing w:val="8"/>
          <w:sz w:val="20"/>
          <w:lang w:val="en-GB"/>
        </w:rPr>
        <w:t>r</w:t>
      </w:r>
      <w:r w:rsidRPr="00123128">
        <w:rPr>
          <w:spacing w:val="7"/>
          <w:sz w:val="20"/>
          <w:lang w:val="en-GB"/>
        </w:rPr>
        <w:t>e</w:t>
      </w:r>
      <w:r w:rsidRPr="00123128">
        <w:rPr>
          <w:sz w:val="20"/>
          <w:lang w:val="en-GB"/>
        </w:rPr>
        <w:t>s</w:t>
      </w:r>
      <w:r w:rsidRPr="00123128">
        <w:rPr>
          <w:spacing w:val="2"/>
          <w:sz w:val="20"/>
          <w:lang w:val="en-GB"/>
        </w:rPr>
        <w:t xml:space="preserve"> </w:t>
      </w:r>
      <w:r w:rsidRPr="00123128">
        <w:rPr>
          <w:spacing w:val="8"/>
          <w:sz w:val="20"/>
          <w:lang w:val="en-GB"/>
        </w:rPr>
        <w:t>r</w:t>
      </w:r>
      <w:r w:rsidRPr="00123128">
        <w:rPr>
          <w:spacing w:val="5"/>
          <w:sz w:val="20"/>
          <w:lang w:val="en-GB"/>
        </w:rPr>
        <w:t>e</w:t>
      </w:r>
      <w:r w:rsidRPr="00123128">
        <w:rPr>
          <w:spacing w:val="7"/>
          <w:sz w:val="20"/>
          <w:lang w:val="en-GB"/>
        </w:rPr>
        <w:t>l</w:t>
      </w:r>
      <w:r w:rsidRPr="00123128">
        <w:rPr>
          <w:spacing w:val="5"/>
          <w:sz w:val="20"/>
          <w:lang w:val="en-GB"/>
        </w:rPr>
        <w:t>a</w:t>
      </w:r>
      <w:r w:rsidRPr="00123128">
        <w:rPr>
          <w:spacing w:val="7"/>
          <w:sz w:val="20"/>
          <w:lang w:val="en-GB"/>
        </w:rPr>
        <w:t>ti</w:t>
      </w:r>
      <w:r w:rsidRPr="00123128">
        <w:rPr>
          <w:spacing w:val="6"/>
          <w:sz w:val="20"/>
          <w:lang w:val="en-GB"/>
        </w:rPr>
        <w:t>n</w:t>
      </w:r>
      <w:r w:rsidRPr="00123128">
        <w:rPr>
          <w:sz w:val="20"/>
          <w:lang w:val="en-GB"/>
        </w:rPr>
        <w:t>g</w:t>
      </w:r>
      <w:r w:rsidRPr="00123128">
        <w:rPr>
          <w:spacing w:val="14"/>
          <w:sz w:val="20"/>
          <w:lang w:val="en-GB"/>
        </w:rPr>
        <w:t xml:space="preserve"> </w:t>
      </w:r>
      <w:r w:rsidRPr="00123128">
        <w:rPr>
          <w:spacing w:val="5"/>
          <w:sz w:val="20"/>
          <w:lang w:val="en-GB"/>
        </w:rPr>
        <w:t>t</w:t>
      </w:r>
      <w:r w:rsidRPr="00123128">
        <w:rPr>
          <w:sz w:val="20"/>
          <w:lang w:val="en-GB"/>
        </w:rPr>
        <w:t>o</w:t>
      </w:r>
      <w:r w:rsidRPr="00123128">
        <w:rPr>
          <w:spacing w:val="12"/>
          <w:sz w:val="20"/>
          <w:lang w:val="en-GB"/>
        </w:rPr>
        <w:t xml:space="preserve"> </w:t>
      </w:r>
      <w:r w:rsidRPr="00123128">
        <w:rPr>
          <w:spacing w:val="6"/>
          <w:sz w:val="20"/>
          <w:lang w:val="en-GB"/>
        </w:rPr>
        <w:t>nu</w:t>
      </w:r>
      <w:r w:rsidRPr="00123128">
        <w:rPr>
          <w:spacing w:val="7"/>
          <w:sz w:val="20"/>
          <w:lang w:val="en-GB"/>
        </w:rPr>
        <w:t>clea</w:t>
      </w:r>
      <w:r w:rsidRPr="00123128">
        <w:rPr>
          <w:sz w:val="20"/>
          <w:lang w:val="en-GB"/>
        </w:rPr>
        <w:t>r</w:t>
      </w:r>
      <w:r w:rsidRPr="00123128">
        <w:rPr>
          <w:spacing w:val="4"/>
          <w:sz w:val="20"/>
          <w:lang w:val="en-GB"/>
        </w:rPr>
        <w:t xml:space="preserve"> </w:t>
      </w:r>
      <w:r w:rsidRPr="00123128">
        <w:rPr>
          <w:spacing w:val="8"/>
          <w:sz w:val="20"/>
          <w:lang w:val="en-GB"/>
        </w:rPr>
        <w:t>d</w:t>
      </w:r>
      <w:r w:rsidRPr="00123128">
        <w:rPr>
          <w:spacing w:val="7"/>
          <w:sz w:val="20"/>
          <w:lang w:val="en-GB"/>
        </w:rPr>
        <w:t>i</w:t>
      </w:r>
      <w:r w:rsidRPr="00123128">
        <w:rPr>
          <w:spacing w:val="4"/>
          <w:sz w:val="20"/>
          <w:lang w:val="en-GB"/>
        </w:rPr>
        <w:t>s</w:t>
      </w:r>
      <w:r w:rsidRPr="00123128">
        <w:rPr>
          <w:spacing w:val="7"/>
          <w:sz w:val="20"/>
          <w:lang w:val="en-GB"/>
        </w:rPr>
        <w:t>a</w:t>
      </w:r>
      <w:r w:rsidRPr="00123128">
        <w:rPr>
          <w:spacing w:val="10"/>
          <w:sz w:val="20"/>
          <w:lang w:val="en-GB"/>
        </w:rPr>
        <w:t>r</w:t>
      </w:r>
      <w:r w:rsidRPr="00123128">
        <w:rPr>
          <w:spacing w:val="3"/>
          <w:sz w:val="20"/>
          <w:lang w:val="en-GB"/>
        </w:rPr>
        <w:t>m</w:t>
      </w:r>
      <w:r w:rsidRPr="00123128">
        <w:rPr>
          <w:spacing w:val="10"/>
          <w:sz w:val="20"/>
          <w:lang w:val="en-GB"/>
        </w:rPr>
        <w:t>a</w:t>
      </w:r>
      <w:r w:rsidRPr="00123128">
        <w:rPr>
          <w:spacing w:val="6"/>
          <w:sz w:val="20"/>
          <w:lang w:val="en-GB"/>
        </w:rPr>
        <w:t>m</w:t>
      </w:r>
      <w:r w:rsidRPr="00123128">
        <w:rPr>
          <w:spacing w:val="7"/>
          <w:sz w:val="20"/>
          <w:lang w:val="en-GB"/>
        </w:rPr>
        <w:t>e</w:t>
      </w:r>
      <w:r w:rsidRPr="00123128">
        <w:rPr>
          <w:spacing w:val="6"/>
          <w:sz w:val="20"/>
          <w:lang w:val="en-GB"/>
        </w:rPr>
        <w:t>n</w:t>
      </w:r>
      <w:r w:rsidRPr="00123128">
        <w:rPr>
          <w:spacing w:val="7"/>
          <w:sz w:val="20"/>
          <w:lang w:val="en-GB"/>
        </w:rPr>
        <w:t>t</w:t>
      </w:r>
      <w:r w:rsidRPr="00123128">
        <w:rPr>
          <w:sz w:val="20"/>
          <w:lang w:val="en-GB"/>
        </w:rPr>
        <w:t>,</w:t>
      </w:r>
      <w:r w:rsidRPr="00123128">
        <w:rPr>
          <w:spacing w:val="-1"/>
          <w:sz w:val="20"/>
          <w:lang w:val="en-GB"/>
        </w:rPr>
        <w:t xml:space="preserve"> </w:t>
      </w:r>
      <w:r w:rsidRPr="00123128">
        <w:rPr>
          <w:spacing w:val="7"/>
          <w:sz w:val="20"/>
          <w:lang w:val="en-GB"/>
        </w:rPr>
        <w:t>i</w:t>
      </w:r>
      <w:r w:rsidRPr="00123128">
        <w:rPr>
          <w:spacing w:val="6"/>
          <w:sz w:val="20"/>
          <w:lang w:val="en-GB"/>
        </w:rPr>
        <w:t>n</w:t>
      </w:r>
      <w:r w:rsidRPr="00123128">
        <w:rPr>
          <w:spacing w:val="7"/>
          <w:sz w:val="20"/>
          <w:lang w:val="en-GB"/>
        </w:rPr>
        <w:t>cl</w:t>
      </w:r>
      <w:r w:rsidRPr="00123128">
        <w:rPr>
          <w:spacing w:val="6"/>
          <w:sz w:val="20"/>
          <w:lang w:val="en-GB"/>
        </w:rPr>
        <w:t>u</w:t>
      </w:r>
      <w:r w:rsidRPr="00123128">
        <w:rPr>
          <w:spacing w:val="8"/>
          <w:sz w:val="20"/>
          <w:lang w:val="en-GB"/>
        </w:rPr>
        <w:t>d</w:t>
      </w:r>
      <w:r w:rsidRPr="00123128">
        <w:rPr>
          <w:spacing w:val="7"/>
          <w:sz w:val="20"/>
          <w:lang w:val="en-GB"/>
        </w:rPr>
        <w:t>i</w:t>
      </w:r>
      <w:r w:rsidRPr="00123128">
        <w:rPr>
          <w:spacing w:val="6"/>
          <w:sz w:val="20"/>
          <w:lang w:val="en-GB"/>
        </w:rPr>
        <w:t>n</w:t>
      </w:r>
      <w:r w:rsidRPr="00123128">
        <w:rPr>
          <w:sz w:val="20"/>
          <w:lang w:val="en-GB"/>
        </w:rPr>
        <w:t xml:space="preserve">g </w:t>
      </w:r>
      <w:r w:rsidRPr="00123128">
        <w:rPr>
          <w:spacing w:val="6"/>
          <w:position w:val="1"/>
          <w:sz w:val="20"/>
          <w:lang w:val="en-GB"/>
        </w:rPr>
        <w:t>p</w:t>
      </w:r>
      <w:r w:rsidRPr="00123128">
        <w:rPr>
          <w:spacing w:val="5"/>
          <w:position w:val="1"/>
          <w:sz w:val="20"/>
          <w:lang w:val="en-GB"/>
        </w:rPr>
        <w:t>r</w:t>
      </w:r>
      <w:r w:rsidRPr="00123128">
        <w:rPr>
          <w:spacing w:val="8"/>
          <w:position w:val="1"/>
          <w:sz w:val="20"/>
          <w:lang w:val="en-GB"/>
        </w:rPr>
        <w:t>o</w:t>
      </w:r>
      <w:r w:rsidRPr="00123128">
        <w:rPr>
          <w:spacing w:val="6"/>
          <w:position w:val="1"/>
          <w:sz w:val="20"/>
          <w:lang w:val="en-GB"/>
        </w:rPr>
        <w:t>v</w:t>
      </w:r>
      <w:r w:rsidRPr="00123128">
        <w:rPr>
          <w:spacing w:val="7"/>
          <w:position w:val="1"/>
          <w:sz w:val="20"/>
          <w:lang w:val="en-GB"/>
        </w:rPr>
        <w:t>i</w:t>
      </w:r>
      <w:r w:rsidRPr="00123128">
        <w:rPr>
          <w:spacing w:val="6"/>
          <w:position w:val="1"/>
          <w:sz w:val="20"/>
          <w:lang w:val="en-GB"/>
        </w:rPr>
        <w:t>s</w:t>
      </w:r>
      <w:r w:rsidRPr="00123128">
        <w:rPr>
          <w:spacing w:val="7"/>
          <w:position w:val="1"/>
          <w:sz w:val="20"/>
          <w:lang w:val="en-GB"/>
        </w:rPr>
        <w:t>i</w:t>
      </w:r>
      <w:r w:rsidRPr="00123128">
        <w:rPr>
          <w:spacing w:val="8"/>
          <w:position w:val="1"/>
          <w:sz w:val="20"/>
          <w:lang w:val="en-GB"/>
        </w:rPr>
        <w:t>o</w:t>
      </w:r>
      <w:r w:rsidRPr="00123128">
        <w:rPr>
          <w:spacing w:val="6"/>
          <w:position w:val="1"/>
          <w:sz w:val="20"/>
          <w:lang w:val="en-GB"/>
        </w:rPr>
        <w:t>n</w:t>
      </w:r>
      <w:r w:rsidRPr="00123128">
        <w:rPr>
          <w:position w:val="1"/>
          <w:sz w:val="20"/>
          <w:lang w:val="en-GB"/>
        </w:rPr>
        <w:t>s</w:t>
      </w:r>
      <w:r w:rsidRPr="00123128">
        <w:rPr>
          <w:spacing w:val="3"/>
          <w:position w:val="1"/>
          <w:sz w:val="20"/>
          <w:lang w:val="en-GB"/>
        </w:rPr>
        <w:t xml:space="preserve"> </w:t>
      </w:r>
      <w:r w:rsidRPr="00123128">
        <w:rPr>
          <w:spacing w:val="5"/>
          <w:position w:val="1"/>
          <w:sz w:val="20"/>
          <w:lang w:val="en-GB"/>
        </w:rPr>
        <w:t>f</w:t>
      </w:r>
      <w:r w:rsidRPr="00123128">
        <w:rPr>
          <w:spacing w:val="6"/>
          <w:position w:val="1"/>
          <w:sz w:val="20"/>
          <w:lang w:val="en-GB"/>
        </w:rPr>
        <w:t>o</w:t>
      </w:r>
      <w:r w:rsidRPr="00123128">
        <w:rPr>
          <w:position w:val="1"/>
          <w:sz w:val="20"/>
          <w:lang w:val="en-GB"/>
        </w:rPr>
        <w:t>r</w:t>
      </w:r>
      <w:r w:rsidRPr="00123128">
        <w:rPr>
          <w:spacing w:val="11"/>
          <w:position w:val="1"/>
          <w:sz w:val="20"/>
          <w:lang w:val="en-GB"/>
        </w:rPr>
        <w:t xml:space="preserve"> </w:t>
      </w:r>
      <w:r w:rsidRPr="00123128">
        <w:rPr>
          <w:spacing w:val="7"/>
          <w:position w:val="1"/>
          <w:sz w:val="20"/>
          <w:lang w:val="en-GB"/>
        </w:rPr>
        <w:t>t</w:t>
      </w:r>
      <w:r w:rsidRPr="00123128">
        <w:rPr>
          <w:spacing w:val="6"/>
          <w:position w:val="1"/>
          <w:sz w:val="20"/>
          <w:lang w:val="en-GB"/>
        </w:rPr>
        <w:t>h</w:t>
      </w:r>
      <w:r w:rsidRPr="00123128">
        <w:rPr>
          <w:position w:val="1"/>
          <w:sz w:val="20"/>
          <w:lang w:val="en-GB"/>
        </w:rPr>
        <w:t>e</w:t>
      </w:r>
      <w:r w:rsidRPr="00123128">
        <w:rPr>
          <w:spacing w:val="10"/>
          <w:position w:val="1"/>
          <w:sz w:val="20"/>
          <w:lang w:val="en-GB"/>
        </w:rPr>
        <w:t xml:space="preserve"> </w:t>
      </w:r>
      <w:r w:rsidRPr="00123128">
        <w:rPr>
          <w:spacing w:val="6"/>
          <w:position w:val="1"/>
          <w:sz w:val="20"/>
          <w:lang w:val="en-GB"/>
        </w:rPr>
        <w:t>v</w:t>
      </w:r>
      <w:r w:rsidRPr="00123128">
        <w:rPr>
          <w:spacing w:val="7"/>
          <w:position w:val="1"/>
          <w:sz w:val="20"/>
          <w:lang w:val="en-GB"/>
        </w:rPr>
        <w:t>e</w:t>
      </w:r>
      <w:r w:rsidRPr="00123128">
        <w:rPr>
          <w:spacing w:val="5"/>
          <w:position w:val="1"/>
          <w:sz w:val="20"/>
          <w:lang w:val="en-GB"/>
        </w:rPr>
        <w:t>r</w:t>
      </w:r>
      <w:r w:rsidRPr="00123128">
        <w:rPr>
          <w:spacing w:val="7"/>
          <w:position w:val="1"/>
          <w:sz w:val="20"/>
          <w:lang w:val="en-GB"/>
        </w:rPr>
        <w:t>i</w:t>
      </w:r>
      <w:r w:rsidRPr="00123128">
        <w:rPr>
          <w:spacing w:val="5"/>
          <w:position w:val="1"/>
          <w:sz w:val="20"/>
          <w:lang w:val="en-GB"/>
        </w:rPr>
        <w:t>f</w:t>
      </w:r>
      <w:r w:rsidRPr="00123128">
        <w:rPr>
          <w:spacing w:val="7"/>
          <w:position w:val="1"/>
          <w:sz w:val="20"/>
          <w:lang w:val="en-GB"/>
        </w:rPr>
        <w:t>i</w:t>
      </w:r>
      <w:r w:rsidRPr="00123128">
        <w:rPr>
          <w:spacing w:val="5"/>
          <w:position w:val="1"/>
          <w:sz w:val="20"/>
          <w:lang w:val="en-GB"/>
        </w:rPr>
        <w:t>e</w:t>
      </w:r>
      <w:r w:rsidRPr="00123128">
        <w:rPr>
          <w:position w:val="1"/>
          <w:sz w:val="20"/>
          <w:lang w:val="en-GB"/>
        </w:rPr>
        <w:t>d</w:t>
      </w:r>
      <w:r w:rsidRPr="00123128">
        <w:rPr>
          <w:spacing w:val="7"/>
          <w:position w:val="1"/>
          <w:sz w:val="20"/>
          <w:lang w:val="en-GB"/>
        </w:rPr>
        <w:t xml:space="preserve"> a</w:t>
      </w:r>
      <w:r w:rsidRPr="00123128">
        <w:rPr>
          <w:spacing w:val="6"/>
          <w:position w:val="1"/>
          <w:sz w:val="20"/>
          <w:lang w:val="en-GB"/>
        </w:rPr>
        <w:t>n</w:t>
      </w:r>
      <w:r w:rsidRPr="00123128">
        <w:rPr>
          <w:position w:val="1"/>
          <w:sz w:val="20"/>
          <w:lang w:val="en-GB"/>
        </w:rPr>
        <w:t>d</w:t>
      </w:r>
      <w:r w:rsidRPr="00123128">
        <w:rPr>
          <w:spacing w:val="10"/>
          <w:position w:val="1"/>
          <w:sz w:val="20"/>
          <w:lang w:val="en-GB"/>
        </w:rPr>
        <w:t xml:space="preserve"> </w:t>
      </w:r>
      <w:r w:rsidRPr="00123128">
        <w:rPr>
          <w:spacing w:val="4"/>
          <w:position w:val="1"/>
          <w:sz w:val="20"/>
          <w:lang w:val="en-GB"/>
        </w:rPr>
        <w:t>i</w:t>
      </w:r>
      <w:r w:rsidRPr="00123128">
        <w:rPr>
          <w:spacing w:val="5"/>
          <w:position w:val="1"/>
          <w:sz w:val="20"/>
          <w:lang w:val="en-GB"/>
        </w:rPr>
        <w:t>r</w:t>
      </w:r>
      <w:r w:rsidRPr="00123128">
        <w:rPr>
          <w:spacing w:val="8"/>
          <w:position w:val="1"/>
          <w:sz w:val="20"/>
          <w:lang w:val="en-GB"/>
        </w:rPr>
        <w:t>r</w:t>
      </w:r>
      <w:r w:rsidRPr="00123128">
        <w:rPr>
          <w:spacing w:val="7"/>
          <w:position w:val="1"/>
          <w:sz w:val="20"/>
          <w:lang w:val="en-GB"/>
        </w:rPr>
        <w:t>e</w:t>
      </w:r>
      <w:r w:rsidRPr="00123128">
        <w:rPr>
          <w:spacing w:val="6"/>
          <w:position w:val="1"/>
          <w:sz w:val="20"/>
          <w:lang w:val="en-GB"/>
        </w:rPr>
        <w:t>v</w:t>
      </w:r>
      <w:r w:rsidRPr="00123128">
        <w:rPr>
          <w:spacing w:val="7"/>
          <w:position w:val="1"/>
          <w:sz w:val="20"/>
          <w:lang w:val="en-GB"/>
        </w:rPr>
        <w:t>e</w:t>
      </w:r>
      <w:r w:rsidRPr="00123128">
        <w:rPr>
          <w:spacing w:val="8"/>
          <w:position w:val="1"/>
          <w:sz w:val="20"/>
          <w:lang w:val="en-GB"/>
        </w:rPr>
        <w:t>r</w:t>
      </w:r>
      <w:r w:rsidRPr="00123128">
        <w:rPr>
          <w:spacing w:val="4"/>
          <w:position w:val="1"/>
          <w:sz w:val="20"/>
          <w:lang w:val="en-GB"/>
        </w:rPr>
        <w:t>s</w:t>
      </w:r>
      <w:r w:rsidRPr="00123128">
        <w:rPr>
          <w:spacing w:val="7"/>
          <w:position w:val="1"/>
          <w:sz w:val="20"/>
          <w:lang w:val="en-GB"/>
        </w:rPr>
        <w:t>i</w:t>
      </w:r>
      <w:r w:rsidRPr="00123128">
        <w:rPr>
          <w:spacing w:val="6"/>
          <w:position w:val="1"/>
          <w:sz w:val="20"/>
          <w:lang w:val="en-GB"/>
        </w:rPr>
        <w:t>b</w:t>
      </w:r>
      <w:r w:rsidRPr="00123128">
        <w:rPr>
          <w:spacing w:val="7"/>
          <w:position w:val="1"/>
          <w:sz w:val="20"/>
          <w:lang w:val="en-GB"/>
        </w:rPr>
        <w:t>l</w:t>
      </w:r>
      <w:r w:rsidRPr="00123128">
        <w:rPr>
          <w:position w:val="1"/>
          <w:sz w:val="20"/>
          <w:lang w:val="en-GB"/>
        </w:rPr>
        <w:t>e</w:t>
      </w:r>
      <w:r w:rsidRPr="00123128">
        <w:rPr>
          <w:spacing w:val="3"/>
          <w:position w:val="1"/>
          <w:sz w:val="20"/>
          <w:lang w:val="en-GB"/>
        </w:rPr>
        <w:t xml:space="preserve"> </w:t>
      </w:r>
      <w:r w:rsidRPr="00123128">
        <w:rPr>
          <w:spacing w:val="5"/>
          <w:position w:val="1"/>
          <w:sz w:val="20"/>
          <w:lang w:val="en-GB"/>
        </w:rPr>
        <w:t>e</w:t>
      </w:r>
      <w:r w:rsidRPr="00123128">
        <w:rPr>
          <w:spacing w:val="7"/>
          <w:position w:val="1"/>
          <w:sz w:val="20"/>
          <w:lang w:val="en-GB"/>
        </w:rPr>
        <w:t>l</w:t>
      </w:r>
      <w:r w:rsidRPr="00123128">
        <w:rPr>
          <w:spacing w:val="9"/>
          <w:position w:val="1"/>
          <w:sz w:val="20"/>
          <w:lang w:val="en-GB"/>
        </w:rPr>
        <w:t>i</w:t>
      </w:r>
      <w:r w:rsidRPr="00123128">
        <w:rPr>
          <w:spacing w:val="3"/>
          <w:position w:val="1"/>
          <w:sz w:val="20"/>
          <w:lang w:val="en-GB"/>
        </w:rPr>
        <w:t>m</w:t>
      </w:r>
      <w:r w:rsidRPr="00123128">
        <w:rPr>
          <w:spacing w:val="7"/>
          <w:position w:val="1"/>
          <w:sz w:val="20"/>
          <w:lang w:val="en-GB"/>
        </w:rPr>
        <w:t>i</w:t>
      </w:r>
      <w:r w:rsidRPr="00123128">
        <w:rPr>
          <w:spacing w:val="6"/>
          <w:position w:val="1"/>
          <w:sz w:val="20"/>
          <w:lang w:val="en-GB"/>
        </w:rPr>
        <w:t>n</w:t>
      </w:r>
      <w:r w:rsidRPr="00123128">
        <w:rPr>
          <w:spacing w:val="7"/>
          <w:position w:val="1"/>
          <w:sz w:val="20"/>
          <w:lang w:val="en-GB"/>
        </w:rPr>
        <w:t>ati</w:t>
      </w:r>
      <w:r w:rsidRPr="00123128">
        <w:rPr>
          <w:spacing w:val="8"/>
          <w:position w:val="1"/>
          <w:sz w:val="20"/>
          <w:lang w:val="en-GB"/>
        </w:rPr>
        <w:t>o</w:t>
      </w:r>
      <w:r w:rsidRPr="00123128">
        <w:rPr>
          <w:position w:val="1"/>
          <w:sz w:val="20"/>
          <w:lang w:val="en-GB"/>
        </w:rPr>
        <w:t>n</w:t>
      </w:r>
      <w:r w:rsidRPr="00123128">
        <w:rPr>
          <w:spacing w:val="2"/>
          <w:position w:val="1"/>
          <w:sz w:val="20"/>
          <w:lang w:val="en-GB"/>
        </w:rPr>
        <w:t xml:space="preserve"> </w:t>
      </w:r>
      <w:r w:rsidRPr="00123128">
        <w:rPr>
          <w:spacing w:val="8"/>
          <w:position w:val="1"/>
          <w:sz w:val="20"/>
          <w:lang w:val="en-GB"/>
        </w:rPr>
        <w:t>o</w:t>
      </w:r>
      <w:r w:rsidRPr="00123128">
        <w:rPr>
          <w:position w:val="1"/>
          <w:sz w:val="20"/>
          <w:lang w:val="en-GB"/>
        </w:rPr>
        <w:t>f</w:t>
      </w:r>
      <w:r w:rsidRPr="00123128">
        <w:rPr>
          <w:spacing w:val="8"/>
          <w:position w:val="1"/>
          <w:sz w:val="20"/>
          <w:lang w:val="en-GB"/>
        </w:rPr>
        <w:t xml:space="preserve"> </w:t>
      </w:r>
      <w:r w:rsidRPr="00123128">
        <w:rPr>
          <w:spacing w:val="6"/>
          <w:position w:val="1"/>
          <w:sz w:val="20"/>
          <w:lang w:val="en-GB"/>
        </w:rPr>
        <w:t>nu</w:t>
      </w:r>
      <w:r w:rsidRPr="00123128">
        <w:rPr>
          <w:spacing w:val="7"/>
          <w:position w:val="1"/>
          <w:sz w:val="20"/>
          <w:lang w:val="en-GB"/>
        </w:rPr>
        <w:t>cle</w:t>
      </w:r>
      <w:r w:rsidRPr="00123128">
        <w:rPr>
          <w:spacing w:val="5"/>
          <w:position w:val="1"/>
          <w:sz w:val="20"/>
          <w:lang w:val="en-GB"/>
        </w:rPr>
        <w:t>a</w:t>
      </w:r>
      <w:r w:rsidRPr="00123128">
        <w:rPr>
          <w:position w:val="1"/>
          <w:sz w:val="20"/>
          <w:lang w:val="en-GB"/>
        </w:rPr>
        <w:t>r</w:t>
      </w:r>
      <w:r w:rsidRPr="00123128">
        <w:rPr>
          <w:spacing w:val="12"/>
          <w:position w:val="1"/>
          <w:sz w:val="20"/>
          <w:lang w:val="en-GB"/>
        </w:rPr>
        <w:t xml:space="preserve"> </w:t>
      </w:r>
      <w:r w:rsidRPr="00123128">
        <w:rPr>
          <w:spacing w:val="2"/>
          <w:position w:val="1"/>
          <w:sz w:val="20"/>
          <w:lang w:val="en-GB"/>
        </w:rPr>
        <w:t>w</w:t>
      </w:r>
      <w:r w:rsidRPr="00123128">
        <w:rPr>
          <w:spacing w:val="7"/>
          <w:position w:val="1"/>
          <w:sz w:val="20"/>
          <w:lang w:val="en-GB"/>
        </w:rPr>
        <w:t>ea</w:t>
      </w:r>
      <w:r w:rsidRPr="00123128">
        <w:rPr>
          <w:spacing w:val="8"/>
          <w:position w:val="1"/>
          <w:sz w:val="20"/>
          <w:lang w:val="en-GB"/>
        </w:rPr>
        <w:t>po</w:t>
      </w:r>
      <w:r w:rsidRPr="00123128">
        <w:rPr>
          <w:position w:val="1"/>
          <w:sz w:val="20"/>
          <w:lang w:val="en-GB"/>
        </w:rPr>
        <w:t>n</w:t>
      </w:r>
      <w:r w:rsidRPr="00123128">
        <w:rPr>
          <w:spacing w:val="5"/>
          <w:position w:val="1"/>
          <w:sz w:val="20"/>
          <w:lang w:val="en-GB"/>
        </w:rPr>
        <w:t xml:space="preserve"> </w:t>
      </w:r>
      <w:r w:rsidRPr="00123128">
        <w:rPr>
          <w:spacing w:val="6"/>
          <w:w w:val="99"/>
          <w:position w:val="1"/>
          <w:sz w:val="20"/>
          <w:lang w:val="en-GB"/>
        </w:rPr>
        <w:t>p</w:t>
      </w:r>
      <w:r w:rsidRPr="00123128">
        <w:rPr>
          <w:spacing w:val="8"/>
          <w:w w:val="99"/>
          <w:position w:val="1"/>
          <w:sz w:val="20"/>
          <w:lang w:val="en-GB"/>
        </w:rPr>
        <w:t>ro</w:t>
      </w:r>
      <w:r w:rsidRPr="00123128">
        <w:rPr>
          <w:spacing w:val="6"/>
          <w:w w:val="99"/>
          <w:position w:val="1"/>
          <w:sz w:val="20"/>
          <w:lang w:val="en-GB"/>
        </w:rPr>
        <w:t>g</w:t>
      </w:r>
      <w:r w:rsidRPr="00123128">
        <w:rPr>
          <w:spacing w:val="5"/>
          <w:w w:val="99"/>
          <w:position w:val="1"/>
          <w:sz w:val="20"/>
          <w:lang w:val="en-GB"/>
        </w:rPr>
        <w:t>r</w:t>
      </w:r>
      <w:r w:rsidRPr="00123128">
        <w:rPr>
          <w:spacing w:val="10"/>
          <w:w w:val="99"/>
          <w:position w:val="1"/>
          <w:sz w:val="20"/>
          <w:lang w:val="en-GB"/>
        </w:rPr>
        <w:t>a</w:t>
      </w:r>
      <w:r w:rsidRPr="00123128">
        <w:rPr>
          <w:spacing w:val="8"/>
          <w:w w:val="99"/>
          <w:position w:val="1"/>
          <w:sz w:val="20"/>
          <w:lang w:val="en-GB"/>
        </w:rPr>
        <w:t>mm</w:t>
      </w:r>
      <w:r w:rsidRPr="00123128">
        <w:rPr>
          <w:spacing w:val="7"/>
          <w:w w:val="99"/>
          <w:position w:val="1"/>
          <w:sz w:val="20"/>
          <w:lang w:val="en-GB"/>
        </w:rPr>
        <w:t>e</w:t>
      </w:r>
      <w:r w:rsidRPr="00123128">
        <w:rPr>
          <w:w w:val="99"/>
          <w:position w:val="1"/>
          <w:sz w:val="20"/>
          <w:lang w:val="en-GB"/>
        </w:rPr>
        <w:t>s</w:t>
      </w:r>
      <w:r w:rsidRPr="00123128">
        <w:rPr>
          <w:spacing w:val="-25"/>
          <w:position w:val="1"/>
          <w:sz w:val="20"/>
          <w:lang w:val="en-GB"/>
        </w:rPr>
        <w:t xml:space="preserve">, </w:t>
      </w:r>
      <w:r w:rsidRPr="00123128">
        <w:rPr>
          <w:spacing w:val="7"/>
          <w:sz w:val="20"/>
          <w:lang w:val="en-GB"/>
        </w:rPr>
        <w:t>i</w:t>
      </w:r>
      <w:r w:rsidRPr="00123128">
        <w:rPr>
          <w:spacing w:val="6"/>
          <w:sz w:val="20"/>
          <w:lang w:val="en-GB"/>
        </w:rPr>
        <w:t>n</w:t>
      </w:r>
      <w:r w:rsidRPr="00123128">
        <w:rPr>
          <w:spacing w:val="5"/>
          <w:sz w:val="20"/>
          <w:lang w:val="en-GB"/>
        </w:rPr>
        <w:t>c</w:t>
      </w:r>
      <w:r w:rsidRPr="00123128">
        <w:rPr>
          <w:spacing w:val="7"/>
          <w:sz w:val="20"/>
          <w:lang w:val="en-GB"/>
        </w:rPr>
        <w:t>l</w:t>
      </w:r>
      <w:r w:rsidRPr="00123128">
        <w:rPr>
          <w:spacing w:val="6"/>
          <w:sz w:val="20"/>
          <w:lang w:val="en-GB"/>
        </w:rPr>
        <w:t>u</w:t>
      </w:r>
      <w:r w:rsidRPr="00123128">
        <w:rPr>
          <w:spacing w:val="8"/>
          <w:sz w:val="20"/>
          <w:lang w:val="en-GB"/>
        </w:rPr>
        <w:t>d</w:t>
      </w:r>
      <w:r w:rsidRPr="00123128">
        <w:rPr>
          <w:spacing w:val="7"/>
          <w:sz w:val="20"/>
          <w:lang w:val="en-GB"/>
        </w:rPr>
        <w:t>i</w:t>
      </w:r>
      <w:r w:rsidRPr="00123128">
        <w:rPr>
          <w:spacing w:val="6"/>
          <w:sz w:val="20"/>
          <w:lang w:val="en-GB"/>
        </w:rPr>
        <w:t>n</w:t>
      </w:r>
      <w:r w:rsidRPr="00123128">
        <w:rPr>
          <w:sz w:val="20"/>
          <w:lang w:val="en-GB"/>
        </w:rPr>
        <w:t>g</w:t>
      </w:r>
      <w:r w:rsidRPr="00123128">
        <w:rPr>
          <w:spacing w:val="7"/>
          <w:sz w:val="20"/>
          <w:lang w:val="en-GB"/>
        </w:rPr>
        <w:t xml:space="preserve"> a</w:t>
      </w:r>
      <w:r w:rsidRPr="00123128">
        <w:rPr>
          <w:spacing w:val="6"/>
          <w:sz w:val="20"/>
          <w:lang w:val="en-GB"/>
        </w:rPr>
        <w:t>d</w:t>
      </w:r>
      <w:r w:rsidRPr="00123128">
        <w:rPr>
          <w:spacing w:val="8"/>
          <w:sz w:val="20"/>
          <w:lang w:val="en-GB"/>
        </w:rPr>
        <w:t>d</w:t>
      </w:r>
      <w:r w:rsidRPr="00123128">
        <w:rPr>
          <w:spacing w:val="4"/>
          <w:sz w:val="20"/>
          <w:lang w:val="en-GB"/>
        </w:rPr>
        <w:t>i</w:t>
      </w:r>
      <w:r w:rsidRPr="00123128">
        <w:rPr>
          <w:spacing w:val="7"/>
          <w:sz w:val="20"/>
          <w:lang w:val="en-GB"/>
        </w:rPr>
        <w:t>t</w:t>
      </w:r>
      <w:r w:rsidRPr="00123128">
        <w:rPr>
          <w:spacing w:val="4"/>
          <w:sz w:val="20"/>
          <w:lang w:val="en-GB"/>
        </w:rPr>
        <w:t>i</w:t>
      </w:r>
      <w:r w:rsidRPr="00123128">
        <w:rPr>
          <w:spacing w:val="8"/>
          <w:sz w:val="20"/>
          <w:lang w:val="en-GB"/>
        </w:rPr>
        <w:t>o</w:t>
      </w:r>
      <w:r w:rsidRPr="00123128">
        <w:rPr>
          <w:spacing w:val="6"/>
          <w:sz w:val="20"/>
          <w:lang w:val="en-GB"/>
        </w:rPr>
        <w:t>n</w:t>
      </w:r>
      <w:r w:rsidRPr="00123128">
        <w:rPr>
          <w:spacing w:val="7"/>
          <w:sz w:val="20"/>
          <w:lang w:val="en-GB"/>
        </w:rPr>
        <w:t>a</w:t>
      </w:r>
      <w:r w:rsidRPr="00123128">
        <w:rPr>
          <w:sz w:val="20"/>
          <w:lang w:val="en-GB"/>
        </w:rPr>
        <w:t>l</w:t>
      </w:r>
      <w:r w:rsidRPr="00123128">
        <w:rPr>
          <w:spacing w:val="4"/>
          <w:sz w:val="20"/>
          <w:lang w:val="en-GB"/>
        </w:rPr>
        <w:t xml:space="preserve"> </w:t>
      </w:r>
      <w:r w:rsidRPr="00123128">
        <w:rPr>
          <w:spacing w:val="6"/>
          <w:sz w:val="20"/>
          <w:lang w:val="en-GB"/>
        </w:rPr>
        <w:t>p</w:t>
      </w:r>
      <w:r w:rsidRPr="00123128">
        <w:rPr>
          <w:spacing w:val="5"/>
          <w:sz w:val="20"/>
          <w:lang w:val="en-GB"/>
        </w:rPr>
        <w:t>r</w:t>
      </w:r>
      <w:r w:rsidRPr="00123128">
        <w:rPr>
          <w:spacing w:val="8"/>
          <w:sz w:val="20"/>
          <w:lang w:val="en-GB"/>
        </w:rPr>
        <w:t>o</w:t>
      </w:r>
      <w:r w:rsidRPr="00123128">
        <w:rPr>
          <w:spacing w:val="7"/>
          <w:sz w:val="20"/>
          <w:lang w:val="en-GB"/>
        </w:rPr>
        <w:t>t</w:t>
      </w:r>
      <w:r w:rsidRPr="00123128">
        <w:rPr>
          <w:spacing w:val="6"/>
          <w:sz w:val="20"/>
          <w:lang w:val="en-GB"/>
        </w:rPr>
        <w:t>o</w:t>
      </w:r>
      <w:r w:rsidRPr="00123128">
        <w:rPr>
          <w:spacing w:val="7"/>
          <w:sz w:val="20"/>
          <w:lang w:val="en-GB"/>
        </w:rPr>
        <w:t>c</w:t>
      </w:r>
      <w:r w:rsidRPr="00123128">
        <w:rPr>
          <w:spacing w:val="8"/>
          <w:sz w:val="20"/>
          <w:lang w:val="en-GB"/>
        </w:rPr>
        <w:t>o</w:t>
      </w:r>
      <w:r w:rsidRPr="00123128">
        <w:rPr>
          <w:spacing w:val="12"/>
          <w:sz w:val="20"/>
          <w:lang w:val="en-GB"/>
        </w:rPr>
        <w:t>l</w:t>
      </w:r>
      <w:r w:rsidRPr="00123128">
        <w:rPr>
          <w:sz w:val="20"/>
          <w:lang w:val="en-GB"/>
        </w:rPr>
        <w:t>s</w:t>
      </w:r>
      <w:r w:rsidRPr="00123128">
        <w:rPr>
          <w:spacing w:val="2"/>
          <w:sz w:val="20"/>
          <w:lang w:val="en-GB"/>
        </w:rPr>
        <w:t xml:space="preserve"> </w:t>
      </w:r>
      <w:r w:rsidRPr="00123128">
        <w:rPr>
          <w:spacing w:val="7"/>
          <w:sz w:val="20"/>
          <w:lang w:val="en-GB"/>
        </w:rPr>
        <w:t>t</w:t>
      </w:r>
      <w:r w:rsidRPr="00123128">
        <w:rPr>
          <w:sz w:val="20"/>
          <w:lang w:val="en-GB"/>
        </w:rPr>
        <w:t>o</w:t>
      </w:r>
      <w:r w:rsidRPr="00123128">
        <w:rPr>
          <w:spacing w:val="9"/>
          <w:sz w:val="20"/>
          <w:lang w:val="en-GB"/>
        </w:rPr>
        <w:t xml:space="preserve"> </w:t>
      </w:r>
      <w:r w:rsidRPr="00123128">
        <w:rPr>
          <w:spacing w:val="7"/>
          <w:sz w:val="20"/>
          <w:lang w:val="en-GB"/>
        </w:rPr>
        <w:t>t</w:t>
      </w:r>
      <w:r w:rsidRPr="00123128">
        <w:rPr>
          <w:spacing w:val="6"/>
          <w:sz w:val="20"/>
          <w:lang w:val="en-GB"/>
        </w:rPr>
        <w:t>h</w:t>
      </w:r>
      <w:r w:rsidRPr="00123128">
        <w:rPr>
          <w:spacing w:val="7"/>
          <w:sz w:val="20"/>
          <w:lang w:val="en-GB"/>
        </w:rPr>
        <w:t>i</w:t>
      </w:r>
      <w:r w:rsidRPr="00123128">
        <w:rPr>
          <w:sz w:val="20"/>
          <w:lang w:val="en-GB"/>
        </w:rPr>
        <w:t>s</w:t>
      </w:r>
      <w:r w:rsidRPr="00123128">
        <w:rPr>
          <w:spacing w:val="11"/>
          <w:sz w:val="20"/>
          <w:lang w:val="en-GB"/>
        </w:rPr>
        <w:t xml:space="preserve"> </w:t>
      </w:r>
      <w:r w:rsidRPr="00123128">
        <w:rPr>
          <w:spacing w:val="6"/>
          <w:sz w:val="20"/>
          <w:lang w:val="en-GB"/>
        </w:rPr>
        <w:t>C</w:t>
      </w:r>
      <w:r w:rsidRPr="00123128">
        <w:rPr>
          <w:spacing w:val="8"/>
          <w:sz w:val="20"/>
          <w:lang w:val="en-GB"/>
        </w:rPr>
        <w:t>o</w:t>
      </w:r>
      <w:r w:rsidRPr="00123128">
        <w:rPr>
          <w:spacing w:val="6"/>
          <w:sz w:val="20"/>
          <w:lang w:val="en-GB"/>
        </w:rPr>
        <w:t>nv</w:t>
      </w:r>
      <w:r w:rsidRPr="00123128">
        <w:rPr>
          <w:spacing w:val="7"/>
          <w:sz w:val="20"/>
          <w:lang w:val="en-GB"/>
        </w:rPr>
        <w:t>e</w:t>
      </w:r>
      <w:r w:rsidRPr="00123128">
        <w:rPr>
          <w:spacing w:val="6"/>
          <w:sz w:val="20"/>
          <w:lang w:val="en-GB"/>
        </w:rPr>
        <w:t>n</w:t>
      </w:r>
      <w:r w:rsidRPr="00123128">
        <w:rPr>
          <w:spacing w:val="7"/>
          <w:sz w:val="20"/>
          <w:lang w:val="en-GB"/>
        </w:rPr>
        <w:t>ti</w:t>
      </w:r>
      <w:r w:rsidRPr="00123128">
        <w:rPr>
          <w:spacing w:val="8"/>
          <w:sz w:val="20"/>
          <w:lang w:val="en-GB"/>
        </w:rPr>
        <w:t>o</w:t>
      </w:r>
      <w:r w:rsidRPr="00123128">
        <w:rPr>
          <w:spacing w:val="10"/>
          <w:sz w:val="20"/>
          <w:lang w:val="en-GB"/>
        </w:rPr>
        <w:t>n</w:t>
      </w:r>
      <w:r w:rsidRPr="00123128">
        <w:rPr>
          <w:sz w:val="20"/>
          <w:lang w:val="en-GB"/>
        </w:rPr>
        <w:t>.</w:t>
      </w:r>
    </w:p>
    <w:p w:rsidR="00494208" w:rsidRPr="00123128" w:rsidRDefault="00494208" w:rsidP="00860F8F">
      <w:pPr>
        <w:pStyle w:val="Default"/>
        <w:widowControl w:val="0"/>
        <w:contextualSpacing/>
        <w:rPr>
          <w:color w:val="auto"/>
          <w:sz w:val="20"/>
          <w:szCs w:val="20"/>
          <w:lang w:val="en-GB"/>
        </w:rPr>
      </w:pPr>
    </w:p>
    <w:p w:rsidR="00494208" w:rsidRPr="00123128" w:rsidRDefault="00494208" w:rsidP="005A085B">
      <w:pPr>
        <w:pStyle w:val="Default"/>
        <w:widowControl w:val="0"/>
        <w:numPr>
          <w:ilvl w:val="0"/>
          <w:numId w:val="37"/>
        </w:numPr>
        <w:spacing w:after="178"/>
        <w:ind w:left="360" w:hanging="360"/>
        <w:rPr>
          <w:color w:val="auto"/>
          <w:sz w:val="20"/>
          <w:szCs w:val="20"/>
          <w:lang w:val="en-GB"/>
        </w:rPr>
      </w:pPr>
      <w:r w:rsidRPr="00123128">
        <w:rPr>
          <w:color w:val="auto"/>
          <w:sz w:val="20"/>
          <w:szCs w:val="20"/>
          <w:lang w:val="en-GB"/>
        </w:rPr>
        <w:t>The first Meeting of States Parties shall be convened by the Secretary</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General of the United Nations within one year of the entry into force of this Convention. Further Meetings of States Parties shall be convened by the Secretary</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General of the United Nations on a biennial basis, unless otherwise agreed by the States Parties. </w:t>
      </w:r>
    </w:p>
    <w:p w:rsidR="00494208" w:rsidRPr="00123128" w:rsidRDefault="00494208" w:rsidP="005A085B">
      <w:pPr>
        <w:pStyle w:val="Default"/>
        <w:widowControl w:val="0"/>
        <w:numPr>
          <w:ilvl w:val="0"/>
          <w:numId w:val="37"/>
        </w:numPr>
        <w:spacing w:after="178"/>
        <w:ind w:left="360" w:hanging="360"/>
        <w:rPr>
          <w:color w:val="auto"/>
          <w:sz w:val="20"/>
          <w:szCs w:val="20"/>
          <w:lang w:val="en-GB"/>
        </w:rPr>
      </w:pPr>
      <w:r w:rsidRPr="00123128">
        <w:rPr>
          <w:color w:val="auto"/>
          <w:sz w:val="20"/>
          <w:szCs w:val="20"/>
          <w:lang w:val="en-GB"/>
        </w:rPr>
        <w:t xml:space="preserve">After a period of five years following the entry into force of this Convention, the Meetings of States Parties </w:t>
      </w:r>
      <w:commentRangeStart w:id="54"/>
      <w:r w:rsidRPr="00123128">
        <w:rPr>
          <w:color w:val="auto"/>
          <w:sz w:val="20"/>
          <w:szCs w:val="20"/>
          <w:highlight w:val="yellow"/>
          <w:u w:val="single"/>
          <w:lang w:val="en-GB"/>
        </w:rPr>
        <w:t>may</w:t>
      </w:r>
      <w:commentRangeEnd w:id="54"/>
      <w:r>
        <w:rPr>
          <w:color w:val="auto"/>
          <w:sz w:val="20"/>
          <w:szCs w:val="20"/>
          <w:highlight w:val="yellow"/>
        </w:rPr>
        <w:commentReference w:id="54"/>
      </w:r>
      <w:r w:rsidRPr="00123128">
        <w:rPr>
          <w:color w:val="auto"/>
          <w:sz w:val="20"/>
          <w:szCs w:val="20"/>
          <w:lang w:val="en-GB"/>
        </w:rPr>
        <w:t xml:space="preserve"> decide to convene a conference to review the operation of this Convention </w:t>
      </w:r>
      <w:commentRangeStart w:id="55"/>
      <w:r w:rsidRPr="00123128">
        <w:rPr>
          <w:strike/>
          <w:color w:val="auto"/>
          <w:sz w:val="20"/>
          <w:szCs w:val="20"/>
          <w:lang w:val="en-GB"/>
        </w:rPr>
        <w:t xml:space="preserve">with a view to assuring that the purposes of the preamble and the </w:t>
      </w:r>
      <w:commentRangeEnd w:id="55"/>
      <w:r>
        <w:rPr>
          <w:color w:val="auto"/>
          <w:sz w:val="20"/>
          <w:szCs w:val="20"/>
        </w:rPr>
        <w:commentReference w:id="55"/>
      </w:r>
      <w:r w:rsidRPr="00123128">
        <w:rPr>
          <w:strike/>
          <w:color w:val="auto"/>
          <w:sz w:val="20"/>
          <w:szCs w:val="20"/>
          <w:lang w:val="en-GB"/>
        </w:rPr>
        <w:t xml:space="preserve">provisions of the Convention, including the provisions concerning negotiations on effective measures for nuclear disarmament, are being realized. </w:t>
      </w:r>
    </w:p>
    <w:p w:rsidR="00494208" w:rsidRPr="00123128" w:rsidRDefault="00494208" w:rsidP="005A085B">
      <w:pPr>
        <w:pStyle w:val="Default"/>
        <w:widowControl w:val="0"/>
        <w:numPr>
          <w:ilvl w:val="0"/>
          <w:numId w:val="37"/>
        </w:numPr>
        <w:ind w:left="360" w:hanging="360"/>
        <w:rPr>
          <w:color w:val="auto"/>
          <w:sz w:val="20"/>
          <w:szCs w:val="20"/>
          <w:lang w:val="en-GB"/>
        </w:rPr>
      </w:pPr>
      <w:r w:rsidRPr="00123128">
        <w:rPr>
          <w:color w:val="auto"/>
          <w:sz w:val="20"/>
          <w:szCs w:val="20"/>
          <w:lang w:val="en-GB"/>
        </w:rPr>
        <w:t>States not party to this Convention, as well as the United Nations, other relevant international organizations or institutions, regional organizations, the International Committee of the Red Cross and relevant non</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governmental organizations may be invited to attend the Meetings of States Parties and the Review Conferences as observers. </w:t>
      </w:r>
    </w:p>
    <w:p w:rsidR="00494208" w:rsidRPr="00123128" w:rsidRDefault="00494208" w:rsidP="00494208">
      <w:pPr>
        <w:pStyle w:val="Default"/>
        <w:pBdr>
          <w:bottom w:val="single" w:sz="6" w:space="1" w:color="auto"/>
        </w:pBdr>
        <w:rPr>
          <w:color w:val="auto"/>
          <w:sz w:val="20"/>
          <w:szCs w:val="20"/>
          <w:lang w:val="en-GB"/>
        </w:rPr>
      </w:pPr>
    </w:p>
    <w:p w:rsidR="005168F3" w:rsidRDefault="005168F3" w:rsidP="00A17110">
      <w:pPr>
        <w:spacing w:before="100" w:beforeAutospacing="1" w:after="100" w:afterAutospacing="1"/>
        <w:rPr>
          <w:rFonts w:ascii="Times New Roman" w:eastAsia="Times New Roman" w:hAnsi="Times New Roman" w:cs="Times New Roman"/>
          <w:b/>
          <w:color w:val="000000"/>
          <w:sz w:val="28"/>
          <w:highlight w:val="yellow"/>
        </w:rPr>
      </w:pPr>
      <w:r>
        <w:rPr>
          <w:rFonts w:ascii="Times New Roman" w:eastAsia="Times New Roman" w:hAnsi="Times New Roman" w:cs="Times New Roman"/>
          <w:b/>
          <w:color w:val="000000"/>
          <w:sz w:val="28"/>
          <w:highlight w:val="yellow"/>
        </w:rPr>
        <w:t>MARSHALL ISLANDS</w:t>
      </w:r>
    </w:p>
    <w:p w:rsidR="005168F3" w:rsidRPr="005168F3" w:rsidRDefault="005168F3" w:rsidP="005168F3">
      <w:pPr>
        <w:jc w:val="center"/>
        <w:rPr>
          <w:rFonts w:ascii="Times" w:hAnsi="Times"/>
          <w:b/>
        </w:rPr>
      </w:pPr>
      <w:r w:rsidRPr="005168F3">
        <w:rPr>
          <w:rFonts w:ascii="Times" w:hAnsi="Times"/>
          <w:b/>
        </w:rPr>
        <w:t>Republic of the Marshall Islands</w:t>
      </w:r>
    </w:p>
    <w:p w:rsidR="005168F3" w:rsidRPr="005168F3" w:rsidRDefault="005168F3" w:rsidP="005168F3">
      <w:pPr>
        <w:jc w:val="center"/>
        <w:rPr>
          <w:rFonts w:ascii="Times" w:hAnsi="Times"/>
          <w:b/>
        </w:rPr>
      </w:pPr>
      <w:r w:rsidRPr="005168F3">
        <w:rPr>
          <w:rFonts w:ascii="Times" w:hAnsi="Times"/>
          <w:b/>
        </w:rPr>
        <w:t>Article 6 and Article 8</w:t>
      </w:r>
    </w:p>
    <w:p w:rsidR="005168F3" w:rsidRPr="004B4B1B" w:rsidRDefault="005168F3" w:rsidP="005168F3">
      <w:pPr>
        <w:rPr>
          <w:rFonts w:ascii="Times" w:hAnsi="Times"/>
          <w:color w:val="000000"/>
        </w:rPr>
      </w:pPr>
    </w:p>
    <w:p w:rsidR="005168F3" w:rsidRPr="004B4B1B" w:rsidRDefault="005168F3" w:rsidP="005168F3">
      <w:pPr>
        <w:rPr>
          <w:rFonts w:ascii="Times" w:hAnsi="Times"/>
          <w:color w:val="000000"/>
        </w:rPr>
      </w:pPr>
      <w:r w:rsidRPr="004B4B1B">
        <w:rPr>
          <w:rFonts w:ascii="Times" w:hAnsi="Times"/>
          <w:color w:val="000000"/>
        </w:rPr>
        <w:t>We have the following recommendations:</w:t>
      </w:r>
    </w:p>
    <w:p w:rsidR="005168F3" w:rsidRPr="004B4B1B" w:rsidRDefault="005168F3" w:rsidP="005168F3">
      <w:pPr>
        <w:rPr>
          <w:rFonts w:ascii="Times" w:hAnsi="Times"/>
          <w:b/>
          <w:bCs/>
          <w:color w:val="000000"/>
        </w:rPr>
      </w:pPr>
    </w:p>
    <w:p w:rsidR="005168F3" w:rsidRPr="005168F3" w:rsidRDefault="005168F3" w:rsidP="005A085B">
      <w:pPr>
        <w:pStyle w:val="ListParagraph"/>
        <w:numPr>
          <w:ilvl w:val="0"/>
          <w:numId w:val="45"/>
        </w:numPr>
        <w:suppressAutoHyphens/>
        <w:rPr>
          <w:rFonts w:ascii="Times" w:hAnsi="Times"/>
          <w:b/>
          <w:bCs/>
          <w:color w:val="000000"/>
        </w:rPr>
      </w:pPr>
      <w:r w:rsidRPr="005168F3">
        <w:rPr>
          <w:rFonts w:ascii="Times" w:hAnsi="Times"/>
          <w:bCs/>
          <w:color w:val="000000"/>
        </w:rPr>
        <w:t>Change the title of the Article 6</w:t>
      </w:r>
      <w:r w:rsidRPr="005168F3">
        <w:rPr>
          <w:rFonts w:ascii="Times" w:hAnsi="Times"/>
          <w:b/>
          <w:bCs/>
          <w:color w:val="000000"/>
        </w:rPr>
        <w:t xml:space="preserve"> to Victim Assistance and Environmental Remediation</w:t>
      </w:r>
    </w:p>
    <w:p w:rsidR="005168F3" w:rsidRPr="004B4B1B" w:rsidRDefault="005168F3" w:rsidP="005168F3">
      <w:pPr>
        <w:ind w:left="1080"/>
        <w:rPr>
          <w:rFonts w:ascii="Times" w:hAnsi="Times"/>
          <w:b/>
          <w:bCs/>
          <w:color w:val="000000"/>
        </w:rPr>
      </w:pPr>
    </w:p>
    <w:p w:rsidR="005168F3" w:rsidRDefault="005168F3" w:rsidP="005A085B">
      <w:pPr>
        <w:pStyle w:val="NormalWeb"/>
        <w:numPr>
          <w:ilvl w:val="0"/>
          <w:numId w:val="45"/>
        </w:numPr>
        <w:suppressAutoHyphens/>
        <w:spacing w:before="28" w:beforeAutospacing="0" w:after="28" w:afterAutospacing="0"/>
        <w:jc w:val="both"/>
        <w:rPr>
          <w:rFonts w:ascii="Times" w:hAnsi="Times"/>
          <w:b/>
          <w:bCs/>
          <w:color w:val="000000"/>
        </w:rPr>
      </w:pPr>
      <w:r w:rsidRPr="004B4B1B">
        <w:rPr>
          <w:rFonts w:ascii="Times" w:hAnsi="Times"/>
          <w:b/>
          <w:bCs/>
          <w:color w:val="000000"/>
        </w:rPr>
        <w:t>Reaffirm that the requirement to provide victim assistance falls within international human rights law, and the ability for an affected state alone to fulfill that requirement may be constrained by the affected states' capacity.  Assistance should be provided by states parties and through international assistance to any affected victim, regardless of their jurisdiction.  Nuclear testing impacts are a unique humanitarian issue, often with transboundary and multilateral character.  While any and all who have the capacity to act and assist with addressing affected human rights should do so, it is also inequitable – and ineffective - to shift the entire burden to do so to states who did not cause such impacts, and who may also have limited capacity to address such impacts.  This article should not be about assigning responsibility</w:t>
      </w:r>
      <w:r>
        <w:rPr>
          <w:rFonts w:ascii="Times" w:hAnsi="Times"/>
          <w:b/>
          <w:bCs/>
          <w:color w:val="000000"/>
        </w:rPr>
        <w:t>; rather,</w:t>
      </w:r>
      <w:r w:rsidRPr="004B4B1B">
        <w:rPr>
          <w:rFonts w:ascii="Times" w:hAnsi="Times"/>
          <w:b/>
          <w:bCs/>
          <w:color w:val="000000"/>
        </w:rPr>
        <w:t xml:space="preserve"> it should be about addressing affected victims.</w:t>
      </w:r>
    </w:p>
    <w:p w:rsidR="005168F3" w:rsidRPr="005168F3" w:rsidRDefault="005168F3" w:rsidP="005168F3">
      <w:pPr>
        <w:pStyle w:val="NormalWeb"/>
        <w:suppressAutoHyphens/>
        <w:spacing w:before="28" w:beforeAutospacing="0" w:after="28" w:afterAutospacing="0"/>
        <w:jc w:val="both"/>
        <w:rPr>
          <w:rFonts w:ascii="Times" w:hAnsi="Times"/>
          <w:b/>
          <w:bCs/>
          <w:color w:val="000000"/>
        </w:rPr>
      </w:pPr>
    </w:p>
    <w:p w:rsidR="005168F3" w:rsidRPr="005168F3" w:rsidRDefault="005168F3" w:rsidP="005A085B">
      <w:pPr>
        <w:numPr>
          <w:ilvl w:val="0"/>
          <w:numId w:val="45"/>
        </w:numPr>
        <w:tabs>
          <w:tab w:val="num" w:pos="0"/>
        </w:tabs>
        <w:suppressAutoHyphens/>
        <w:ind w:left="1080"/>
        <w:rPr>
          <w:rFonts w:ascii="Times" w:hAnsi="Times"/>
          <w:b/>
          <w:bCs/>
          <w:color w:val="000000"/>
        </w:rPr>
      </w:pPr>
      <w:r w:rsidRPr="004B4B1B">
        <w:rPr>
          <w:rFonts w:ascii="Times" w:hAnsi="Times"/>
          <w:b/>
          <w:bCs/>
          <w:color w:val="000000"/>
        </w:rPr>
        <w:t xml:space="preserve">An affected state should be invited to provide relevant information, and should, upon its request, be provided with international assistance with its relevant capacity.  </w:t>
      </w:r>
    </w:p>
    <w:p w:rsidR="005168F3" w:rsidRPr="004B4B1B" w:rsidRDefault="005168F3" w:rsidP="005168F3">
      <w:pPr>
        <w:ind w:left="1080"/>
        <w:rPr>
          <w:rFonts w:ascii="Times" w:hAnsi="Times"/>
          <w:b/>
          <w:bCs/>
          <w:color w:val="000000"/>
        </w:rPr>
      </w:pPr>
    </w:p>
    <w:p w:rsidR="005168F3" w:rsidRPr="004B4B1B" w:rsidRDefault="005168F3" w:rsidP="005A085B">
      <w:pPr>
        <w:numPr>
          <w:ilvl w:val="0"/>
          <w:numId w:val="45"/>
        </w:numPr>
        <w:tabs>
          <w:tab w:val="num" w:pos="0"/>
        </w:tabs>
        <w:suppressAutoHyphens/>
        <w:ind w:left="1080"/>
        <w:rPr>
          <w:rFonts w:ascii="Times" w:hAnsi="Times"/>
          <w:b/>
          <w:bCs/>
          <w:color w:val="000000"/>
        </w:rPr>
      </w:pPr>
      <w:r w:rsidRPr="004B4B1B">
        <w:rPr>
          <w:rFonts w:ascii="Times" w:hAnsi="Times"/>
          <w:b/>
          <w:bCs/>
          <w:color w:val="000000"/>
        </w:rPr>
        <w:lastRenderedPageBreak/>
        <w:t xml:space="preserve">Remove [in a position to do] and add “or other nuclear explosive devices” after the phrase with respect to individuals affected by the use or testing of nuclear weapons. </w:t>
      </w:r>
    </w:p>
    <w:p w:rsidR="005168F3" w:rsidRPr="004B4B1B" w:rsidRDefault="005168F3" w:rsidP="005168F3">
      <w:pPr>
        <w:ind w:left="1080"/>
        <w:rPr>
          <w:rFonts w:ascii="Times" w:hAnsi="Times"/>
          <w:b/>
          <w:bCs/>
          <w:color w:val="000000"/>
        </w:rPr>
      </w:pPr>
    </w:p>
    <w:p w:rsidR="005168F3" w:rsidRPr="004B4B1B" w:rsidRDefault="005168F3" w:rsidP="005A085B">
      <w:pPr>
        <w:numPr>
          <w:ilvl w:val="0"/>
          <w:numId w:val="45"/>
        </w:numPr>
        <w:tabs>
          <w:tab w:val="num" w:pos="0"/>
        </w:tabs>
        <w:suppressAutoHyphens/>
        <w:ind w:left="1080"/>
        <w:rPr>
          <w:rFonts w:ascii="Times" w:hAnsi="Times"/>
          <w:b/>
          <w:bCs/>
          <w:color w:val="000000"/>
        </w:rPr>
      </w:pPr>
      <w:r w:rsidRPr="004B4B1B">
        <w:rPr>
          <w:rFonts w:ascii="Times" w:hAnsi="Times"/>
          <w:color w:val="000000"/>
        </w:rPr>
        <w:t xml:space="preserve"> The</w:t>
      </w:r>
      <w:r w:rsidRPr="004B4B1B">
        <w:rPr>
          <w:rFonts w:ascii="Times" w:hAnsi="Times"/>
          <w:b/>
          <w:bCs/>
          <w:color w:val="000000"/>
        </w:rPr>
        <w:t xml:space="preserve"> </w:t>
      </w:r>
      <w:r w:rsidRPr="004B4B1B">
        <w:rPr>
          <w:rFonts w:ascii="Times" w:hAnsi="Times"/>
          <w:color w:val="000000"/>
        </w:rPr>
        <w:t xml:space="preserve">Republic of the Marshall Islands strongly supports the current focus of the draft text to </w:t>
      </w:r>
      <w:r w:rsidRPr="004B4B1B">
        <w:rPr>
          <w:rFonts w:ascii="Times" w:hAnsi="Times"/>
          <w:b/>
          <w:bCs/>
          <w:color w:val="000000"/>
        </w:rPr>
        <w:t xml:space="preserve"> “adequately provide age- and gender sensitive assistance, including medical care, rehabilitation and psychological support, as well as provide for their social and economic inclusion.”  </w:t>
      </w:r>
      <w:r w:rsidRPr="004B4B1B">
        <w:rPr>
          <w:rFonts w:ascii="Times" w:hAnsi="Times"/>
          <w:bCs/>
          <w:color w:val="000000"/>
        </w:rPr>
        <w:t>We recommend the inclusion of the phrase</w:t>
      </w:r>
      <w:r w:rsidRPr="004B4B1B">
        <w:rPr>
          <w:rFonts w:ascii="Times" w:hAnsi="Times"/>
          <w:b/>
          <w:bCs/>
          <w:color w:val="000000"/>
        </w:rPr>
        <w:t xml:space="preserve"> “without discrimination” after gender sensitive assistance.</w:t>
      </w:r>
    </w:p>
    <w:p w:rsidR="005168F3" w:rsidRPr="004B4B1B" w:rsidRDefault="005168F3" w:rsidP="005168F3">
      <w:pPr>
        <w:rPr>
          <w:rFonts w:ascii="Times" w:hAnsi="Times"/>
          <w:b/>
          <w:bCs/>
          <w:color w:val="000000"/>
        </w:rPr>
      </w:pPr>
    </w:p>
    <w:p w:rsidR="005168F3" w:rsidRPr="005168F3" w:rsidRDefault="005168F3" w:rsidP="005A085B">
      <w:pPr>
        <w:numPr>
          <w:ilvl w:val="0"/>
          <w:numId w:val="45"/>
        </w:numPr>
        <w:tabs>
          <w:tab w:val="num" w:pos="0"/>
        </w:tabs>
        <w:suppressAutoHyphens/>
        <w:ind w:left="1080"/>
        <w:rPr>
          <w:rFonts w:ascii="Times" w:hAnsi="Times"/>
          <w:color w:val="000000"/>
        </w:rPr>
      </w:pPr>
      <w:r w:rsidRPr="004B4B1B">
        <w:rPr>
          <w:rFonts w:ascii="Times" w:hAnsi="Times"/>
          <w:b/>
          <w:bCs/>
          <w:color w:val="000000"/>
        </w:rPr>
        <w:t xml:space="preserve">Draft Article 6(1) should elaborate further on affected states parties’ victim assistance obligations. It should also be complemented by an expanded international cooperation and assistance article (draft Article 8), which, among other elements, would explicitly mandate the states parties provide assistance to the victims of nuclear testing regardless of their jurisdiction.   </w:t>
      </w:r>
      <w:r w:rsidRPr="004B4B1B">
        <w:rPr>
          <w:rFonts w:ascii="Times" w:hAnsi="Times"/>
          <w:color w:val="000000"/>
        </w:rPr>
        <w:t xml:space="preserve">This phrasing should be also expanded to include assistance with monitoring, because it anticipates the need for assistance that responds to the needs of victims and acknowledges that these extend beyond the medical or environmental realm. </w:t>
      </w:r>
    </w:p>
    <w:p w:rsidR="005168F3" w:rsidRPr="004B4B1B" w:rsidRDefault="005168F3" w:rsidP="005168F3">
      <w:pPr>
        <w:pStyle w:val="NormalWeb"/>
        <w:jc w:val="both"/>
        <w:rPr>
          <w:rFonts w:ascii="Times" w:hAnsi="Times"/>
          <w:b/>
          <w:bCs/>
          <w:color w:val="000000"/>
        </w:rPr>
      </w:pPr>
      <w:r w:rsidRPr="004B4B1B">
        <w:rPr>
          <w:rFonts w:ascii="Times" w:hAnsi="Times"/>
          <w:color w:val="000000"/>
        </w:rPr>
        <w:t>The operative section must no</w:t>
      </w:r>
      <w:r w:rsidRPr="004B4B1B">
        <w:rPr>
          <w:rFonts w:ascii="Times" w:hAnsi="Times"/>
          <w:b/>
          <w:bCs/>
          <w:color w:val="000000"/>
        </w:rPr>
        <w:t>t exclude any affected states parties from the responsibility to provide victim assistance, regardless of the jurisdic</w:t>
      </w:r>
      <w:r>
        <w:rPr>
          <w:rFonts w:ascii="Times" w:hAnsi="Times"/>
          <w:b/>
          <w:bCs/>
          <w:color w:val="000000"/>
        </w:rPr>
        <w:t>tional status of those victims.</w:t>
      </w:r>
    </w:p>
    <w:p w:rsidR="005168F3" w:rsidRPr="004B4B1B" w:rsidRDefault="005168F3" w:rsidP="005168F3">
      <w:pPr>
        <w:pStyle w:val="NormalWeb"/>
        <w:jc w:val="both"/>
        <w:rPr>
          <w:rFonts w:ascii="Times" w:hAnsi="Times"/>
          <w:color w:val="000000"/>
        </w:rPr>
      </w:pPr>
      <w:r w:rsidRPr="004B4B1B">
        <w:rPr>
          <w:rFonts w:ascii="Times" w:hAnsi="Times"/>
          <w:color w:val="000000"/>
        </w:rPr>
        <w:t>Regarding methods and principles for providing victim assistance, which may be further elaborated by future States Parties meetings, the Republic of the Marshall Islands suggests the following to be cons</w:t>
      </w:r>
      <w:r>
        <w:rPr>
          <w:rFonts w:ascii="Times" w:hAnsi="Times"/>
          <w:color w:val="000000"/>
        </w:rPr>
        <w:t>idered:</w:t>
      </w:r>
    </w:p>
    <w:p w:rsidR="005168F3" w:rsidRPr="005168F3" w:rsidRDefault="005168F3" w:rsidP="005A085B">
      <w:pPr>
        <w:pStyle w:val="NormalWeb"/>
        <w:numPr>
          <w:ilvl w:val="0"/>
          <w:numId w:val="46"/>
        </w:numPr>
        <w:suppressAutoHyphens/>
        <w:spacing w:before="28" w:beforeAutospacing="0" w:after="28" w:afterAutospacing="0"/>
        <w:jc w:val="both"/>
        <w:rPr>
          <w:rFonts w:ascii="Times" w:hAnsi="Times"/>
          <w:b/>
          <w:bCs/>
          <w:color w:val="000000"/>
        </w:rPr>
      </w:pPr>
      <w:r w:rsidRPr="004B4B1B">
        <w:rPr>
          <w:rFonts w:ascii="Times" w:hAnsi="Times"/>
          <w:b/>
          <w:bCs/>
          <w:color w:val="000000"/>
        </w:rPr>
        <w:t>Assistance should be tailored to victims’ needs regardless of their jurisdiction, and affected states should be encouraged to assess victims’ needs as well as make every effort to collect reliable relevant data regarding victims, within their capacity to do so, and for States Parties to provide assistance in this regard.</w:t>
      </w:r>
    </w:p>
    <w:p w:rsidR="005168F3" w:rsidRDefault="005168F3" w:rsidP="005A085B">
      <w:pPr>
        <w:pStyle w:val="NormalWeb"/>
        <w:numPr>
          <w:ilvl w:val="0"/>
          <w:numId w:val="46"/>
        </w:numPr>
        <w:suppressAutoHyphens/>
        <w:spacing w:before="28" w:beforeAutospacing="0" w:after="28" w:afterAutospacing="0"/>
        <w:jc w:val="both"/>
        <w:rPr>
          <w:rFonts w:ascii="Times" w:hAnsi="Times"/>
          <w:b/>
          <w:bCs/>
          <w:color w:val="000000"/>
        </w:rPr>
      </w:pPr>
      <w:r w:rsidRPr="004B4B1B">
        <w:rPr>
          <w:rFonts w:ascii="Times" w:hAnsi="Times"/>
          <w:b/>
          <w:bCs/>
          <w:color w:val="000000"/>
        </w:rPr>
        <w:t xml:space="preserve">Victims of nuclear weapons should be actively involved in the decision-making process that concerns them. </w:t>
      </w:r>
    </w:p>
    <w:p w:rsidR="005168F3" w:rsidRPr="005168F3" w:rsidRDefault="005168F3" w:rsidP="005A085B">
      <w:pPr>
        <w:pStyle w:val="NormalWeb"/>
        <w:numPr>
          <w:ilvl w:val="0"/>
          <w:numId w:val="46"/>
        </w:numPr>
        <w:suppressAutoHyphens/>
        <w:spacing w:before="28" w:beforeAutospacing="0" w:after="28" w:afterAutospacing="0"/>
        <w:jc w:val="both"/>
        <w:rPr>
          <w:rFonts w:ascii="Times" w:hAnsi="Times"/>
          <w:b/>
          <w:bCs/>
          <w:color w:val="000000"/>
        </w:rPr>
      </w:pPr>
      <w:r w:rsidRPr="005168F3">
        <w:rPr>
          <w:rFonts w:ascii="Times" w:hAnsi="Times"/>
          <w:b/>
          <w:bCs/>
          <w:color w:val="000000"/>
        </w:rPr>
        <w:t>Give guidance on steps to implement victim assistance and consider facilitative steps for reporting on related implementation, including reducing overlaps with existing human rights reporting processes.</w:t>
      </w:r>
    </w:p>
    <w:p w:rsidR="005168F3" w:rsidRPr="005168F3" w:rsidRDefault="005168F3" w:rsidP="005168F3">
      <w:pPr>
        <w:pStyle w:val="NormalWeb"/>
        <w:jc w:val="both"/>
        <w:rPr>
          <w:rFonts w:ascii="Times" w:hAnsi="Times"/>
          <w:color w:val="000000"/>
        </w:rPr>
      </w:pPr>
      <w:r w:rsidRPr="004B4B1B">
        <w:rPr>
          <w:rFonts w:ascii="Times" w:hAnsi="Times"/>
          <w:color w:val="000000"/>
        </w:rPr>
        <w:t xml:space="preserve">Concerning implementation steps, they should include: </w:t>
      </w:r>
      <w:r w:rsidRPr="004B4B1B">
        <w:rPr>
          <w:rFonts w:ascii="Times" w:hAnsi="Times"/>
          <w:b/>
          <w:bCs/>
          <w:color w:val="000000"/>
        </w:rPr>
        <w:t xml:space="preserve">guidance and assistance in </w:t>
      </w:r>
      <w:r w:rsidRPr="004B4B1B">
        <w:rPr>
          <w:rFonts w:ascii="Times" w:hAnsi="Times"/>
          <w:b/>
          <w:color w:val="000000"/>
        </w:rPr>
        <w:t>developing, implementing, and enforcing any necessary national laws and policies, as well as striving to incorporate relevant guidelines and good practices in the delivery of victim assistance, developing approaches for victim assistance, and designating a focal point to coordinate implementation</w:t>
      </w:r>
      <w:r w:rsidRPr="004B4B1B">
        <w:rPr>
          <w:rFonts w:ascii="Times" w:hAnsi="Times"/>
          <w:color w:val="000000"/>
        </w:rPr>
        <w:t>.  Thus, we propose the creation of Article 6, paragraph 1, bis, which</w:t>
      </w:r>
      <w:r>
        <w:rPr>
          <w:rFonts w:ascii="Times" w:hAnsi="Times"/>
          <w:color w:val="000000"/>
        </w:rPr>
        <w:t xml:space="preserve"> would incorporate these views.</w:t>
      </w:r>
    </w:p>
    <w:p w:rsidR="005168F3" w:rsidRPr="004B4B1B" w:rsidRDefault="005168F3" w:rsidP="005168F3">
      <w:pPr>
        <w:pStyle w:val="NormalWeb"/>
        <w:jc w:val="both"/>
        <w:rPr>
          <w:rFonts w:ascii="Times" w:hAnsi="Times"/>
          <w:b/>
          <w:bCs/>
          <w:color w:val="000000"/>
        </w:rPr>
      </w:pPr>
      <w:r>
        <w:rPr>
          <w:rFonts w:ascii="Times" w:hAnsi="Times"/>
          <w:b/>
          <w:bCs/>
          <w:color w:val="000000"/>
        </w:rPr>
        <w:t>Article 6, Paragraph 2</w:t>
      </w:r>
    </w:p>
    <w:p w:rsidR="005168F3" w:rsidRPr="005168F3" w:rsidRDefault="005168F3" w:rsidP="005168F3">
      <w:pPr>
        <w:pStyle w:val="NormalWeb"/>
        <w:jc w:val="both"/>
        <w:rPr>
          <w:rFonts w:ascii="Times" w:hAnsi="Times"/>
          <w:color w:val="222222"/>
        </w:rPr>
      </w:pPr>
      <w:r w:rsidRPr="004B4B1B">
        <w:rPr>
          <w:rFonts w:ascii="Times" w:hAnsi="Times"/>
          <w:color w:val="222222"/>
        </w:rPr>
        <w:t>In order to clarify</w:t>
      </w:r>
      <w:r>
        <w:rPr>
          <w:rFonts w:ascii="Times" w:hAnsi="Times"/>
          <w:color w:val="222222"/>
        </w:rPr>
        <w:t xml:space="preserve"> 6.2, we propose the following:</w:t>
      </w:r>
    </w:p>
    <w:p w:rsidR="005168F3" w:rsidRDefault="005168F3" w:rsidP="005A085B">
      <w:pPr>
        <w:pStyle w:val="NormalWeb"/>
        <w:numPr>
          <w:ilvl w:val="0"/>
          <w:numId w:val="47"/>
        </w:numPr>
        <w:suppressAutoHyphens/>
        <w:spacing w:before="28" w:beforeAutospacing="0" w:after="28" w:afterAutospacing="0"/>
        <w:jc w:val="both"/>
        <w:rPr>
          <w:rFonts w:ascii="Times" w:hAnsi="Times"/>
          <w:b/>
          <w:bCs/>
          <w:color w:val="222222"/>
        </w:rPr>
      </w:pPr>
      <w:r w:rsidRPr="004B4B1B">
        <w:rPr>
          <w:rFonts w:ascii="Times" w:hAnsi="Times"/>
          <w:b/>
          <w:bCs/>
          <w:color w:val="222222"/>
        </w:rPr>
        <w:t xml:space="preserve">Making environmental remediation and monitoring a goal for affected states that have areas of contamination in their jurisdiction or control, in addition to inviting all other states, including States Parties, to assist them in meeting this </w:t>
      </w:r>
      <w:r w:rsidRPr="004B4B1B">
        <w:rPr>
          <w:rFonts w:ascii="Times" w:hAnsi="Times"/>
          <w:b/>
          <w:bCs/>
          <w:color w:val="222222"/>
        </w:rPr>
        <w:lastRenderedPageBreak/>
        <w:t>goal, including a goal for affected states to conduct risk reduction education and encouraging other states parties to provide assistance for risk reduction education to affected states.</w:t>
      </w:r>
    </w:p>
    <w:p w:rsidR="005168F3" w:rsidRPr="005168F3" w:rsidRDefault="005168F3" w:rsidP="005A085B">
      <w:pPr>
        <w:pStyle w:val="NormalWeb"/>
        <w:numPr>
          <w:ilvl w:val="0"/>
          <w:numId w:val="47"/>
        </w:numPr>
        <w:suppressAutoHyphens/>
        <w:spacing w:before="28" w:beforeAutospacing="0" w:after="28" w:afterAutospacing="0"/>
        <w:jc w:val="both"/>
        <w:rPr>
          <w:rFonts w:ascii="Times" w:hAnsi="Times"/>
          <w:b/>
          <w:bCs/>
          <w:color w:val="222222"/>
        </w:rPr>
      </w:pPr>
      <w:r w:rsidRPr="005168F3">
        <w:rPr>
          <w:rFonts w:ascii="Times" w:hAnsi="Times"/>
          <w:b/>
          <w:bCs/>
          <w:color w:val="222222"/>
        </w:rPr>
        <w:t xml:space="preserve"> Elaborating further on this goal, encouraging guidance and international assistance regarding survey and assessment, risk communication, reporting and enumeration of the specific institutional arrangements, including quality standards, National Action Plans and resource mobilization.</w:t>
      </w:r>
    </w:p>
    <w:p w:rsidR="005168F3" w:rsidRDefault="005168F3" w:rsidP="005168F3">
      <w:pPr>
        <w:pStyle w:val="CommentText1"/>
        <w:rPr>
          <w:rFonts w:ascii="Times" w:hAnsi="Times"/>
          <w:bCs/>
          <w:color w:val="222222"/>
          <w:sz w:val="24"/>
          <w:szCs w:val="24"/>
        </w:rPr>
      </w:pPr>
    </w:p>
    <w:p w:rsidR="005168F3" w:rsidRPr="005168F3" w:rsidRDefault="005168F3" w:rsidP="005168F3">
      <w:pPr>
        <w:pStyle w:val="CommentText1"/>
        <w:rPr>
          <w:rFonts w:ascii="Times" w:hAnsi="Times"/>
          <w:sz w:val="24"/>
          <w:szCs w:val="24"/>
        </w:rPr>
      </w:pPr>
      <w:r w:rsidRPr="004B4B1B">
        <w:rPr>
          <w:rFonts w:ascii="Times" w:hAnsi="Times"/>
          <w:bCs/>
          <w:color w:val="222222"/>
          <w:sz w:val="24"/>
          <w:szCs w:val="24"/>
        </w:rPr>
        <w:t xml:space="preserve">We further recommend that </w:t>
      </w:r>
      <w:r w:rsidRPr="004B4B1B">
        <w:rPr>
          <w:rFonts w:ascii="Times" w:hAnsi="Times"/>
          <w:sz w:val="24"/>
          <w:szCs w:val="24"/>
        </w:rPr>
        <w:t>when one state party has specific knowledge related to, inter alia, types and quantities of nuclear weapons or other nuclear explosive devices used or tested, the precise locations of the use or testing, and known or suspected areas of contamination, that information shall be made available to the affected state to facilitate the remediation of such contamin</w:t>
      </w:r>
      <w:r>
        <w:rPr>
          <w:rFonts w:ascii="Times" w:hAnsi="Times"/>
          <w:sz w:val="24"/>
          <w:szCs w:val="24"/>
        </w:rPr>
        <w:t>ation.</w:t>
      </w:r>
    </w:p>
    <w:p w:rsidR="005168F3" w:rsidRPr="004B4B1B" w:rsidRDefault="005168F3" w:rsidP="005168F3">
      <w:pPr>
        <w:pStyle w:val="NormalWeb"/>
        <w:jc w:val="both"/>
        <w:rPr>
          <w:rFonts w:ascii="Times" w:hAnsi="Times"/>
          <w:bCs/>
          <w:color w:val="222222"/>
        </w:rPr>
      </w:pPr>
      <w:r w:rsidRPr="004B4B1B">
        <w:rPr>
          <w:rFonts w:ascii="Times" w:hAnsi="Times"/>
          <w:bCs/>
          <w:color w:val="222222"/>
        </w:rPr>
        <w:t>To help affected states parties meet their obligations under draft Article 6, the treaty should include a separate article requiring other states to provide international cooperation and assistance. The propose amendments to draft Article 6 should include a provision making clear that affected states parties may seek redress, through outside mechanisms, for human and environmental harm attribute to the use or testing of nuclear weapons or o</w:t>
      </w:r>
      <w:r>
        <w:rPr>
          <w:rFonts w:ascii="Times" w:hAnsi="Times"/>
          <w:bCs/>
          <w:color w:val="222222"/>
        </w:rPr>
        <w:t>ther nuclear explosive devices.</w:t>
      </w:r>
    </w:p>
    <w:p w:rsidR="005168F3" w:rsidRPr="004B4B1B" w:rsidRDefault="005168F3" w:rsidP="005168F3">
      <w:pPr>
        <w:pStyle w:val="NormalWeb"/>
        <w:jc w:val="both"/>
        <w:rPr>
          <w:rFonts w:ascii="Times" w:hAnsi="Times"/>
          <w:bCs/>
          <w:color w:val="222222"/>
        </w:rPr>
      </w:pPr>
      <w:r w:rsidRPr="004B4B1B">
        <w:rPr>
          <w:rFonts w:ascii="Times" w:hAnsi="Times"/>
          <w:bCs/>
          <w:color w:val="222222"/>
        </w:rPr>
        <w:t xml:space="preserve">In this vein, we recommend </w:t>
      </w:r>
      <w:r>
        <w:rPr>
          <w:rFonts w:ascii="Times" w:hAnsi="Times"/>
          <w:bCs/>
          <w:color w:val="222222"/>
        </w:rPr>
        <w:t>the following insertion:</w:t>
      </w:r>
    </w:p>
    <w:p w:rsidR="005168F3" w:rsidRDefault="005168F3" w:rsidP="005168F3">
      <w:pPr>
        <w:pStyle w:val="NormalWeb"/>
        <w:ind w:left="720"/>
        <w:jc w:val="both"/>
        <w:rPr>
          <w:rFonts w:ascii="Times" w:hAnsi="Times"/>
          <w:b/>
          <w:bCs/>
          <w:color w:val="222222"/>
        </w:rPr>
      </w:pPr>
      <w:r w:rsidRPr="004B4B1B">
        <w:rPr>
          <w:rFonts w:ascii="Times" w:hAnsi="Times"/>
          <w:b/>
          <w:bCs/>
          <w:color w:val="222222"/>
        </w:rPr>
        <w:t>Nothing in this article shall preclude a State Party from seeking redress, by peaceful means beyond this convention, from states that have used or tested nuclear weapons, or other nuclear explosive devices and affected areas under th</w:t>
      </w:r>
      <w:r>
        <w:rPr>
          <w:rFonts w:ascii="Times" w:hAnsi="Times"/>
          <w:b/>
          <w:bCs/>
          <w:color w:val="222222"/>
        </w:rPr>
        <w:t xml:space="preserve">e State parties’ jurisdiction. </w:t>
      </w:r>
    </w:p>
    <w:p w:rsidR="005168F3" w:rsidRPr="005168F3" w:rsidRDefault="005168F3" w:rsidP="005168F3">
      <w:pPr>
        <w:pStyle w:val="NormalWeb"/>
        <w:jc w:val="both"/>
        <w:rPr>
          <w:rFonts w:ascii="Times" w:hAnsi="Times"/>
          <w:b/>
          <w:bCs/>
          <w:color w:val="222222"/>
        </w:rPr>
      </w:pPr>
      <w:r w:rsidRPr="004B4B1B">
        <w:rPr>
          <w:rFonts w:ascii="Times" w:hAnsi="Times"/>
          <w:color w:val="000000"/>
        </w:rPr>
        <w:t xml:space="preserve">Turning our attention to Article 8, we underscore the necessity for </w:t>
      </w:r>
      <w:r w:rsidRPr="004B4B1B">
        <w:rPr>
          <w:rFonts w:ascii="Times" w:hAnsi="Times"/>
          <w:b/>
          <w:bCs/>
          <w:color w:val="000000"/>
        </w:rPr>
        <w:t>expanded international cooperation and assistance article</w:t>
      </w:r>
      <w:r w:rsidRPr="004B4B1B">
        <w:rPr>
          <w:rFonts w:ascii="Times" w:hAnsi="Times"/>
          <w:bCs/>
          <w:color w:val="000000"/>
        </w:rPr>
        <w:t>. We recommend the following:</w:t>
      </w:r>
    </w:p>
    <w:p w:rsidR="005168F3" w:rsidRPr="004B4B1B" w:rsidRDefault="005168F3" w:rsidP="005A085B">
      <w:pPr>
        <w:numPr>
          <w:ilvl w:val="0"/>
          <w:numId w:val="44"/>
        </w:numPr>
        <w:suppressAutoHyphens/>
        <w:rPr>
          <w:rFonts w:ascii="Times" w:hAnsi="Times"/>
          <w:b/>
          <w:bCs/>
          <w:color w:val="000000"/>
        </w:rPr>
      </w:pPr>
      <w:r w:rsidRPr="004B4B1B">
        <w:rPr>
          <w:rFonts w:ascii="Times" w:hAnsi="Times"/>
          <w:b/>
          <w:bCs/>
          <w:color w:val="000000"/>
        </w:rPr>
        <w:t>Each state party in a position to do shall provide technical, material, and financial assistance to victims affected by the use or testing of nuclear weapons or other nuclear explosive devices</w:t>
      </w:r>
    </w:p>
    <w:p w:rsidR="005168F3" w:rsidRPr="004B4B1B" w:rsidRDefault="005168F3" w:rsidP="005168F3">
      <w:pPr>
        <w:ind w:left="1080"/>
        <w:rPr>
          <w:rFonts w:ascii="Times" w:hAnsi="Times"/>
          <w:b/>
          <w:bCs/>
          <w:color w:val="000000"/>
        </w:rPr>
      </w:pPr>
    </w:p>
    <w:p w:rsidR="005168F3" w:rsidRPr="004B4B1B" w:rsidRDefault="005168F3" w:rsidP="005A085B">
      <w:pPr>
        <w:numPr>
          <w:ilvl w:val="0"/>
          <w:numId w:val="44"/>
        </w:numPr>
        <w:suppressAutoHyphens/>
        <w:rPr>
          <w:rFonts w:ascii="Times" w:hAnsi="Times"/>
          <w:b/>
          <w:bCs/>
          <w:color w:val="000000"/>
        </w:rPr>
      </w:pPr>
      <w:r w:rsidRPr="004B4B1B">
        <w:rPr>
          <w:rFonts w:ascii="Times" w:hAnsi="Times"/>
          <w:b/>
          <w:bCs/>
          <w:color w:val="000000"/>
        </w:rPr>
        <w:t>Each state party in a position to do shall provide assistance for the implementation of the obligation referred to Article 6.</w:t>
      </w:r>
    </w:p>
    <w:p w:rsidR="005168F3" w:rsidRPr="004B4B1B" w:rsidRDefault="005168F3" w:rsidP="005168F3">
      <w:pPr>
        <w:rPr>
          <w:rFonts w:ascii="Times" w:hAnsi="Times"/>
          <w:b/>
          <w:bCs/>
          <w:color w:val="000000"/>
        </w:rPr>
      </w:pPr>
    </w:p>
    <w:p w:rsidR="005168F3" w:rsidRPr="004B4B1B" w:rsidRDefault="005168F3" w:rsidP="005168F3">
      <w:pPr>
        <w:ind w:left="1080"/>
        <w:rPr>
          <w:rFonts w:ascii="Times" w:hAnsi="Times"/>
          <w:b/>
          <w:bCs/>
          <w:color w:val="000000"/>
        </w:rPr>
      </w:pPr>
    </w:p>
    <w:p w:rsidR="005168F3" w:rsidRPr="004B4B1B" w:rsidRDefault="005168F3" w:rsidP="005A085B">
      <w:pPr>
        <w:numPr>
          <w:ilvl w:val="0"/>
          <w:numId w:val="44"/>
        </w:numPr>
        <w:suppressAutoHyphens/>
        <w:rPr>
          <w:rFonts w:ascii="Times" w:hAnsi="Times"/>
          <w:b/>
          <w:bCs/>
          <w:color w:val="000000"/>
        </w:rPr>
      </w:pPr>
      <w:r w:rsidRPr="004B4B1B">
        <w:rPr>
          <w:rFonts w:ascii="Times" w:hAnsi="Times"/>
          <w:b/>
          <w:bCs/>
          <w:color w:val="000000"/>
        </w:rPr>
        <w:t>If, after entry into force of the convention, nuclear weapons are used or tested in areas under the jurisdiction or control of a state party, then each state party in a position to so shall urgency provide emergency assistance to the affected victims.</w:t>
      </w:r>
    </w:p>
    <w:p w:rsidR="005168F3" w:rsidRPr="004B4B1B" w:rsidRDefault="005168F3" w:rsidP="005168F3">
      <w:pPr>
        <w:ind w:left="1080"/>
        <w:rPr>
          <w:rFonts w:ascii="Times" w:hAnsi="Times"/>
          <w:b/>
          <w:bCs/>
          <w:color w:val="000000"/>
        </w:rPr>
      </w:pPr>
    </w:p>
    <w:p w:rsidR="005168F3" w:rsidRPr="005168F3" w:rsidRDefault="005168F3" w:rsidP="005A085B">
      <w:pPr>
        <w:numPr>
          <w:ilvl w:val="0"/>
          <w:numId w:val="44"/>
        </w:numPr>
        <w:suppressAutoHyphens/>
        <w:rPr>
          <w:rFonts w:ascii="Times" w:hAnsi="Times"/>
          <w:b/>
          <w:bCs/>
          <w:color w:val="000000"/>
        </w:rPr>
      </w:pPr>
      <w:r w:rsidRPr="004B4B1B">
        <w:rPr>
          <w:rFonts w:ascii="Times" w:hAnsi="Times"/>
          <w:b/>
          <w:bCs/>
          <w:color w:val="000000"/>
        </w:rPr>
        <w:t>Each state party, in a position to do, may contribute to relevant trust funds in order to facilitate the provision of assistance under this article.</w:t>
      </w:r>
    </w:p>
    <w:p w:rsidR="005168F3" w:rsidRPr="004B4B1B" w:rsidRDefault="005168F3" w:rsidP="005168F3">
      <w:pPr>
        <w:ind w:left="1080"/>
        <w:rPr>
          <w:rFonts w:ascii="Times" w:hAnsi="Times"/>
          <w:b/>
          <w:bCs/>
          <w:color w:val="000000"/>
        </w:rPr>
      </w:pPr>
    </w:p>
    <w:p w:rsidR="005168F3" w:rsidRDefault="005168F3" w:rsidP="005A085B">
      <w:pPr>
        <w:numPr>
          <w:ilvl w:val="0"/>
          <w:numId w:val="44"/>
        </w:numPr>
        <w:suppressAutoHyphens/>
        <w:rPr>
          <w:rFonts w:ascii="Times" w:hAnsi="Times"/>
          <w:b/>
          <w:bCs/>
          <w:color w:val="000000"/>
        </w:rPr>
      </w:pPr>
      <w:r w:rsidRPr="004B4B1B">
        <w:rPr>
          <w:rFonts w:ascii="Times" w:hAnsi="Times"/>
          <w:b/>
          <w:bCs/>
          <w:color w:val="000000"/>
        </w:rPr>
        <w:t>Such assistance may be provided, inter alia, through the UN system, international regional or national organizations or institutions, nongovernmental organizations or institutions, or on a bilateral basis.</w:t>
      </w:r>
    </w:p>
    <w:p w:rsidR="00CF3D13" w:rsidRDefault="00CF3D13" w:rsidP="00CF3D13">
      <w:pPr>
        <w:pStyle w:val="ListParagraph"/>
        <w:pBdr>
          <w:bottom w:val="single" w:sz="6" w:space="1" w:color="auto"/>
        </w:pBdr>
        <w:rPr>
          <w:rFonts w:ascii="Times" w:hAnsi="Times"/>
          <w:b/>
          <w:bCs/>
          <w:color w:val="000000"/>
        </w:rPr>
      </w:pPr>
    </w:p>
    <w:p w:rsidR="00CF3D13" w:rsidRPr="005168F3" w:rsidRDefault="00CF3D13" w:rsidP="00CF3D13">
      <w:pPr>
        <w:suppressAutoHyphens/>
        <w:rPr>
          <w:rFonts w:ascii="Times" w:hAnsi="Times"/>
          <w:b/>
          <w:bCs/>
          <w:color w:val="000000"/>
        </w:rPr>
      </w:pPr>
    </w:p>
    <w:p w:rsidR="00A17110" w:rsidRPr="00426C7C" w:rsidRDefault="00A17110" w:rsidP="00A17110">
      <w:pPr>
        <w:spacing w:before="100" w:beforeAutospacing="1" w:after="100" w:afterAutospacing="1"/>
        <w:rPr>
          <w:rFonts w:ascii="Times New Roman" w:eastAsia="Times New Roman" w:hAnsi="Times New Roman" w:cs="Times New Roman"/>
          <w:b/>
          <w:color w:val="000000"/>
          <w:sz w:val="28"/>
        </w:rPr>
      </w:pPr>
      <w:r w:rsidRPr="00426C7C">
        <w:rPr>
          <w:rFonts w:ascii="Times New Roman" w:eastAsia="Times New Roman" w:hAnsi="Times New Roman" w:cs="Times New Roman"/>
          <w:b/>
          <w:color w:val="000000"/>
          <w:sz w:val="28"/>
          <w:highlight w:val="yellow"/>
        </w:rPr>
        <w:t>MEXICO</w:t>
      </w:r>
    </w:p>
    <w:p w:rsidR="00A17110" w:rsidRPr="00A17110" w:rsidRDefault="00A17110" w:rsidP="00A17110">
      <w:pPr>
        <w:spacing w:before="100" w:beforeAutospacing="1" w:after="100" w:afterAutospacing="1"/>
        <w:rPr>
          <w:rFonts w:ascii="Times New Roman" w:eastAsia="Times New Roman" w:hAnsi="Times New Roman" w:cs="Times New Roman"/>
          <w:color w:val="000000"/>
        </w:rPr>
      </w:pPr>
      <w:r w:rsidRPr="00A17110">
        <w:rPr>
          <w:rFonts w:ascii="Times New Roman" w:eastAsia="Times New Roman" w:hAnsi="Times New Roman" w:cs="Times New Roman"/>
          <w:color w:val="000000"/>
        </w:rPr>
        <w:t>We request the rep</w:t>
      </w:r>
      <w:r w:rsidR="00214DED">
        <w:rPr>
          <w:rFonts w:ascii="Times New Roman" w:eastAsia="Times New Roman" w:hAnsi="Times New Roman" w:cs="Times New Roman"/>
          <w:color w:val="000000"/>
        </w:rPr>
        <w:t xml:space="preserve">lacement of the phrases </w:t>
      </w:r>
      <w:r w:rsidRPr="00A17110">
        <w:rPr>
          <w:rFonts w:ascii="Times New Roman" w:eastAsia="Times New Roman" w:hAnsi="Times New Roman" w:cs="Times New Roman"/>
          <w:color w:val="000000"/>
        </w:rPr>
        <w:t>“the use or testing of nuclear weapons” in article 6.1 and “the testing or use of nuclear weapons or other nuclear explosive devices” in article 6.2 by the phrase “any detonation of a nuclear weapon or nuclear explosive device”</w:t>
      </w:r>
    </w:p>
    <w:p w:rsidR="00A17110" w:rsidRPr="00A17110" w:rsidRDefault="00A17110" w:rsidP="00A17110">
      <w:pPr>
        <w:pBdr>
          <w:bottom w:val="single" w:sz="6" w:space="1" w:color="auto"/>
        </w:pBdr>
        <w:spacing w:before="100" w:beforeAutospacing="1" w:after="100" w:afterAutospacing="1"/>
        <w:rPr>
          <w:rFonts w:ascii="Verdana" w:eastAsia="Times New Roman" w:hAnsi="Verdana" w:cs="Times New Roman"/>
          <w:color w:val="000000"/>
        </w:rPr>
      </w:pPr>
      <w:r w:rsidRPr="00A17110">
        <w:rPr>
          <w:rFonts w:ascii="Arial" w:eastAsia="Times New Roman" w:hAnsi="Arial" w:cs="Arial"/>
          <w:color w:val="000000"/>
        </w:rPr>
        <w:t> </w:t>
      </w:r>
    </w:p>
    <w:p w:rsidR="007D7901" w:rsidRDefault="007D7901" w:rsidP="00100FCC">
      <w:pPr>
        <w:keepNext/>
        <w:widowControl w:val="0"/>
        <w:spacing w:after="200"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NETHERLANDS</w:t>
      </w:r>
    </w:p>
    <w:p w:rsidR="007D7901" w:rsidRPr="007D7901" w:rsidRDefault="007D7901" w:rsidP="007D7901">
      <w:pPr>
        <w:rPr>
          <w:rFonts w:ascii="Times New Roman" w:hAnsi="Times New Roman" w:cs="Times New Roman"/>
        </w:rPr>
      </w:pPr>
      <w:r w:rsidRPr="007D7901">
        <w:rPr>
          <w:rFonts w:ascii="Times New Roman" w:hAnsi="Times New Roman" w:cs="Times New Roman"/>
          <w:b/>
          <w:bCs/>
        </w:rPr>
        <w:t>Article 7:</w:t>
      </w:r>
      <w:r w:rsidRPr="007D7901">
        <w:rPr>
          <w:rFonts w:ascii="Times New Roman" w:hAnsi="Times New Roman" w:cs="Times New Roman"/>
        </w:rPr>
        <w:t xml:space="preserve"> </w:t>
      </w:r>
    </w:p>
    <w:p w:rsidR="007D7901" w:rsidRDefault="007D7901" w:rsidP="007D7901">
      <w:pPr>
        <w:rPr>
          <w:rFonts w:ascii="Times New Roman" w:hAnsi="Times New Roman" w:cs="Times New Roman"/>
        </w:rPr>
      </w:pPr>
      <w:r w:rsidRPr="007D7901">
        <w:rPr>
          <w:rFonts w:ascii="Times New Roman" w:hAnsi="Times New Roman" w:cs="Times New Roman"/>
        </w:rPr>
        <w:t>Delete paragraph 2 of article 7.</w:t>
      </w:r>
    </w:p>
    <w:p w:rsidR="007D7901" w:rsidRPr="007D7901" w:rsidRDefault="007D7901" w:rsidP="007D7901">
      <w:pPr>
        <w:rPr>
          <w:rFonts w:ascii="Times New Roman" w:hAnsi="Times New Roman" w:cs="Times New Roman"/>
        </w:rPr>
      </w:pPr>
    </w:p>
    <w:p w:rsidR="007D7901" w:rsidRPr="007D7901" w:rsidRDefault="007D7901" w:rsidP="007D7901">
      <w:pPr>
        <w:rPr>
          <w:rFonts w:ascii="Times New Roman" w:hAnsi="Times New Roman" w:cs="Times New Roman"/>
        </w:rPr>
      </w:pPr>
      <w:r w:rsidRPr="007D7901">
        <w:rPr>
          <w:rFonts w:ascii="Times New Roman" w:hAnsi="Times New Roman" w:cs="Times New Roman"/>
          <w:b/>
          <w:bCs/>
        </w:rPr>
        <w:t>Article 9:</w:t>
      </w:r>
      <w:r w:rsidRPr="007D7901">
        <w:rPr>
          <w:rFonts w:ascii="Times New Roman" w:hAnsi="Times New Roman" w:cs="Times New Roman"/>
        </w:rPr>
        <w:t xml:space="preserve"> </w:t>
      </w:r>
    </w:p>
    <w:p w:rsidR="007D7901" w:rsidRDefault="007D7901" w:rsidP="007D7901">
      <w:pPr>
        <w:rPr>
          <w:rFonts w:ascii="Times New Roman" w:hAnsi="Times New Roman" w:cs="Times New Roman"/>
        </w:rPr>
      </w:pPr>
      <w:r w:rsidRPr="007D7901">
        <w:rPr>
          <w:rFonts w:ascii="Times New Roman" w:hAnsi="Times New Roman" w:cs="Times New Roman"/>
        </w:rPr>
        <w:t>Slim down the review mechanism.</w:t>
      </w:r>
    </w:p>
    <w:p w:rsidR="007D7901" w:rsidRPr="007D7901" w:rsidRDefault="007D7901" w:rsidP="007D7901">
      <w:pPr>
        <w:rPr>
          <w:rFonts w:ascii="Times New Roman" w:hAnsi="Times New Roman" w:cs="Times New Roman"/>
        </w:rPr>
      </w:pPr>
    </w:p>
    <w:p w:rsidR="007D7901" w:rsidRPr="007D7901" w:rsidRDefault="007D7901" w:rsidP="007D7901">
      <w:pPr>
        <w:rPr>
          <w:rFonts w:ascii="Times New Roman" w:hAnsi="Times New Roman" w:cs="Times New Roman"/>
        </w:rPr>
      </w:pPr>
      <w:r w:rsidRPr="007D7901">
        <w:rPr>
          <w:rFonts w:ascii="Times New Roman" w:hAnsi="Times New Roman" w:cs="Times New Roman"/>
          <w:b/>
          <w:bCs/>
        </w:rPr>
        <w:t>Article 10:</w:t>
      </w:r>
      <w:r w:rsidRPr="007D7901">
        <w:rPr>
          <w:rFonts w:ascii="Times New Roman" w:hAnsi="Times New Roman" w:cs="Times New Roman"/>
        </w:rPr>
        <w:t xml:space="preserve"> </w:t>
      </w:r>
    </w:p>
    <w:p w:rsidR="007D7901" w:rsidRDefault="007D7901" w:rsidP="007D7901">
      <w:pPr>
        <w:pBdr>
          <w:bottom w:val="single" w:sz="6" w:space="1" w:color="auto"/>
        </w:pBdr>
        <w:rPr>
          <w:rFonts w:ascii="Times New Roman" w:hAnsi="Times New Roman" w:cs="Times New Roman"/>
        </w:rPr>
      </w:pPr>
      <w:r w:rsidRPr="007D7901">
        <w:rPr>
          <w:rFonts w:ascii="Times New Roman" w:hAnsi="Times New Roman" w:cs="Times New Roman"/>
        </w:rPr>
        <w:t>Suggest to add “to this Convention” after the words “States Parties” in both paragraphs 1 and 2.</w:t>
      </w:r>
    </w:p>
    <w:p w:rsidR="007D7901" w:rsidRPr="007D7901" w:rsidRDefault="007D7901" w:rsidP="007D7901">
      <w:pPr>
        <w:pBdr>
          <w:bottom w:val="single" w:sz="6" w:space="1" w:color="auto"/>
        </w:pBdr>
        <w:rPr>
          <w:rFonts w:ascii="Times New Roman" w:hAnsi="Times New Roman" w:cs="Times New Roman"/>
        </w:rPr>
      </w:pPr>
    </w:p>
    <w:p w:rsidR="007D7901" w:rsidRPr="007D7901" w:rsidRDefault="007D7901" w:rsidP="00100FCC">
      <w:pPr>
        <w:keepNext/>
        <w:widowControl w:val="0"/>
        <w:spacing w:after="200" w:line="276" w:lineRule="auto"/>
        <w:rPr>
          <w:rFonts w:ascii="Times New Roman" w:hAnsi="Times New Roman" w:cs="Times New Roman"/>
          <w:b/>
          <w:sz w:val="28"/>
          <w:szCs w:val="20"/>
          <w:highlight w:val="yellow"/>
        </w:rPr>
      </w:pPr>
    </w:p>
    <w:p w:rsidR="00FD2EC0" w:rsidRDefault="00FD2EC0" w:rsidP="00100FCC">
      <w:pPr>
        <w:keepNext/>
        <w:widowControl w:val="0"/>
        <w:spacing w:after="200"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NEW ZEALAND</w:t>
      </w:r>
    </w:p>
    <w:p w:rsidR="00FD2EC0" w:rsidRPr="00FD2EC0" w:rsidRDefault="00FD2EC0" w:rsidP="00FD2EC0">
      <w:pPr>
        <w:rPr>
          <w:rFonts w:ascii="Times New Roman" w:hAnsi="Times New Roman" w:cs="Times New Roman"/>
        </w:rPr>
      </w:pPr>
      <w:r w:rsidRPr="00FD2EC0">
        <w:rPr>
          <w:rFonts w:ascii="Times New Roman" w:hAnsi="Times New Roman" w:cs="Times New Roman"/>
        </w:rPr>
        <w:t>We proposed merging the two subparagraphs under Article 7 (National Implementation Measures) so that it would read:</w:t>
      </w:r>
    </w:p>
    <w:p w:rsidR="00FD2EC0" w:rsidRDefault="00FD2EC0" w:rsidP="00FD2EC0">
      <w:pPr>
        <w:rPr>
          <w:rFonts w:ascii="Times New Roman" w:hAnsi="Times New Roman" w:cs="Times New Roman"/>
        </w:rPr>
      </w:pPr>
    </w:p>
    <w:p w:rsidR="00FD2EC0" w:rsidRPr="00FD2EC0" w:rsidRDefault="00FD2EC0" w:rsidP="00FD2EC0">
      <w:pPr>
        <w:rPr>
          <w:rFonts w:ascii="Times New Roman" w:hAnsi="Times New Roman" w:cs="Times New Roman"/>
        </w:rPr>
      </w:pPr>
      <w:r w:rsidRPr="00FD2EC0">
        <w:rPr>
          <w:rFonts w:ascii="Times New Roman" w:hAnsi="Times New Roman" w:cs="Times New Roman"/>
        </w:rPr>
        <w:t>“Each State Party shall, in accordance with its constitutional processes, take all appropriate legal, administrative and other measures to implement this Convention, including the imposition of penal sanctions to prevent and suppress any activity prohibited to a State Party under this Convention undertaken by persons or on territory under its jurisdiction or control.”</w:t>
      </w:r>
    </w:p>
    <w:p w:rsidR="00FD2EC0" w:rsidRDefault="00FD2EC0" w:rsidP="00FD2EC0">
      <w:pPr>
        <w:rPr>
          <w:rFonts w:ascii="Times New Roman" w:hAnsi="Times New Roman" w:cs="Times New Roman"/>
        </w:rPr>
      </w:pPr>
    </w:p>
    <w:p w:rsidR="00FD2EC0" w:rsidRPr="00FD2EC0" w:rsidRDefault="00FD2EC0" w:rsidP="00FD2EC0">
      <w:pPr>
        <w:rPr>
          <w:rFonts w:ascii="Times New Roman" w:hAnsi="Times New Roman" w:cs="Times New Roman"/>
        </w:rPr>
      </w:pPr>
      <w:r w:rsidRPr="00FD2EC0">
        <w:rPr>
          <w:rFonts w:ascii="Times New Roman" w:hAnsi="Times New Roman" w:cs="Times New Roman"/>
        </w:rPr>
        <w:t xml:space="preserve">With respect to Article 9 (Meeting of States Parties) we proposed that the text could spell out in more detail some of the logistical arrangements for MSPs. In particular we think it would be worthwhile for the text to specify that UNODA will carry out the Secretariat functions associated with convening and assisting at Meeting of States Parties. </w:t>
      </w:r>
    </w:p>
    <w:p w:rsidR="00FD2EC0" w:rsidRDefault="00FD2EC0" w:rsidP="00FD2EC0">
      <w:pPr>
        <w:rPr>
          <w:rFonts w:ascii="Times New Roman" w:hAnsi="Times New Roman" w:cs="Times New Roman"/>
        </w:rPr>
      </w:pPr>
    </w:p>
    <w:p w:rsidR="00FD2EC0" w:rsidRPr="00FD2EC0" w:rsidRDefault="00FD2EC0" w:rsidP="00FD2EC0">
      <w:pPr>
        <w:rPr>
          <w:rFonts w:ascii="Times New Roman" w:hAnsi="Times New Roman" w:cs="Times New Roman"/>
        </w:rPr>
      </w:pPr>
      <w:r w:rsidRPr="00FD2EC0">
        <w:rPr>
          <w:rFonts w:ascii="Times New Roman" w:hAnsi="Times New Roman" w:cs="Times New Roman"/>
        </w:rPr>
        <w:t xml:space="preserve">New Zealand also expressed an interested in whether Article 9 could usefully include a reference to the need for the first Meeting of States Parties to adopt its Rules of Procedure on the basis of the Rules of Procedure of our present Conference. </w:t>
      </w:r>
    </w:p>
    <w:p w:rsidR="00FD2EC0" w:rsidRDefault="00FD2EC0" w:rsidP="00FD2EC0">
      <w:pPr>
        <w:pBdr>
          <w:bottom w:val="single" w:sz="6" w:space="1" w:color="auto"/>
        </w:pBdr>
        <w:rPr>
          <w:rFonts w:ascii="Times New Roman" w:hAnsi="Times New Roman" w:cs="Times New Roman"/>
        </w:rPr>
      </w:pPr>
      <w:r w:rsidRPr="00FD2EC0">
        <w:rPr>
          <w:rFonts w:ascii="Times New Roman" w:hAnsi="Times New Roman" w:cs="Times New Roman"/>
        </w:rPr>
        <w:t>Finally, New Zealand proposed the deletion of the phrase “effective measures relating to nuclear disarmament”.</w:t>
      </w:r>
    </w:p>
    <w:p w:rsidR="00FD2EC0" w:rsidRPr="00FD2EC0" w:rsidRDefault="00FD2EC0" w:rsidP="00FD2EC0">
      <w:pPr>
        <w:pBdr>
          <w:bottom w:val="single" w:sz="6" w:space="1" w:color="auto"/>
        </w:pBdr>
        <w:rPr>
          <w:rFonts w:ascii="Times New Roman" w:hAnsi="Times New Roman" w:cs="Times New Roman"/>
        </w:rPr>
      </w:pPr>
    </w:p>
    <w:p w:rsidR="00100FCC" w:rsidRPr="00BA28C4" w:rsidRDefault="00100FCC" w:rsidP="00100FCC">
      <w:pPr>
        <w:keepNext/>
        <w:widowControl w:val="0"/>
        <w:spacing w:after="200" w:line="276" w:lineRule="auto"/>
        <w:rPr>
          <w:rFonts w:ascii="Times New Roman" w:hAnsi="Times New Roman" w:cs="Times New Roman"/>
          <w:b/>
          <w:sz w:val="28"/>
          <w:szCs w:val="20"/>
          <w:highlight w:val="yellow"/>
          <w:lang w:val="en-GB"/>
        </w:rPr>
      </w:pPr>
      <w:r>
        <w:rPr>
          <w:rFonts w:ascii="Times New Roman" w:hAnsi="Times New Roman" w:cs="Times New Roman"/>
          <w:b/>
          <w:sz w:val="28"/>
          <w:szCs w:val="20"/>
          <w:highlight w:val="yellow"/>
          <w:lang w:val="en-GB"/>
        </w:rPr>
        <w:t>SINGAPORE</w:t>
      </w:r>
    </w:p>
    <w:p w:rsidR="00100FCC" w:rsidRPr="00BA28C4" w:rsidRDefault="00100FCC" w:rsidP="00100FCC">
      <w:pPr>
        <w:keepNext/>
        <w:widowControl w:val="0"/>
        <w:rPr>
          <w:rFonts w:ascii="Times New Roman" w:hAnsi="Times New Roman" w:cs="Times New Roman"/>
        </w:rPr>
      </w:pPr>
      <w:r w:rsidRPr="00BA28C4">
        <w:rPr>
          <w:rFonts w:ascii="Times New Roman" w:hAnsi="Times New Roman" w:cs="Times New Roman"/>
        </w:rPr>
        <w:t xml:space="preserve">As mentioned in the morning session on 20 June 2017, Singapore would like to propose an </w:t>
      </w:r>
      <w:r w:rsidRPr="00BA28C4">
        <w:rPr>
          <w:rFonts w:ascii="Times New Roman" w:hAnsi="Times New Roman" w:cs="Times New Roman"/>
        </w:rPr>
        <w:lastRenderedPageBreak/>
        <w:t>additional paragraph under Cluster 5 (Implementation), which is almost verbatim from Article 7 of the SEANWFZ Treaty.  The paragraph is as follows:</w:t>
      </w:r>
    </w:p>
    <w:p w:rsidR="00100FCC" w:rsidRPr="00BA28C4" w:rsidRDefault="00100FCC" w:rsidP="00100FCC">
      <w:pPr>
        <w:rPr>
          <w:rFonts w:ascii="Times New Roman" w:hAnsi="Times New Roman" w:cs="Times New Roman"/>
        </w:rPr>
      </w:pPr>
      <w:r w:rsidRPr="00BA28C4">
        <w:rPr>
          <w:rFonts w:ascii="Times New Roman" w:hAnsi="Times New Roman" w:cs="Times New Roman"/>
        </w:rPr>
        <w:t xml:space="preserve"> </w:t>
      </w:r>
    </w:p>
    <w:p w:rsidR="00100FCC" w:rsidRPr="00BA28C4" w:rsidRDefault="00100FCC" w:rsidP="00100FCC">
      <w:pPr>
        <w:rPr>
          <w:rFonts w:ascii="Times New Roman" w:hAnsi="Times New Roman" w:cs="Times New Roman"/>
        </w:rPr>
      </w:pPr>
      <w:r w:rsidRPr="00BA28C4">
        <w:rPr>
          <w:rFonts w:ascii="Times New Roman" w:hAnsi="Times New Roman" w:cs="Times New Roman"/>
        </w:rPr>
        <w:t>“Nothing in this Convention shall be taken to affect the right of each State Party, on being notified, to decide for itself whether to allow visits by foreign ships and aircraft to its ports and airfields, transit of its airspace by foreign aircraft, and navigation by foreign ships through its territorial sea or archipelagic waters and overflight of foreign aircraft above those waters in a manner not governed by the rights of innocent passage, archipelagic sea lanes passage or transit passage.”</w:t>
      </w:r>
    </w:p>
    <w:p w:rsidR="00100FCC" w:rsidRPr="00BA28C4" w:rsidRDefault="00100FCC" w:rsidP="00867DA9">
      <w:pPr>
        <w:pBdr>
          <w:bottom w:val="single" w:sz="6" w:space="1" w:color="auto"/>
        </w:pBdr>
        <w:spacing w:after="200" w:line="276" w:lineRule="auto"/>
        <w:rPr>
          <w:rFonts w:ascii="Times New Roman" w:hAnsi="Times New Roman" w:cs="Times New Roman"/>
          <w:b/>
          <w:sz w:val="28"/>
          <w:szCs w:val="20"/>
          <w:highlight w:val="yellow"/>
          <w:lang w:val="en-GB"/>
        </w:rPr>
      </w:pPr>
    </w:p>
    <w:p w:rsidR="006C6EF2" w:rsidRDefault="006C6EF2" w:rsidP="00867DA9">
      <w:pPr>
        <w:spacing w:after="200" w:line="276" w:lineRule="auto"/>
        <w:rPr>
          <w:rFonts w:ascii="Times New Roman" w:hAnsi="Times New Roman" w:cs="Times New Roman"/>
          <w:b/>
          <w:sz w:val="28"/>
          <w:szCs w:val="20"/>
          <w:lang w:val="en-GB"/>
        </w:rPr>
      </w:pPr>
      <w:r w:rsidRPr="006C6EF2">
        <w:rPr>
          <w:rFonts w:ascii="Times New Roman" w:hAnsi="Times New Roman" w:cs="Times New Roman"/>
          <w:b/>
          <w:sz w:val="28"/>
          <w:szCs w:val="20"/>
          <w:highlight w:val="yellow"/>
          <w:lang w:val="en-GB"/>
        </w:rPr>
        <w:t>SWEDEN</w:t>
      </w:r>
    </w:p>
    <w:p w:rsidR="006C6EF2" w:rsidRDefault="006C6EF2" w:rsidP="006C6EF2">
      <w:pPr>
        <w:pStyle w:val="Default"/>
        <w:rPr>
          <w:b/>
          <w:bCs/>
          <w:szCs w:val="20"/>
          <w:lang w:val="en-GB"/>
        </w:rPr>
      </w:pPr>
      <w:r w:rsidRPr="005520BD">
        <w:rPr>
          <w:b/>
          <w:bCs/>
          <w:szCs w:val="20"/>
          <w:lang w:val="en-GB"/>
        </w:rPr>
        <w:t xml:space="preserve">Article 6 Assistance </w:t>
      </w:r>
    </w:p>
    <w:p w:rsidR="006C6EF2" w:rsidRDefault="006C6EF2" w:rsidP="006C6EF2">
      <w:pPr>
        <w:pStyle w:val="Default"/>
        <w:rPr>
          <w:b/>
          <w:bCs/>
          <w:szCs w:val="20"/>
          <w:lang w:val="en-GB"/>
        </w:rPr>
      </w:pPr>
    </w:p>
    <w:p w:rsidR="006C6EF2" w:rsidRPr="00C514DD" w:rsidRDefault="006C6EF2" w:rsidP="006C6EF2">
      <w:pPr>
        <w:pStyle w:val="Default"/>
        <w:rPr>
          <w:bCs/>
          <w:szCs w:val="20"/>
          <w:lang w:val="en-GB"/>
        </w:rPr>
      </w:pPr>
      <w:r w:rsidRPr="00C514DD">
        <w:rPr>
          <w:bCs/>
          <w:szCs w:val="20"/>
          <w:lang w:val="en-GB"/>
        </w:rPr>
        <w:t xml:space="preserve">As proposed by Switzerland </w:t>
      </w:r>
    </w:p>
    <w:p w:rsidR="006C6EF2" w:rsidRPr="005520BD" w:rsidRDefault="006C6EF2" w:rsidP="006C6EF2">
      <w:pPr>
        <w:pStyle w:val="Default"/>
        <w:rPr>
          <w:szCs w:val="20"/>
          <w:lang w:val="en-GB"/>
        </w:rPr>
      </w:pPr>
    </w:p>
    <w:p w:rsidR="006C6EF2" w:rsidRPr="005520BD" w:rsidRDefault="006C6EF2" w:rsidP="006C6EF2">
      <w:pPr>
        <w:pStyle w:val="Default"/>
        <w:rPr>
          <w:b/>
          <w:bCs/>
          <w:szCs w:val="20"/>
          <w:lang w:val="en-GB"/>
        </w:rPr>
      </w:pPr>
      <w:r w:rsidRPr="005520BD">
        <w:rPr>
          <w:b/>
          <w:bCs/>
          <w:szCs w:val="20"/>
          <w:lang w:val="en-GB"/>
        </w:rPr>
        <w:t xml:space="preserve">Article 8 International cooperation </w:t>
      </w:r>
    </w:p>
    <w:p w:rsidR="006C6EF2" w:rsidRDefault="006C6EF2" w:rsidP="006C6EF2">
      <w:pPr>
        <w:pStyle w:val="Default"/>
        <w:rPr>
          <w:b/>
          <w:bCs/>
          <w:szCs w:val="20"/>
          <w:lang w:val="en-GB"/>
        </w:rPr>
      </w:pPr>
    </w:p>
    <w:p w:rsidR="006C6EF2" w:rsidRDefault="006C6EF2" w:rsidP="006C6EF2">
      <w:pPr>
        <w:pStyle w:val="Default"/>
        <w:rPr>
          <w:bCs/>
          <w:szCs w:val="20"/>
          <w:lang w:val="en-GB"/>
        </w:rPr>
      </w:pPr>
      <w:r w:rsidRPr="00C514DD">
        <w:rPr>
          <w:bCs/>
          <w:szCs w:val="20"/>
          <w:lang w:val="en-GB"/>
        </w:rPr>
        <w:t xml:space="preserve">As proposed by Switzerland </w:t>
      </w:r>
    </w:p>
    <w:p w:rsidR="006C6EF2" w:rsidRPr="00F44DA6" w:rsidRDefault="006C6EF2" w:rsidP="006C6EF2">
      <w:pPr>
        <w:pStyle w:val="Default"/>
        <w:rPr>
          <w:bCs/>
          <w:szCs w:val="20"/>
          <w:lang w:val="en-GB"/>
        </w:rPr>
      </w:pPr>
    </w:p>
    <w:p w:rsidR="006C6EF2" w:rsidRDefault="006C6EF2" w:rsidP="006C6EF2">
      <w:pPr>
        <w:pStyle w:val="Default"/>
        <w:rPr>
          <w:b/>
          <w:bCs/>
          <w:szCs w:val="20"/>
          <w:lang w:val="en-GB"/>
        </w:rPr>
      </w:pPr>
      <w:r w:rsidRPr="005520BD">
        <w:rPr>
          <w:b/>
          <w:bCs/>
          <w:szCs w:val="20"/>
          <w:lang w:val="en-GB"/>
        </w:rPr>
        <w:t xml:space="preserve">Article 9 Meeting of States Parties </w:t>
      </w:r>
    </w:p>
    <w:p w:rsidR="006C6EF2" w:rsidRPr="005520BD" w:rsidRDefault="006C6EF2" w:rsidP="006C6EF2">
      <w:pPr>
        <w:pStyle w:val="Default"/>
        <w:rPr>
          <w:szCs w:val="20"/>
          <w:lang w:val="en-GB"/>
        </w:rPr>
      </w:pPr>
    </w:p>
    <w:p w:rsidR="006C6EF2" w:rsidRPr="005520BD" w:rsidRDefault="006C6EF2" w:rsidP="005A085B">
      <w:pPr>
        <w:pStyle w:val="Default"/>
        <w:numPr>
          <w:ilvl w:val="0"/>
          <w:numId w:val="24"/>
        </w:numPr>
        <w:ind w:hanging="720"/>
        <w:rPr>
          <w:szCs w:val="20"/>
          <w:lang w:val="en-GB"/>
        </w:rPr>
      </w:pPr>
      <w:r w:rsidRPr="005520BD">
        <w:rPr>
          <w:szCs w:val="20"/>
          <w:lang w:val="en-GB"/>
        </w:rPr>
        <w:t xml:space="preserve">The States Parties shall meet regularly in order to consider and, where necessary, take decisions in respect of any matter with regard to the application or implementation of this Convention and on the further elaboration of effective measures for nuclear disarmament, including: </w:t>
      </w:r>
    </w:p>
    <w:p w:rsidR="006C6EF2" w:rsidRPr="005520BD" w:rsidRDefault="006C6EF2" w:rsidP="006C6EF2">
      <w:pPr>
        <w:pStyle w:val="Default"/>
        <w:rPr>
          <w:szCs w:val="20"/>
          <w:lang w:val="en-GB"/>
        </w:rPr>
      </w:pPr>
    </w:p>
    <w:p w:rsidR="006C6EF2" w:rsidRPr="005520BD" w:rsidRDefault="006C6EF2" w:rsidP="005A085B">
      <w:pPr>
        <w:pStyle w:val="Default"/>
        <w:numPr>
          <w:ilvl w:val="0"/>
          <w:numId w:val="25"/>
        </w:numPr>
        <w:rPr>
          <w:szCs w:val="20"/>
          <w:lang w:val="en-GB"/>
        </w:rPr>
      </w:pPr>
      <w:r w:rsidRPr="005520BD">
        <w:rPr>
          <w:szCs w:val="20"/>
          <w:lang w:val="en-GB"/>
        </w:rPr>
        <w:t xml:space="preserve">The operation and status of this Convention; </w:t>
      </w:r>
    </w:p>
    <w:p w:rsidR="006C6EF2" w:rsidRPr="005520BD" w:rsidRDefault="006C6EF2" w:rsidP="006C6EF2">
      <w:pPr>
        <w:pStyle w:val="Default"/>
        <w:ind w:left="360"/>
        <w:rPr>
          <w:szCs w:val="20"/>
          <w:lang w:val="en-GB"/>
        </w:rPr>
      </w:pPr>
    </w:p>
    <w:p w:rsidR="006C6EF2" w:rsidRPr="005520BD" w:rsidRDefault="006C6EF2" w:rsidP="005A085B">
      <w:pPr>
        <w:pStyle w:val="Default"/>
        <w:numPr>
          <w:ilvl w:val="0"/>
          <w:numId w:val="25"/>
        </w:numPr>
        <w:rPr>
          <w:szCs w:val="20"/>
          <w:lang w:val="en-GB"/>
        </w:rPr>
      </w:pPr>
      <w:r w:rsidRPr="005520BD">
        <w:rPr>
          <w:szCs w:val="20"/>
          <w:lang w:val="en-GB"/>
        </w:rPr>
        <w:t xml:space="preserve">Reports by States Parties on the implementation of their obligations under this Convention; </w:t>
      </w:r>
    </w:p>
    <w:p w:rsidR="006C6EF2" w:rsidRPr="005520BD" w:rsidRDefault="006C6EF2" w:rsidP="006C6EF2">
      <w:pPr>
        <w:pStyle w:val="Default"/>
        <w:rPr>
          <w:szCs w:val="20"/>
          <w:lang w:val="en-GB"/>
        </w:rPr>
      </w:pPr>
    </w:p>
    <w:p w:rsidR="006C6EF2" w:rsidRPr="005520BD" w:rsidRDefault="006C6EF2" w:rsidP="005A085B">
      <w:pPr>
        <w:pStyle w:val="Default"/>
        <w:numPr>
          <w:ilvl w:val="0"/>
          <w:numId w:val="25"/>
        </w:numPr>
        <w:rPr>
          <w:szCs w:val="20"/>
          <w:lang w:val="en-GB"/>
        </w:rPr>
      </w:pPr>
      <w:r w:rsidRPr="005520BD">
        <w:rPr>
          <w:szCs w:val="20"/>
          <w:lang w:val="en-GB"/>
        </w:rPr>
        <w:t xml:space="preserve">Matters arising from the declarations submitted under Article 2 of this Convention; </w:t>
      </w:r>
    </w:p>
    <w:p w:rsidR="006C6EF2" w:rsidRPr="005520BD" w:rsidRDefault="006C6EF2" w:rsidP="006C6EF2">
      <w:pPr>
        <w:pStyle w:val="Default"/>
        <w:rPr>
          <w:szCs w:val="20"/>
          <w:lang w:val="en-GB"/>
        </w:rPr>
      </w:pPr>
    </w:p>
    <w:p w:rsidR="006C6EF2" w:rsidRDefault="006C6EF2" w:rsidP="005A085B">
      <w:pPr>
        <w:pStyle w:val="Default"/>
        <w:numPr>
          <w:ilvl w:val="0"/>
          <w:numId w:val="25"/>
        </w:numPr>
        <w:rPr>
          <w:szCs w:val="20"/>
          <w:lang w:val="en-GB"/>
        </w:rPr>
      </w:pPr>
      <w:r w:rsidRPr="005520BD">
        <w:rPr>
          <w:szCs w:val="20"/>
          <w:lang w:val="en-GB"/>
        </w:rPr>
        <w:t xml:space="preserve">Proposals for effective measures relating to nuclear disarmament, including provisions for the verified and irreversible elimination of nuclear weapon programmes, including additional protocols to this Convention. </w:t>
      </w:r>
    </w:p>
    <w:p w:rsidR="006C6EF2" w:rsidRDefault="006C6EF2" w:rsidP="006C6EF2">
      <w:pPr>
        <w:pStyle w:val="ListParagraph"/>
        <w:rPr>
          <w:szCs w:val="20"/>
          <w:lang w:val="en-GB"/>
        </w:rPr>
      </w:pPr>
    </w:p>
    <w:p w:rsidR="006C6EF2" w:rsidRDefault="006C6EF2" w:rsidP="006C6EF2">
      <w:pPr>
        <w:pStyle w:val="ListParagraph"/>
        <w:rPr>
          <w:rFonts w:ascii="Times New Roman" w:hAnsi="Times New Roman" w:cs="Times New Roman"/>
          <w:b/>
          <w:color w:val="000000"/>
          <w:szCs w:val="20"/>
          <w:u w:val="single"/>
          <w:lang w:val="en-GB"/>
        </w:rPr>
      </w:pPr>
      <w:r w:rsidRPr="00D40581">
        <w:rPr>
          <w:rFonts w:ascii="Times New Roman" w:hAnsi="Times New Roman" w:cs="Times New Roman"/>
          <w:b/>
          <w:color w:val="000000"/>
          <w:szCs w:val="20"/>
          <w:u w:val="single"/>
          <w:lang w:val="en-GB"/>
        </w:rPr>
        <w:t>Förslag på ny text</w:t>
      </w:r>
    </w:p>
    <w:p w:rsidR="006C6EF2" w:rsidRPr="00D40581" w:rsidRDefault="006C6EF2" w:rsidP="006C6EF2">
      <w:pPr>
        <w:pStyle w:val="ListParagraph"/>
        <w:rPr>
          <w:rFonts w:ascii="Times New Roman" w:hAnsi="Times New Roman" w:cs="Times New Roman"/>
          <w:b/>
          <w:color w:val="000000"/>
          <w:szCs w:val="20"/>
          <w:u w:val="single"/>
          <w:lang w:val="en-GB"/>
        </w:rPr>
      </w:pPr>
    </w:p>
    <w:p w:rsidR="006C6EF2" w:rsidRPr="00D40581" w:rsidRDefault="006C6EF2" w:rsidP="005A085B">
      <w:pPr>
        <w:pStyle w:val="ListParagraph"/>
        <w:numPr>
          <w:ilvl w:val="0"/>
          <w:numId w:val="25"/>
        </w:numPr>
        <w:spacing w:after="280" w:line="276" w:lineRule="auto"/>
        <w:rPr>
          <w:rFonts w:ascii="Times New Roman" w:hAnsi="Times New Roman" w:cs="Times New Roman"/>
          <w:color w:val="000000"/>
          <w:szCs w:val="20"/>
          <w:u w:val="single"/>
          <w:lang w:val="en-GB"/>
        </w:rPr>
      </w:pPr>
      <w:r w:rsidRPr="00D40581">
        <w:rPr>
          <w:rFonts w:ascii="Times New Roman" w:hAnsi="Times New Roman" w:cs="Times New Roman"/>
          <w:color w:val="000000"/>
          <w:szCs w:val="20"/>
          <w:u w:val="single"/>
          <w:lang w:val="en-GB"/>
        </w:rPr>
        <w:t>at the request of a State Party, the implementation by state parties or a State Party concerning the Comprehensive safeguards (Infcirc/153) and the Additional Protocol (Infcirc/540) and the implementation of the general obligations under Article 1.1 (a);</w:t>
      </w:r>
    </w:p>
    <w:p w:rsidR="006C6EF2" w:rsidRPr="005520BD" w:rsidRDefault="006C6EF2" w:rsidP="006C6EF2">
      <w:pPr>
        <w:pStyle w:val="Default"/>
        <w:ind w:left="360"/>
        <w:rPr>
          <w:szCs w:val="20"/>
          <w:lang w:val="en-GB"/>
        </w:rPr>
      </w:pPr>
    </w:p>
    <w:p w:rsidR="006C6EF2" w:rsidRPr="005520BD" w:rsidRDefault="006C6EF2" w:rsidP="006C6EF2">
      <w:pPr>
        <w:pStyle w:val="Default"/>
        <w:rPr>
          <w:szCs w:val="20"/>
          <w:lang w:val="en-GB"/>
        </w:rPr>
      </w:pPr>
    </w:p>
    <w:p w:rsidR="006C6EF2" w:rsidRPr="005520BD" w:rsidRDefault="006C6EF2" w:rsidP="005A085B">
      <w:pPr>
        <w:pStyle w:val="Default"/>
        <w:numPr>
          <w:ilvl w:val="0"/>
          <w:numId w:val="24"/>
        </w:numPr>
        <w:ind w:hanging="720"/>
        <w:rPr>
          <w:szCs w:val="20"/>
          <w:lang w:val="en-GB"/>
        </w:rPr>
      </w:pPr>
      <w:r w:rsidRPr="005520BD">
        <w:rPr>
          <w:szCs w:val="20"/>
          <w:lang w:val="en-GB"/>
        </w:rPr>
        <w:t xml:space="preserve">The first Meeting of States Parties shall be convened by the Secretary-General of the United Nations within one year of the entry into force of this Convention. Further </w:t>
      </w:r>
      <w:r w:rsidRPr="005520BD">
        <w:rPr>
          <w:szCs w:val="20"/>
          <w:lang w:val="en-GB"/>
        </w:rPr>
        <w:lastRenderedPageBreak/>
        <w:t xml:space="preserve">Meetings of States Parties shall be convened by the Secretary-General of the United Nations on a biennial basis, unless otherwise agreed by the States Parties. </w:t>
      </w:r>
    </w:p>
    <w:p w:rsidR="006C6EF2" w:rsidRPr="005520BD" w:rsidRDefault="006C6EF2" w:rsidP="006C6EF2">
      <w:pPr>
        <w:pStyle w:val="Default"/>
        <w:ind w:left="360"/>
        <w:rPr>
          <w:szCs w:val="20"/>
          <w:lang w:val="en-GB"/>
        </w:rPr>
      </w:pPr>
    </w:p>
    <w:p w:rsidR="006C6EF2" w:rsidRDefault="006C6EF2" w:rsidP="005A085B">
      <w:pPr>
        <w:pStyle w:val="Default"/>
        <w:numPr>
          <w:ilvl w:val="0"/>
          <w:numId w:val="24"/>
        </w:numPr>
        <w:ind w:hanging="720"/>
        <w:rPr>
          <w:szCs w:val="20"/>
          <w:lang w:val="en-GB"/>
        </w:rPr>
      </w:pPr>
      <w:r w:rsidRPr="005520BD">
        <w:rPr>
          <w:szCs w:val="20"/>
          <w:lang w:val="en-GB"/>
        </w:rPr>
        <w:t xml:space="preserve">After a period of five years following the entry into force of this Convention, the Meetings of States Parties may decide to convene a conference to review the operation of this Convention with a view to assuring that the purposes of the preamble and the provisions of the Convention, including the provisions concerning negotiations on effective measures for nuclear disarmament, are being realized. </w:t>
      </w:r>
    </w:p>
    <w:p w:rsidR="006C6EF2" w:rsidRPr="00AA7557" w:rsidRDefault="006C6EF2" w:rsidP="006C6EF2">
      <w:pPr>
        <w:pStyle w:val="Default"/>
        <w:ind w:left="720"/>
        <w:rPr>
          <w:szCs w:val="20"/>
          <w:lang w:val="en-GB"/>
        </w:rPr>
      </w:pPr>
    </w:p>
    <w:p w:rsidR="006C6EF2" w:rsidRPr="00100FCC" w:rsidRDefault="006C6EF2" w:rsidP="005A085B">
      <w:pPr>
        <w:pStyle w:val="Default"/>
        <w:numPr>
          <w:ilvl w:val="0"/>
          <w:numId w:val="24"/>
        </w:numPr>
        <w:ind w:hanging="720"/>
        <w:rPr>
          <w:szCs w:val="20"/>
          <w:lang w:val="en-GB"/>
        </w:rPr>
      </w:pPr>
      <w:r w:rsidRPr="005520BD">
        <w:rPr>
          <w:szCs w:val="20"/>
          <w:lang w:val="en-GB"/>
        </w:rPr>
        <w:t xml:space="preserve"> States not party to this Convention, as well as the United Nations, other relevant international organizations or institutions, regional organizations, the International Committee of the Red Cross and relevant non-governmental organizations may be invited to attend the Meetings of States Parties and the Review Conferences as observers. </w:t>
      </w:r>
    </w:p>
    <w:p w:rsidR="00BE6811" w:rsidRDefault="00BE6811" w:rsidP="006C6EF2">
      <w:pPr>
        <w:pStyle w:val="Default"/>
        <w:rPr>
          <w:b/>
          <w:bCs/>
          <w:szCs w:val="20"/>
          <w:lang w:val="en-GB"/>
        </w:rPr>
      </w:pPr>
    </w:p>
    <w:p w:rsidR="006C6EF2" w:rsidRPr="005520BD" w:rsidRDefault="006C6EF2" w:rsidP="006C6EF2">
      <w:pPr>
        <w:pStyle w:val="Default"/>
        <w:rPr>
          <w:b/>
          <w:bCs/>
          <w:szCs w:val="20"/>
          <w:lang w:val="en-GB"/>
        </w:rPr>
      </w:pPr>
      <w:r w:rsidRPr="005520BD">
        <w:rPr>
          <w:b/>
          <w:bCs/>
          <w:szCs w:val="20"/>
          <w:lang w:val="en-GB"/>
        </w:rPr>
        <w:t xml:space="preserve">Article 10 Costs </w:t>
      </w:r>
    </w:p>
    <w:p w:rsidR="006C6EF2" w:rsidRPr="005520BD" w:rsidRDefault="006C6EF2" w:rsidP="006C6EF2">
      <w:pPr>
        <w:pStyle w:val="Default"/>
        <w:rPr>
          <w:szCs w:val="20"/>
          <w:lang w:val="en-GB"/>
        </w:rPr>
      </w:pPr>
    </w:p>
    <w:p w:rsidR="006C6EF2" w:rsidRPr="005520BD" w:rsidRDefault="006C6EF2" w:rsidP="005A085B">
      <w:pPr>
        <w:pStyle w:val="Default"/>
        <w:numPr>
          <w:ilvl w:val="0"/>
          <w:numId w:val="26"/>
        </w:numPr>
        <w:rPr>
          <w:szCs w:val="20"/>
          <w:lang w:val="en-GB"/>
        </w:rPr>
      </w:pPr>
      <w:r w:rsidRPr="005520BD">
        <w:rPr>
          <w:szCs w:val="20"/>
          <w:lang w:val="en-GB"/>
        </w:rPr>
        <w:t xml:space="preserve">The costs of the Meetings of the States Parties and the Review Conferences shall be borne by the States Parties and States not parties to this Convention participating therein, in accordance with the United Nations scale of assessment adjusted appropriately. </w:t>
      </w:r>
    </w:p>
    <w:p w:rsidR="006C6EF2" w:rsidRPr="005520BD" w:rsidRDefault="006C6EF2" w:rsidP="006C6EF2">
      <w:pPr>
        <w:pStyle w:val="Default"/>
        <w:ind w:left="720"/>
        <w:rPr>
          <w:szCs w:val="20"/>
          <w:lang w:val="en-GB"/>
        </w:rPr>
      </w:pPr>
    </w:p>
    <w:p w:rsidR="006C6EF2" w:rsidRPr="005520BD" w:rsidRDefault="006C6EF2" w:rsidP="005A085B">
      <w:pPr>
        <w:pStyle w:val="Default"/>
        <w:numPr>
          <w:ilvl w:val="0"/>
          <w:numId w:val="26"/>
        </w:numPr>
        <w:rPr>
          <w:szCs w:val="20"/>
          <w:lang w:val="en-GB"/>
        </w:rPr>
      </w:pPr>
      <w:r w:rsidRPr="005520BD">
        <w:rPr>
          <w:szCs w:val="20"/>
          <w:lang w:val="en-GB"/>
        </w:rPr>
        <w:t>The costs incurred by the Secretary-General of the United Nations under Article 2 of this Convention shall be borne by the States Parties in accordance with the United Nations scale of assessment adjusted appropriately.</w:t>
      </w:r>
    </w:p>
    <w:p w:rsidR="006C6EF2" w:rsidRPr="005520BD" w:rsidRDefault="006C6EF2" w:rsidP="006C6EF2">
      <w:pPr>
        <w:pStyle w:val="Default"/>
        <w:rPr>
          <w:szCs w:val="20"/>
          <w:lang w:val="en-GB"/>
        </w:rPr>
      </w:pPr>
    </w:p>
    <w:p w:rsidR="006C6EF2" w:rsidRPr="005520BD" w:rsidRDefault="006C6EF2" w:rsidP="006C6EF2">
      <w:pPr>
        <w:pStyle w:val="Default"/>
        <w:rPr>
          <w:b/>
          <w:szCs w:val="20"/>
          <w:u w:val="single"/>
          <w:lang w:val="en-GB"/>
        </w:rPr>
      </w:pPr>
      <w:r w:rsidRPr="005520BD">
        <w:rPr>
          <w:b/>
          <w:szCs w:val="20"/>
          <w:u w:val="single"/>
          <w:lang w:val="en-GB"/>
        </w:rPr>
        <w:t xml:space="preserve">Förslag på ny </w:t>
      </w:r>
      <w:r>
        <w:rPr>
          <w:b/>
          <w:szCs w:val="20"/>
          <w:u w:val="single"/>
          <w:lang w:val="en-GB"/>
        </w:rPr>
        <w:t>subpara</w:t>
      </w:r>
      <w:r w:rsidRPr="005520BD">
        <w:rPr>
          <w:b/>
          <w:szCs w:val="20"/>
          <w:u w:val="single"/>
          <w:lang w:val="en-GB"/>
        </w:rPr>
        <w:t>:</w:t>
      </w:r>
    </w:p>
    <w:p w:rsidR="006C6EF2" w:rsidRPr="005520BD" w:rsidRDefault="006C6EF2" w:rsidP="006C6EF2">
      <w:pPr>
        <w:pStyle w:val="Default"/>
        <w:rPr>
          <w:szCs w:val="20"/>
          <w:u w:val="single"/>
          <w:lang w:val="en-GB"/>
        </w:rPr>
      </w:pPr>
    </w:p>
    <w:p w:rsidR="006C6EF2" w:rsidRDefault="006C6EF2" w:rsidP="005A085B">
      <w:pPr>
        <w:pStyle w:val="ListParagraph"/>
        <w:numPr>
          <w:ilvl w:val="0"/>
          <w:numId w:val="26"/>
        </w:numPr>
        <w:spacing w:after="200" w:line="276" w:lineRule="auto"/>
        <w:rPr>
          <w:rFonts w:ascii="Times New Roman" w:hAnsi="Times New Roman" w:cs="Times New Roman"/>
          <w:color w:val="000000"/>
          <w:szCs w:val="20"/>
          <w:u w:val="single"/>
          <w:lang w:val="en-GB"/>
        </w:rPr>
      </w:pPr>
      <w:r w:rsidRPr="005520BD">
        <w:rPr>
          <w:rFonts w:ascii="Times New Roman" w:hAnsi="Times New Roman" w:cs="Times New Roman"/>
          <w:color w:val="000000"/>
          <w:szCs w:val="20"/>
          <w:u w:val="single"/>
          <w:lang w:val="en-GB"/>
        </w:rPr>
        <w:t>A State Party will temporarily have its rights under the Convention suspended if the amount of arrears for that State party equals or exceeds the amount of the contributions due for the preceding two full years. The State Party will be excluded from taking official roles within the Convention, will not benefit from any sponsorship facilitating participation, no working papers submitted by the State Party will be translated and it shall have no role in decision making.</w:t>
      </w:r>
    </w:p>
    <w:p w:rsidR="006C6EF2" w:rsidRPr="0073031F" w:rsidRDefault="006C6EF2" w:rsidP="006C6EF2">
      <w:pPr>
        <w:pStyle w:val="ListParagraph"/>
        <w:spacing w:after="200"/>
        <w:rPr>
          <w:rFonts w:ascii="Times New Roman" w:hAnsi="Times New Roman" w:cs="Times New Roman"/>
          <w:color w:val="000000"/>
          <w:szCs w:val="20"/>
          <w:u w:val="single"/>
          <w:lang w:val="en-GB"/>
        </w:rPr>
      </w:pPr>
    </w:p>
    <w:p w:rsidR="006C6EF2" w:rsidRPr="005520BD" w:rsidRDefault="006C6EF2" w:rsidP="005A085B">
      <w:pPr>
        <w:pStyle w:val="ListParagraph"/>
        <w:numPr>
          <w:ilvl w:val="0"/>
          <w:numId w:val="26"/>
        </w:numPr>
        <w:spacing w:after="200" w:line="276" w:lineRule="auto"/>
        <w:rPr>
          <w:rFonts w:ascii="Times New Roman" w:hAnsi="Times New Roman" w:cs="Times New Roman"/>
          <w:color w:val="000000"/>
          <w:szCs w:val="20"/>
          <w:u w:val="single"/>
          <w:lang w:val="en-GB"/>
        </w:rPr>
      </w:pPr>
      <w:r w:rsidRPr="005520BD">
        <w:rPr>
          <w:rFonts w:ascii="Times New Roman" w:hAnsi="Times New Roman" w:cs="Times New Roman"/>
          <w:color w:val="000000"/>
          <w:szCs w:val="20"/>
          <w:u w:val="single"/>
          <w:lang w:val="en-GB"/>
        </w:rPr>
        <w:t>If there is a situation as described in paragraph 3, then any budgetary planning for activities under the convention needs to be realistic with regard to the expected level of financial contributions, while still ensuring that all state parties are held accountable to their financial obligations under the convention.</w:t>
      </w:r>
    </w:p>
    <w:p w:rsidR="006C6EF2" w:rsidRPr="002A13CA" w:rsidRDefault="006C6EF2" w:rsidP="006C6EF2">
      <w:pPr>
        <w:pBdr>
          <w:bottom w:val="single" w:sz="6" w:space="1" w:color="auto"/>
        </w:pBdr>
        <w:rPr>
          <w:lang w:val="en-GB"/>
        </w:rPr>
      </w:pPr>
    </w:p>
    <w:p w:rsidR="006C6EF2" w:rsidRDefault="000D066D" w:rsidP="00867DA9">
      <w:pPr>
        <w:spacing w:after="200" w:line="276" w:lineRule="auto"/>
        <w:rPr>
          <w:rFonts w:ascii="Times New Roman" w:hAnsi="Times New Roman" w:cs="Times New Roman"/>
          <w:b/>
          <w:sz w:val="28"/>
          <w:szCs w:val="20"/>
          <w:lang w:val="en-GB"/>
        </w:rPr>
      </w:pPr>
      <w:r w:rsidRPr="000D066D">
        <w:rPr>
          <w:rFonts w:ascii="Times New Roman" w:hAnsi="Times New Roman" w:cs="Times New Roman"/>
          <w:b/>
          <w:sz w:val="28"/>
          <w:szCs w:val="20"/>
          <w:highlight w:val="yellow"/>
          <w:lang w:val="en-GB"/>
        </w:rPr>
        <w:t>SWITZERLAND</w:t>
      </w:r>
    </w:p>
    <w:p w:rsidR="000D066D" w:rsidRPr="000D066D" w:rsidRDefault="000D066D" w:rsidP="000D066D">
      <w:pPr>
        <w:rPr>
          <w:rFonts w:ascii="Times New Roman" w:hAnsi="Times New Roman" w:cs="Times New Roman"/>
        </w:rPr>
      </w:pPr>
      <w:r w:rsidRPr="000D066D">
        <w:rPr>
          <w:rFonts w:ascii="Times New Roman" w:hAnsi="Times New Roman" w:cs="Times New Roman"/>
        </w:rPr>
        <w:t xml:space="preserve">Please find enclosed a number of proposals by Switzerland regarding articles 6, 8, 9, 10. </w:t>
      </w:r>
    </w:p>
    <w:p w:rsidR="000D066D" w:rsidRDefault="000D066D" w:rsidP="000D066D">
      <w:pPr>
        <w:rPr>
          <w:rFonts w:ascii="Times New Roman" w:hAnsi="Times New Roman" w:cs="Times New Roman"/>
        </w:rPr>
      </w:pPr>
    </w:p>
    <w:p w:rsidR="000D066D" w:rsidRPr="000D066D" w:rsidRDefault="000D066D" w:rsidP="000D066D">
      <w:pPr>
        <w:rPr>
          <w:rFonts w:ascii="Times New Roman" w:hAnsi="Times New Roman" w:cs="Times New Roman"/>
          <w:b/>
          <w:bCs/>
          <w:i/>
          <w:iCs/>
        </w:rPr>
      </w:pPr>
      <w:r w:rsidRPr="000D066D">
        <w:rPr>
          <w:rFonts w:ascii="Times New Roman" w:hAnsi="Times New Roman" w:cs="Times New Roman"/>
        </w:rPr>
        <w:t xml:space="preserve">Switzerland proposes to change the title of </w:t>
      </w:r>
      <w:r w:rsidRPr="000D066D">
        <w:rPr>
          <w:rFonts w:ascii="Times New Roman" w:hAnsi="Times New Roman" w:cs="Times New Roman"/>
          <w:b/>
          <w:bCs/>
          <w:u w:val="single"/>
        </w:rPr>
        <w:t>article 6</w:t>
      </w:r>
      <w:r w:rsidRPr="000D066D">
        <w:rPr>
          <w:rFonts w:ascii="Times New Roman" w:hAnsi="Times New Roman" w:cs="Times New Roman"/>
        </w:rPr>
        <w:t xml:space="preserve"> to </w:t>
      </w:r>
      <w:r w:rsidRPr="000D066D">
        <w:rPr>
          <w:rFonts w:ascii="Times New Roman" w:hAnsi="Times New Roman" w:cs="Times New Roman"/>
          <w:b/>
          <w:bCs/>
          <w:i/>
          <w:iCs/>
        </w:rPr>
        <w:t>“victim assistance and environmental remediation”.</w:t>
      </w:r>
    </w:p>
    <w:p w:rsidR="000D066D" w:rsidRPr="000D066D" w:rsidRDefault="000D066D" w:rsidP="000D066D">
      <w:pPr>
        <w:rPr>
          <w:rFonts w:ascii="Times New Roman" w:hAnsi="Times New Roman" w:cs="Times New Roman"/>
          <w:b/>
          <w:bCs/>
          <w:i/>
          <w:iCs/>
        </w:rPr>
      </w:pPr>
      <w:r w:rsidRPr="000D066D">
        <w:rPr>
          <w:rFonts w:ascii="Times New Roman" w:hAnsi="Times New Roman" w:cs="Times New Roman"/>
        </w:rPr>
        <w:t xml:space="preserve">Switzerland proposes to change the title of </w:t>
      </w:r>
      <w:r w:rsidRPr="000D066D">
        <w:rPr>
          <w:rFonts w:ascii="Times New Roman" w:hAnsi="Times New Roman" w:cs="Times New Roman"/>
          <w:b/>
          <w:bCs/>
          <w:u w:val="single"/>
        </w:rPr>
        <w:t>article 8</w:t>
      </w:r>
      <w:r w:rsidRPr="000D066D">
        <w:rPr>
          <w:rFonts w:ascii="Times New Roman" w:hAnsi="Times New Roman" w:cs="Times New Roman"/>
        </w:rPr>
        <w:t xml:space="preserve"> to </w:t>
      </w:r>
      <w:r w:rsidRPr="000D066D">
        <w:rPr>
          <w:rFonts w:ascii="Times New Roman" w:hAnsi="Times New Roman" w:cs="Times New Roman"/>
          <w:b/>
          <w:bCs/>
          <w:i/>
          <w:iCs/>
        </w:rPr>
        <w:t xml:space="preserve">“international cooperation and assistance”. </w:t>
      </w:r>
    </w:p>
    <w:p w:rsidR="000D066D" w:rsidRDefault="000D066D" w:rsidP="000D066D">
      <w:pPr>
        <w:rPr>
          <w:rFonts w:ascii="Times New Roman" w:hAnsi="Times New Roman" w:cs="Times New Roman"/>
        </w:rPr>
      </w:pPr>
    </w:p>
    <w:p w:rsidR="000D066D" w:rsidRPr="000D066D" w:rsidRDefault="000D066D" w:rsidP="000D066D">
      <w:pPr>
        <w:rPr>
          <w:rFonts w:ascii="Times New Roman" w:hAnsi="Times New Roman" w:cs="Times New Roman"/>
        </w:rPr>
      </w:pPr>
      <w:r w:rsidRPr="000D066D">
        <w:rPr>
          <w:rFonts w:ascii="Times New Roman" w:hAnsi="Times New Roman" w:cs="Times New Roman"/>
        </w:rPr>
        <w:t xml:space="preserve">Regarding </w:t>
      </w:r>
      <w:r w:rsidRPr="000D066D">
        <w:rPr>
          <w:rFonts w:ascii="Times New Roman" w:hAnsi="Times New Roman" w:cs="Times New Roman"/>
          <w:b/>
          <w:bCs/>
          <w:u w:val="single"/>
        </w:rPr>
        <w:t>article 9</w:t>
      </w:r>
      <w:r w:rsidRPr="000D066D">
        <w:rPr>
          <w:rFonts w:ascii="Times New Roman" w:hAnsi="Times New Roman" w:cs="Times New Roman"/>
        </w:rPr>
        <w:t xml:space="preserve"> we suggest to highlight the possibility to hold extraordinary meetings in case significant developments arise.: </w:t>
      </w:r>
    </w:p>
    <w:p w:rsidR="000D066D" w:rsidRDefault="000D066D" w:rsidP="000D066D">
      <w:pPr>
        <w:rPr>
          <w:rFonts w:ascii="Times New Roman" w:hAnsi="Times New Roman" w:cs="Times New Roman"/>
          <w:b/>
          <w:bCs/>
          <w:i/>
          <w:iCs/>
        </w:rPr>
      </w:pPr>
    </w:p>
    <w:p w:rsidR="000D066D" w:rsidRPr="000D066D" w:rsidRDefault="000D066D" w:rsidP="000D066D">
      <w:pPr>
        <w:rPr>
          <w:rFonts w:ascii="Times New Roman" w:hAnsi="Times New Roman" w:cs="Times New Roman"/>
          <w:b/>
          <w:bCs/>
          <w:i/>
          <w:iCs/>
        </w:rPr>
      </w:pPr>
      <w:r w:rsidRPr="000D066D">
        <w:rPr>
          <w:rFonts w:ascii="Times New Roman" w:hAnsi="Times New Roman" w:cs="Times New Roman"/>
          <w:b/>
          <w:bCs/>
          <w:i/>
          <w:iCs/>
        </w:rPr>
        <w:t>Any State Party may request, at any time, to convene a special Meeting of States Parties. Any such request shall be communicated in writing [to the Chairmanship/Presidency of the Treaty; to the Depositary] which shall immediately inform all States Parties of the request. If within [XX] days of the date of the communication, a [majority] of States Parties notify [the Chairmanship/Presidency of the Treaty; the Depositary] that they concur with the request, a special Meeting of States Parties shall be convened. Such a meeting shall be held at the earliest convenient date, subject to the availability of funding.</w:t>
      </w:r>
    </w:p>
    <w:p w:rsidR="000D066D" w:rsidRPr="000D066D" w:rsidRDefault="000D066D" w:rsidP="000D066D">
      <w:pPr>
        <w:rPr>
          <w:rFonts w:ascii="Times New Roman" w:hAnsi="Times New Roman" w:cs="Times New Roman"/>
        </w:rPr>
      </w:pPr>
      <w:r w:rsidRPr="000D066D">
        <w:rPr>
          <w:rFonts w:ascii="Times New Roman" w:hAnsi="Times New Roman" w:cs="Times New Roman"/>
        </w:rPr>
        <w:t xml:space="preserve"> </w:t>
      </w:r>
    </w:p>
    <w:p w:rsidR="000D066D" w:rsidRPr="000D066D" w:rsidRDefault="000D066D" w:rsidP="000D066D">
      <w:pPr>
        <w:rPr>
          <w:rFonts w:ascii="Times New Roman" w:hAnsi="Times New Roman" w:cs="Times New Roman"/>
        </w:rPr>
      </w:pPr>
      <w:r w:rsidRPr="000D066D">
        <w:rPr>
          <w:rFonts w:ascii="Times New Roman" w:hAnsi="Times New Roman" w:cs="Times New Roman"/>
        </w:rPr>
        <w:t xml:space="preserve">We also propose to amend </w:t>
      </w:r>
      <w:r w:rsidRPr="000D066D">
        <w:rPr>
          <w:rFonts w:ascii="Times New Roman" w:hAnsi="Times New Roman" w:cs="Times New Roman"/>
          <w:b/>
          <w:bCs/>
          <w:u w:val="single"/>
        </w:rPr>
        <w:t>article 10, by addition the following sentence</w:t>
      </w:r>
      <w:r w:rsidRPr="000D066D">
        <w:rPr>
          <w:rFonts w:ascii="Times New Roman" w:hAnsi="Times New Roman" w:cs="Times New Roman"/>
        </w:rPr>
        <w:t>:</w:t>
      </w:r>
    </w:p>
    <w:p w:rsidR="000D066D" w:rsidRDefault="000D066D" w:rsidP="000D066D">
      <w:pPr>
        <w:rPr>
          <w:rFonts w:ascii="Times New Roman" w:hAnsi="Times New Roman" w:cs="Times New Roman"/>
          <w:b/>
          <w:bCs/>
          <w:i/>
          <w:iCs/>
        </w:rPr>
      </w:pPr>
    </w:p>
    <w:p w:rsidR="000D066D" w:rsidRDefault="000D066D" w:rsidP="000D066D">
      <w:pPr>
        <w:rPr>
          <w:rFonts w:ascii="Times New Roman" w:hAnsi="Times New Roman" w:cs="Times New Roman"/>
          <w:b/>
          <w:bCs/>
          <w:i/>
          <w:iCs/>
        </w:rPr>
      </w:pPr>
      <w:r w:rsidRPr="000D066D">
        <w:rPr>
          <w:rFonts w:ascii="Times New Roman" w:hAnsi="Times New Roman" w:cs="Times New Roman"/>
          <w:b/>
          <w:bCs/>
          <w:i/>
          <w:iCs/>
        </w:rPr>
        <w:t xml:space="preserve">“The performance by the Secretary-General of the United Nations of administrative tasks assigned to him or her under this treaty is subject to an appropriate United Nations </w:t>
      </w:r>
    </w:p>
    <w:p w:rsidR="000D066D" w:rsidRPr="000D066D" w:rsidRDefault="000D066D" w:rsidP="000D066D">
      <w:pPr>
        <w:rPr>
          <w:rFonts w:ascii="Times New Roman" w:hAnsi="Times New Roman" w:cs="Times New Roman"/>
          <w:b/>
          <w:bCs/>
          <w:i/>
          <w:iCs/>
        </w:rPr>
      </w:pPr>
      <w:r w:rsidRPr="000D066D">
        <w:rPr>
          <w:rFonts w:ascii="Times New Roman" w:hAnsi="Times New Roman" w:cs="Times New Roman"/>
          <w:b/>
          <w:bCs/>
          <w:i/>
          <w:iCs/>
        </w:rPr>
        <w:t>mandate.”</w:t>
      </w:r>
    </w:p>
    <w:p w:rsidR="000D066D" w:rsidRDefault="000D066D" w:rsidP="000D066D">
      <w:pPr>
        <w:pBdr>
          <w:bottom w:val="single" w:sz="6" w:space="1" w:color="auto"/>
        </w:pBdr>
        <w:rPr>
          <w:rFonts w:ascii="Times New Roman" w:hAnsi="Times New Roman" w:cs="Times New Roman"/>
        </w:rPr>
      </w:pPr>
    </w:p>
    <w:p w:rsidR="000D066D" w:rsidRPr="000D066D" w:rsidRDefault="000D066D" w:rsidP="000D066D">
      <w:pPr>
        <w:pBdr>
          <w:bottom w:val="single" w:sz="6" w:space="1" w:color="auto"/>
        </w:pBdr>
        <w:rPr>
          <w:rFonts w:ascii="Times New Roman" w:hAnsi="Times New Roman" w:cs="Times New Roman"/>
        </w:rPr>
      </w:pPr>
      <w:r w:rsidRPr="000D066D">
        <w:rPr>
          <w:rFonts w:ascii="Times New Roman" w:hAnsi="Times New Roman" w:cs="Times New Roman"/>
        </w:rPr>
        <w:t>(This language would expand the scope of article 10.2 as the UNSG may have to provide other type of support depending on the final version of the treaty.)</w:t>
      </w:r>
    </w:p>
    <w:p w:rsidR="000D066D" w:rsidRDefault="000D066D" w:rsidP="00867DA9">
      <w:pPr>
        <w:spacing w:after="200" w:line="276" w:lineRule="auto"/>
        <w:rPr>
          <w:rFonts w:ascii="Times New Roman" w:hAnsi="Times New Roman" w:cs="Times New Roman"/>
          <w:b/>
          <w:sz w:val="28"/>
          <w:szCs w:val="20"/>
          <w:lang w:val="en-GB"/>
        </w:rPr>
      </w:pPr>
    </w:p>
    <w:p w:rsidR="00C2693F" w:rsidRDefault="00C744CE" w:rsidP="00867DA9">
      <w:pPr>
        <w:spacing w:after="200" w:line="276" w:lineRule="auto"/>
        <w:rPr>
          <w:rFonts w:ascii="Times New Roman" w:hAnsi="Times New Roman" w:cs="Times New Roman"/>
          <w:b/>
          <w:sz w:val="28"/>
          <w:szCs w:val="20"/>
          <w:lang w:val="en-GB"/>
        </w:rPr>
      </w:pPr>
      <w:r w:rsidRPr="00C744CE">
        <w:rPr>
          <w:rFonts w:ascii="Times New Roman" w:hAnsi="Times New Roman" w:cs="Times New Roman"/>
          <w:b/>
          <w:sz w:val="28"/>
          <w:szCs w:val="20"/>
          <w:highlight w:val="yellow"/>
          <w:lang w:val="en-GB"/>
        </w:rPr>
        <w:t>THAILAND</w:t>
      </w:r>
    </w:p>
    <w:p w:rsidR="00C744CE" w:rsidRPr="00C744CE" w:rsidRDefault="00C744CE" w:rsidP="00C744CE">
      <w:pPr>
        <w:widowControl w:val="0"/>
        <w:autoSpaceDE w:val="0"/>
        <w:autoSpaceDN w:val="0"/>
        <w:adjustRightInd w:val="0"/>
        <w:jc w:val="center"/>
        <w:rPr>
          <w:rFonts w:ascii="Times New Roman" w:hAnsi="Times New Roman" w:cs="Times New Roman"/>
          <w:b/>
          <w:color w:val="000000"/>
        </w:rPr>
      </w:pPr>
      <w:r w:rsidRPr="00C744CE">
        <w:rPr>
          <w:rFonts w:ascii="Times New Roman" w:hAnsi="Times New Roman" w:cs="Times New Roman"/>
          <w:b/>
          <w:color w:val="000000"/>
        </w:rPr>
        <w:t>The Kingdom of Thailand’s Proposal: Draft Article 7 Paragraph 2</w:t>
      </w:r>
    </w:p>
    <w:p w:rsidR="00C744CE" w:rsidRPr="00C744CE" w:rsidRDefault="00C744CE" w:rsidP="00C744CE">
      <w:pPr>
        <w:widowControl w:val="0"/>
        <w:autoSpaceDE w:val="0"/>
        <w:autoSpaceDN w:val="0"/>
        <w:adjustRightInd w:val="0"/>
        <w:jc w:val="center"/>
        <w:rPr>
          <w:rFonts w:ascii="Times New Roman" w:hAnsi="Times New Roman" w:cs="Times New Roman"/>
          <w:color w:val="000000"/>
        </w:rPr>
      </w:pPr>
      <w:r w:rsidRPr="00C744CE">
        <w:rPr>
          <w:rFonts w:ascii="Times New Roman" w:hAnsi="Times New Roman" w:cs="Times New Roman"/>
          <w:color w:val="000000"/>
        </w:rPr>
        <w:t>----------</w:t>
      </w:r>
    </w:p>
    <w:p w:rsidR="00C744CE" w:rsidRPr="00C744CE" w:rsidRDefault="00C744CE" w:rsidP="00C744CE">
      <w:pPr>
        <w:widowControl w:val="0"/>
        <w:autoSpaceDE w:val="0"/>
        <w:autoSpaceDN w:val="0"/>
        <w:adjustRightInd w:val="0"/>
        <w:jc w:val="both"/>
        <w:rPr>
          <w:rFonts w:ascii="Times New Roman" w:hAnsi="Times New Roman" w:cs="Times New Roman"/>
          <w:color w:val="000000"/>
        </w:rPr>
      </w:pPr>
    </w:p>
    <w:p w:rsidR="00C744CE" w:rsidRPr="00633B6D" w:rsidRDefault="00C744CE" w:rsidP="00633B6D">
      <w:pPr>
        <w:widowControl w:val="0"/>
        <w:autoSpaceDE w:val="0"/>
        <w:autoSpaceDN w:val="0"/>
        <w:adjustRightInd w:val="0"/>
        <w:jc w:val="both"/>
        <w:rPr>
          <w:rFonts w:ascii="Times New Roman" w:hAnsi="Times New Roman" w:cs="Times New Roman"/>
          <w:color w:val="000000"/>
        </w:rPr>
      </w:pPr>
      <w:r w:rsidRPr="00633B6D">
        <w:rPr>
          <w:rFonts w:ascii="Times New Roman" w:hAnsi="Times New Roman" w:cs="Times New Roman"/>
          <w:color w:val="000000"/>
        </w:rPr>
        <w:t xml:space="preserve">Each State Party shall take all appropriate legal, administrative and other measures, including the imposition of penal sanctions, to prevent and suppress any activity prohibited to a State Party under this Convention undertaken by </w:t>
      </w:r>
      <w:r w:rsidRPr="00633B6D">
        <w:rPr>
          <w:rFonts w:ascii="Times New Roman" w:hAnsi="Times New Roman" w:cs="Times New Roman"/>
          <w:color w:val="FF0000"/>
        </w:rPr>
        <w:t xml:space="preserve">any </w:t>
      </w:r>
      <w:r w:rsidRPr="00633B6D">
        <w:rPr>
          <w:rFonts w:ascii="Times New Roman" w:hAnsi="Times New Roman" w:cs="Times New Roman"/>
          <w:color w:val="000000"/>
        </w:rPr>
        <w:t>person</w:t>
      </w:r>
      <w:r w:rsidRPr="00633B6D">
        <w:rPr>
          <w:rFonts w:ascii="Times New Roman" w:hAnsi="Times New Roman" w:cs="Times New Roman"/>
          <w:strike/>
          <w:color w:val="FF0000"/>
        </w:rPr>
        <w:t>s</w:t>
      </w:r>
      <w:r w:rsidRPr="00633B6D">
        <w:rPr>
          <w:rFonts w:ascii="Times New Roman" w:hAnsi="Times New Roman" w:cs="Times New Roman"/>
          <w:color w:val="000000"/>
        </w:rPr>
        <w:t xml:space="preserve"> </w:t>
      </w:r>
      <w:r w:rsidRPr="00633B6D">
        <w:rPr>
          <w:rFonts w:ascii="Times New Roman" w:hAnsi="Times New Roman" w:cs="Times New Roman"/>
          <w:color w:val="FF0000"/>
        </w:rPr>
        <w:t>or entity under its jurisdiction or control,</w:t>
      </w:r>
      <w:r w:rsidRPr="00633B6D">
        <w:rPr>
          <w:rFonts w:ascii="Times New Roman" w:hAnsi="Times New Roman" w:cs="Times New Roman"/>
          <w:color w:val="000000"/>
        </w:rPr>
        <w:t xml:space="preserve"> or </w:t>
      </w:r>
      <w:r w:rsidRPr="00633B6D">
        <w:rPr>
          <w:rFonts w:ascii="Times New Roman" w:hAnsi="Times New Roman" w:cs="Times New Roman"/>
          <w:color w:val="FF0000"/>
        </w:rPr>
        <w:t xml:space="preserve">by any person or entity </w:t>
      </w:r>
      <w:r w:rsidRPr="00633B6D">
        <w:rPr>
          <w:rFonts w:ascii="Times New Roman" w:hAnsi="Times New Roman" w:cs="Times New Roman"/>
          <w:color w:val="000000"/>
        </w:rPr>
        <w:t xml:space="preserve">on </w:t>
      </w:r>
      <w:r w:rsidRPr="00633B6D">
        <w:rPr>
          <w:rFonts w:ascii="Times New Roman" w:hAnsi="Times New Roman" w:cs="Times New Roman"/>
          <w:color w:val="FF0000"/>
        </w:rPr>
        <w:t xml:space="preserve">its </w:t>
      </w:r>
      <w:r w:rsidRPr="00633B6D">
        <w:rPr>
          <w:rFonts w:ascii="Times New Roman" w:hAnsi="Times New Roman" w:cs="Times New Roman"/>
          <w:color w:val="000000"/>
        </w:rPr>
        <w:t>territory</w:t>
      </w:r>
      <w:r w:rsidRPr="00633B6D">
        <w:rPr>
          <w:rFonts w:ascii="Times New Roman" w:hAnsi="Times New Roman" w:cs="Times New Roman"/>
          <w:color w:val="FF0000"/>
        </w:rPr>
        <w:t>,</w:t>
      </w:r>
      <w:r w:rsidRPr="00633B6D">
        <w:rPr>
          <w:rFonts w:ascii="Times New Roman" w:hAnsi="Times New Roman" w:cs="Times New Roman"/>
          <w:color w:val="000000"/>
        </w:rPr>
        <w:t xml:space="preserve"> </w:t>
      </w:r>
      <w:r w:rsidRPr="00633B6D">
        <w:rPr>
          <w:rFonts w:ascii="Times New Roman" w:hAnsi="Times New Roman" w:cs="Times New Roman"/>
          <w:color w:val="FF0000"/>
        </w:rPr>
        <w:t xml:space="preserve">in its exclusive economic zone or continental shelf, or at any place </w:t>
      </w:r>
      <w:r w:rsidRPr="00633B6D">
        <w:rPr>
          <w:rFonts w:ascii="Times New Roman" w:hAnsi="Times New Roman" w:cs="Times New Roman"/>
          <w:color w:val="000000"/>
        </w:rPr>
        <w:t xml:space="preserve">under its jurisdiction or control. </w:t>
      </w:r>
    </w:p>
    <w:p w:rsidR="00633B6D" w:rsidRDefault="00633B6D" w:rsidP="00633B6D">
      <w:pPr>
        <w:widowControl w:val="0"/>
        <w:autoSpaceDE w:val="0"/>
        <w:autoSpaceDN w:val="0"/>
        <w:adjustRightInd w:val="0"/>
        <w:jc w:val="both"/>
        <w:rPr>
          <w:rFonts w:ascii="Times New Roman" w:hAnsi="Times New Roman" w:cs="Times New Roman"/>
          <w:color w:val="000000"/>
        </w:rPr>
      </w:pPr>
    </w:p>
    <w:p w:rsidR="00633B6D" w:rsidRPr="00633B6D" w:rsidRDefault="00633B6D" w:rsidP="00633B6D">
      <w:pPr>
        <w:rPr>
          <w:rFonts w:ascii="Times New Roman" w:hAnsi="Times New Roman" w:cs="Times New Roman"/>
        </w:rPr>
      </w:pPr>
      <w:r w:rsidRPr="00633B6D">
        <w:rPr>
          <w:rFonts w:ascii="Times New Roman" w:hAnsi="Times New Roman" w:cs="Times New Roman"/>
        </w:rPr>
        <w:t xml:space="preserve">In article 9, para 4, we would also like to add </w:t>
      </w:r>
      <w:r w:rsidRPr="00633B6D">
        <w:rPr>
          <w:rFonts w:ascii="Times New Roman" w:hAnsi="Times New Roman" w:cs="Times New Roman"/>
          <w:b/>
          <w:bCs/>
        </w:rPr>
        <w:t>“civil society including</w:t>
      </w:r>
      <w:r w:rsidRPr="00633B6D">
        <w:rPr>
          <w:rFonts w:ascii="Times New Roman" w:hAnsi="Times New Roman" w:cs="Times New Roman"/>
        </w:rPr>
        <w:t>” before relevant non-governmental organizations.</w:t>
      </w:r>
    </w:p>
    <w:p w:rsidR="00C744CE" w:rsidRPr="00633B6D" w:rsidRDefault="00C744CE" w:rsidP="00C744CE">
      <w:pPr>
        <w:widowControl w:val="0"/>
        <w:pBdr>
          <w:bottom w:val="single" w:sz="6" w:space="1" w:color="auto"/>
        </w:pBdr>
        <w:autoSpaceDE w:val="0"/>
        <w:autoSpaceDN w:val="0"/>
        <w:adjustRightInd w:val="0"/>
        <w:jc w:val="both"/>
        <w:rPr>
          <w:rFonts w:ascii="Times New Roman" w:hAnsi="Times New Roman" w:cs="Times New Roman"/>
          <w:color w:val="000000"/>
        </w:rPr>
      </w:pPr>
    </w:p>
    <w:p w:rsidR="00C744CE" w:rsidRPr="00F2457D" w:rsidRDefault="00C744CE" w:rsidP="00C744CE">
      <w:pPr>
        <w:widowControl w:val="0"/>
        <w:autoSpaceDE w:val="0"/>
        <w:autoSpaceDN w:val="0"/>
        <w:adjustRightInd w:val="0"/>
        <w:ind w:left="720"/>
        <w:jc w:val="both"/>
        <w:rPr>
          <w:rFonts w:ascii="Times New Roman" w:hAnsi="Times New Roman" w:cs="Times New Roman"/>
          <w:color w:val="000000"/>
        </w:rPr>
      </w:pPr>
    </w:p>
    <w:p w:rsidR="00C744CE" w:rsidRPr="00F2457D" w:rsidRDefault="00F2457D" w:rsidP="00C744CE">
      <w:pPr>
        <w:widowControl w:val="0"/>
        <w:autoSpaceDE w:val="0"/>
        <w:autoSpaceDN w:val="0"/>
        <w:adjustRightInd w:val="0"/>
        <w:jc w:val="both"/>
        <w:rPr>
          <w:rFonts w:ascii="Times New Roman" w:hAnsi="Times New Roman" w:cs="Times New Roman"/>
          <w:b/>
          <w:color w:val="000000"/>
          <w:sz w:val="28"/>
        </w:rPr>
      </w:pPr>
      <w:r w:rsidRPr="00F2457D">
        <w:rPr>
          <w:rFonts w:ascii="Times New Roman" w:hAnsi="Times New Roman" w:cs="Times New Roman"/>
          <w:b/>
          <w:color w:val="000000"/>
          <w:sz w:val="28"/>
          <w:highlight w:val="yellow"/>
        </w:rPr>
        <w:t>VIET NAM</w:t>
      </w:r>
    </w:p>
    <w:p w:rsidR="00F2457D" w:rsidRPr="00F2457D" w:rsidRDefault="00F2457D" w:rsidP="00F2457D">
      <w:pPr>
        <w:rPr>
          <w:rFonts w:ascii="Times New Roman" w:hAnsi="Times New Roman" w:cs="Times New Roman"/>
          <w:i/>
        </w:rPr>
      </w:pPr>
    </w:p>
    <w:p w:rsidR="00F2457D" w:rsidRPr="00F2457D" w:rsidRDefault="00F2457D" w:rsidP="00F2457D">
      <w:pPr>
        <w:spacing w:before="60" w:after="100" w:afterAutospacing="1"/>
        <w:jc w:val="both"/>
        <w:rPr>
          <w:rFonts w:ascii="Times New Roman" w:eastAsia="Times New Roman" w:hAnsi="Times New Roman" w:cs="Times New Roman"/>
          <w:b/>
          <w:color w:val="000000"/>
        </w:rPr>
      </w:pPr>
      <w:r w:rsidRPr="00F2457D">
        <w:rPr>
          <w:rFonts w:ascii="Times New Roman" w:eastAsia="Times New Roman" w:hAnsi="Times New Roman" w:cs="Times New Roman"/>
          <w:b/>
          <w:color w:val="000000"/>
        </w:rPr>
        <w:t>Article 6: Assistance</w:t>
      </w:r>
    </w:p>
    <w:p w:rsidR="00F2457D" w:rsidRPr="00F2457D" w:rsidRDefault="00F2457D" w:rsidP="00F2457D">
      <w:pPr>
        <w:spacing w:before="60" w:after="100" w:afterAutospacing="1"/>
        <w:ind w:left="720"/>
        <w:jc w:val="both"/>
        <w:rPr>
          <w:rFonts w:ascii="Times New Roman" w:eastAsia="Times New Roman" w:hAnsi="Times New Roman" w:cs="Times New Roman"/>
          <w:color w:val="000000"/>
        </w:rPr>
      </w:pPr>
      <w:r w:rsidRPr="00F2457D">
        <w:rPr>
          <w:rFonts w:ascii="Times New Roman" w:eastAsia="Times New Roman" w:hAnsi="Times New Roman" w:cs="Times New Roman"/>
          <w:b/>
          <w:i/>
          <w:color w:val="000000"/>
        </w:rPr>
        <w:t>-</w:t>
      </w:r>
      <w:r w:rsidRPr="00F2457D">
        <w:rPr>
          <w:rFonts w:ascii="Times New Roman" w:eastAsia="Times New Roman" w:hAnsi="Times New Roman" w:cs="Times New Roman"/>
          <w:color w:val="000000"/>
        </w:rPr>
        <w:t xml:space="preserve"> Add a new paragraph before paragraph 1 as follows:</w:t>
      </w:r>
    </w:p>
    <w:p w:rsidR="00F2457D" w:rsidRPr="00F2457D" w:rsidRDefault="00F2457D" w:rsidP="00F2457D">
      <w:pPr>
        <w:spacing w:before="60" w:after="100" w:afterAutospacing="1"/>
        <w:ind w:left="720"/>
        <w:jc w:val="both"/>
        <w:rPr>
          <w:rFonts w:ascii="Times New Roman" w:eastAsia="Times New Roman" w:hAnsi="Times New Roman" w:cs="Times New Roman"/>
          <w:color w:val="000000"/>
        </w:rPr>
      </w:pPr>
      <w:r w:rsidRPr="00F2457D">
        <w:rPr>
          <w:rFonts w:ascii="Times New Roman" w:eastAsia="Times New Roman" w:hAnsi="Times New Roman" w:cs="Times New Roman"/>
          <w:color w:val="000000"/>
        </w:rPr>
        <w:t>‘A State Party that has used or tested nuclear weapons or any other nuclear explosive devices shall have the primary responsibility to provide adequate assistance to affected States Parties in addressing the damages and consequences of such use or test.”</w:t>
      </w:r>
    </w:p>
    <w:p w:rsidR="00F2457D" w:rsidRPr="00F2457D" w:rsidRDefault="00F2457D" w:rsidP="00F2457D">
      <w:pPr>
        <w:spacing w:before="60" w:after="100" w:afterAutospacing="1"/>
        <w:ind w:left="720"/>
        <w:jc w:val="both"/>
        <w:rPr>
          <w:rFonts w:ascii="Times New Roman" w:eastAsia="Times New Roman" w:hAnsi="Times New Roman" w:cs="Times New Roman"/>
          <w:color w:val="000000"/>
        </w:rPr>
      </w:pPr>
      <w:r w:rsidRPr="00F2457D">
        <w:rPr>
          <w:rFonts w:ascii="Times New Roman" w:eastAsia="Times New Roman" w:hAnsi="Times New Roman" w:cs="Times New Roman"/>
          <w:b/>
          <w:i/>
          <w:color w:val="000000"/>
        </w:rPr>
        <w:lastRenderedPageBreak/>
        <w:t xml:space="preserve">- </w:t>
      </w:r>
      <w:r w:rsidRPr="00F2457D">
        <w:rPr>
          <w:rFonts w:ascii="Times New Roman" w:eastAsia="Times New Roman" w:hAnsi="Times New Roman" w:cs="Times New Roman"/>
          <w:color w:val="000000"/>
        </w:rPr>
        <w:t>Add to the end of paragraph 2 (to have the element of “protection” besides the elemen of “assistance”, similar to that in Article X of the CWC):</w:t>
      </w:r>
    </w:p>
    <w:p w:rsidR="00F2457D" w:rsidRPr="00F2457D" w:rsidRDefault="00F2457D" w:rsidP="00F2457D">
      <w:pPr>
        <w:spacing w:before="60" w:after="100" w:afterAutospacing="1"/>
        <w:ind w:left="720"/>
        <w:jc w:val="both"/>
        <w:rPr>
          <w:rFonts w:ascii="Times New Roman" w:hAnsi="Times New Roman" w:cs="Times New Roman"/>
          <w:b/>
        </w:rPr>
      </w:pPr>
      <w:r w:rsidRPr="00F2457D">
        <w:rPr>
          <w:rFonts w:ascii="Times New Roman" w:eastAsia="Times New Roman" w:hAnsi="Times New Roman" w:cs="Times New Roman"/>
          <w:color w:val="000000"/>
        </w:rPr>
        <w:t>“</w:t>
      </w:r>
      <w:r w:rsidRPr="00F2457D">
        <w:rPr>
          <w:rFonts w:ascii="Times New Roman" w:hAnsi="Times New Roman" w:cs="Times New Roman"/>
        </w:rPr>
        <w:t xml:space="preserve">Each State Party with respect to areas under its jurisdiction or control contaminated as a result of activities related to the testing or use of nuclear weapons or other nuclear explosive devices, shall have the right to request and to receive assistance toward the environmental remediation of areas so contaminated. </w:t>
      </w:r>
      <w:r w:rsidRPr="00F2457D">
        <w:rPr>
          <w:rFonts w:ascii="Times New Roman" w:hAnsi="Times New Roman" w:cs="Times New Roman"/>
          <w:b/>
          <w:color w:val="000000"/>
        </w:rPr>
        <w:t xml:space="preserve">Each State Party has the right to request and to receive assistance and protection against the use or threat of use of nuclear weapons if it considers that </w:t>
      </w:r>
      <w:r w:rsidRPr="00F2457D">
        <w:rPr>
          <w:rFonts w:ascii="Times New Roman" w:hAnsi="Times New Roman" w:cs="Times New Roman"/>
          <w:b/>
        </w:rPr>
        <w:t xml:space="preserve">nuclear </w:t>
      </w:r>
      <w:r w:rsidRPr="00F2457D">
        <w:rPr>
          <w:rFonts w:ascii="Times New Roman" w:hAnsi="Times New Roman" w:cs="Times New Roman"/>
          <w:b/>
          <w:color w:val="000000"/>
        </w:rPr>
        <w:t>weapons have been used against it or</w:t>
      </w:r>
      <w:r w:rsidRPr="00F2457D">
        <w:rPr>
          <w:rFonts w:ascii="Times New Roman" w:hAnsi="Times New Roman" w:cs="Times New Roman"/>
          <w:b/>
        </w:rPr>
        <w:t xml:space="preserve"> if i</w:t>
      </w:r>
      <w:r w:rsidRPr="00F2457D">
        <w:rPr>
          <w:rFonts w:ascii="Times New Roman" w:hAnsi="Times New Roman" w:cs="Times New Roman"/>
          <w:b/>
          <w:color w:val="000000"/>
        </w:rPr>
        <w:t>t is threatened by actions or activities of any State that are prohibited for States Parties by Article 1.”</w:t>
      </w:r>
    </w:p>
    <w:p w:rsidR="00F2457D" w:rsidRPr="00F2457D" w:rsidRDefault="00F2457D" w:rsidP="00F2457D">
      <w:pPr>
        <w:spacing w:before="60" w:after="100" w:afterAutospacing="1"/>
        <w:jc w:val="both"/>
        <w:rPr>
          <w:rFonts w:ascii="Times New Roman" w:eastAsia="Times New Roman" w:hAnsi="Times New Roman" w:cs="Times New Roman"/>
          <w:b/>
          <w:color w:val="000000"/>
        </w:rPr>
      </w:pPr>
      <w:r w:rsidRPr="00F2457D">
        <w:rPr>
          <w:rFonts w:ascii="Times New Roman" w:eastAsia="Times New Roman" w:hAnsi="Times New Roman" w:cs="Times New Roman"/>
          <w:b/>
          <w:color w:val="000000"/>
        </w:rPr>
        <w:t xml:space="preserve">Article 9: </w:t>
      </w:r>
      <w:r w:rsidRPr="00F2457D">
        <w:rPr>
          <w:rFonts w:ascii="Times New Roman" w:hAnsi="Times New Roman" w:cs="Times New Roman"/>
          <w:b/>
        </w:rPr>
        <w:t>Meetings of States Parties</w:t>
      </w:r>
    </w:p>
    <w:p w:rsidR="00F2457D" w:rsidRPr="00F2457D" w:rsidRDefault="00F2457D" w:rsidP="00F2457D">
      <w:pPr>
        <w:spacing w:before="60" w:after="100" w:afterAutospacing="1"/>
        <w:ind w:left="709"/>
        <w:jc w:val="both"/>
        <w:rPr>
          <w:rFonts w:ascii="Times New Roman" w:eastAsia="Times New Roman" w:hAnsi="Times New Roman" w:cs="Times New Roman"/>
          <w:color w:val="000000"/>
        </w:rPr>
      </w:pPr>
      <w:r w:rsidRPr="00F2457D">
        <w:rPr>
          <w:rFonts w:ascii="Times New Roman" w:eastAsia="Times New Roman" w:hAnsi="Times New Roman" w:cs="Times New Roman"/>
          <w:color w:val="000000"/>
        </w:rPr>
        <w:tab/>
        <w:t>In the end of Paragraph 4, add “</w:t>
      </w:r>
      <w:r w:rsidRPr="00F2457D">
        <w:rPr>
          <w:rFonts w:ascii="Times New Roman" w:eastAsia="Times New Roman" w:hAnsi="Times New Roman" w:cs="Times New Roman"/>
          <w:i/>
          <w:color w:val="000000"/>
        </w:rPr>
        <w:t>in accordance with the agreed rules of procedures</w:t>
      </w:r>
      <w:r w:rsidRPr="00F2457D">
        <w:rPr>
          <w:rFonts w:ascii="Times New Roman" w:eastAsia="Times New Roman" w:hAnsi="Times New Roman" w:cs="Times New Roman"/>
          <w:color w:val="000000"/>
        </w:rPr>
        <w:t xml:space="preserve">” to be in line with similar paragraphs in the Anti-Personnel Landmines Convention and the Cluster Munitions Convention: </w:t>
      </w:r>
    </w:p>
    <w:p w:rsidR="00100FCC" w:rsidRDefault="00F2457D" w:rsidP="00F2457D">
      <w:pPr>
        <w:spacing w:before="60" w:after="100" w:afterAutospacing="1"/>
        <w:ind w:left="720"/>
        <w:jc w:val="both"/>
        <w:rPr>
          <w:rFonts w:ascii="Times New Roman" w:eastAsia="Times New Roman" w:hAnsi="Times New Roman" w:cs="Times New Roman"/>
          <w:color w:val="000000"/>
        </w:rPr>
      </w:pPr>
      <w:r w:rsidRPr="00F2457D">
        <w:rPr>
          <w:rFonts w:ascii="Times New Roman" w:eastAsia="Times New Roman" w:hAnsi="Times New Roman" w:cs="Times New Roman"/>
          <w:color w:val="000000"/>
        </w:rPr>
        <w:t xml:space="preserve">4. States not party to this Convention, as well as the United Nations, other relevant international organizations or institutions, regional organizations, the International Committee of the Red Cross and relevant non-governmental organizations may be invited to attend the Meetings of States Parties and the Review Conferences as observers </w:t>
      </w:r>
      <w:r w:rsidRPr="00F2457D">
        <w:rPr>
          <w:rFonts w:ascii="Times New Roman" w:eastAsia="Times New Roman" w:hAnsi="Times New Roman" w:cs="Times New Roman"/>
          <w:b/>
          <w:color w:val="000000"/>
        </w:rPr>
        <w:t>in accordance with the agreed rules of procedures</w:t>
      </w:r>
      <w:r w:rsidRPr="00F2457D">
        <w:rPr>
          <w:rFonts w:ascii="Times New Roman" w:eastAsia="Times New Roman" w:hAnsi="Times New Roman" w:cs="Times New Roman"/>
          <w:color w:val="000000"/>
        </w:rPr>
        <w:t xml:space="preserve">. </w:t>
      </w:r>
    </w:p>
    <w:p w:rsidR="00100FCC" w:rsidRDefault="00100FCC" w:rsidP="00100FCC">
      <w:pPr>
        <w:widowControl w:val="0"/>
        <w:pBdr>
          <w:bottom w:val="single" w:sz="6" w:space="1" w:color="auto"/>
        </w:pBdr>
        <w:jc w:val="center"/>
        <w:rPr>
          <w:rFonts w:ascii="Times New Roman" w:eastAsia="Times New Roman" w:hAnsi="Times New Roman" w:cs="Times New Roman"/>
          <w:b/>
          <w:sz w:val="28"/>
          <w:lang w:eastAsia="es-AR"/>
        </w:rPr>
      </w:pPr>
      <w:r>
        <w:rPr>
          <w:rFonts w:ascii="Times New Roman" w:eastAsia="Times New Roman" w:hAnsi="Times New Roman" w:cs="Times New Roman"/>
          <w:color w:val="000000"/>
        </w:rPr>
        <w:br w:type="page"/>
      </w:r>
      <w:r w:rsidRPr="00D02865">
        <w:rPr>
          <w:rFonts w:ascii="Times New Roman" w:eastAsia="Times New Roman" w:hAnsi="Times New Roman" w:cs="Times New Roman"/>
          <w:b/>
          <w:sz w:val="28"/>
          <w:lang w:eastAsia="es-AR"/>
        </w:rPr>
        <w:lastRenderedPageBreak/>
        <w:t xml:space="preserve">Compilation of amendments received from States on </w:t>
      </w:r>
      <w:r>
        <w:rPr>
          <w:rFonts w:ascii="Times New Roman" w:eastAsia="Times New Roman" w:hAnsi="Times New Roman" w:cs="Times New Roman"/>
          <w:b/>
          <w:sz w:val="28"/>
          <w:lang w:eastAsia="es-AR"/>
        </w:rPr>
        <w:t>Article 11-21</w:t>
      </w:r>
    </w:p>
    <w:p w:rsidR="00C53A7E" w:rsidRPr="00C53A7E" w:rsidRDefault="00C53A7E" w:rsidP="00100FCC">
      <w:pPr>
        <w:spacing w:after="200" w:line="276" w:lineRule="auto"/>
        <w:rPr>
          <w:rFonts w:ascii="Times New Roman" w:eastAsia="Times New Roman" w:hAnsi="Times New Roman" w:cs="Times New Roman"/>
          <w:b/>
          <w:color w:val="000000"/>
          <w:sz w:val="28"/>
        </w:rPr>
      </w:pPr>
    </w:p>
    <w:p w:rsidR="00C53A7E" w:rsidRPr="00C53A7E" w:rsidRDefault="00C53A7E" w:rsidP="00100FCC">
      <w:pPr>
        <w:spacing w:after="200" w:line="276" w:lineRule="auto"/>
        <w:rPr>
          <w:rFonts w:ascii="Times New Roman" w:eastAsia="Times New Roman" w:hAnsi="Times New Roman" w:cs="Times New Roman"/>
          <w:b/>
          <w:color w:val="000000"/>
          <w:sz w:val="28"/>
        </w:rPr>
      </w:pPr>
      <w:r w:rsidRPr="00C53A7E">
        <w:rPr>
          <w:rFonts w:ascii="Times New Roman" w:eastAsia="Times New Roman" w:hAnsi="Times New Roman" w:cs="Times New Roman"/>
          <w:b/>
          <w:color w:val="000000"/>
          <w:sz w:val="28"/>
          <w:highlight w:val="yellow"/>
        </w:rPr>
        <w:t>BRAZIL</w:t>
      </w: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11</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Support proposal by Malaysia to include language stating amendments cannot be contrary to the principles and objectives of the Treaty;</w:t>
      </w: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Support Cuban proposal to clearly indicate that “any State Party” can propose amendments to the Treaty; there should be some clarity on procedure, such as circulation of amendment proposals to all States Parties upon receipt by the secretariat;</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12</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Para 1 - Agree with Liechtenstein that there could be greater clarity and sequencing regarding settlement of disputes, providing for gradualism;</w:t>
      </w: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Para 2 – delete “whatever means it deems appropriate” and replace, as proposed by Cuba and supported by other delegations, that the Treaty itself and the UN Charter are to be the basis for dispute settlement;</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13</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Support Egypt on replacing the word “attracting” with “achieving or realizing”;</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16</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Support that the Treaty will enter into force by ratification of a reasonable and foreseeable initial minimum number of ratification, and 40, as per the Chair’s text, seems to be that number;</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17</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Support Cuban proposal to delete “The Articles of”, so that all of the Treaty, including preamble and possible annexes, is encompassed by the no-reservations provision;</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18</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Title - Agree to change the title to add “…and withdrawal”;</w:t>
      </w: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Para 2 - Agree with other delegations that have called for the deletion of the reference to the UN Security Council. In the case of this Treaty there is no reason to notify a body of the UN that has limited composition and is under veto powers of precisely the five NWS of the NPT that have not yet demonstrated support to the treaty and its objectives;</w:t>
      </w: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Para 3 – Withdrawal from the Treaty should involve more stringent conditions, and we support increasing from 3 to 12 months the period of time for withdrawal to take effect.</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b/>
          <w:bCs/>
        </w:rPr>
        <w:t>Article 19</w:t>
      </w:r>
    </w:p>
    <w:p w:rsidR="00C53A7E" w:rsidRPr="00C53A7E" w:rsidRDefault="00C53A7E" w:rsidP="00C53A7E">
      <w:pPr>
        <w:rPr>
          <w:rFonts w:ascii="Times New Roman" w:eastAsia="Times New Roman" w:hAnsi="Times New Roman" w:cs="Times New Roman"/>
        </w:rPr>
      </w:pPr>
    </w:p>
    <w:p w:rsidR="00C53A7E" w:rsidRPr="00C53A7E" w:rsidRDefault="00C53A7E" w:rsidP="00C53A7E">
      <w:pPr>
        <w:rPr>
          <w:rFonts w:ascii="Times New Roman" w:eastAsia="Times New Roman" w:hAnsi="Times New Roman" w:cs="Times New Roman"/>
        </w:rPr>
      </w:pPr>
      <w:r w:rsidRPr="00C53A7E">
        <w:rPr>
          <w:rFonts w:ascii="Times New Roman" w:eastAsia="Times New Roman" w:hAnsi="Times New Roman" w:cs="Times New Roman"/>
        </w:rPr>
        <w:lastRenderedPageBreak/>
        <w:t></w:t>
      </w:r>
      <w:r w:rsidRPr="00C53A7E">
        <w:rPr>
          <w:rFonts w:ascii="Times New Roman" w:eastAsia="Times New Roman" w:hAnsi="Times New Roman" w:cs="Times New Roman"/>
          <w:sz w:val="14"/>
          <w:szCs w:val="14"/>
        </w:rPr>
        <w:t>      </w:t>
      </w:r>
      <w:r w:rsidRPr="00C53A7E">
        <w:rPr>
          <w:rFonts w:ascii="Times New Roman" w:eastAsia="Times New Roman" w:hAnsi="Times New Roman" w:cs="Times New Roman"/>
        </w:rPr>
        <w:t>Strongly supports replacing current text with the formulation contained in Article 26 of the ATT, which is more effective and open ended, and does not require specific mention or listing of individual agreements.</w:t>
      </w:r>
    </w:p>
    <w:p w:rsidR="00C53A7E" w:rsidRPr="00C65319" w:rsidRDefault="00C53A7E" w:rsidP="00C53A7E">
      <w:pPr>
        <w:pBdr>
          <w:bottom w:val="single" w:sz="6" w:space="1" w:color="auto"/>
        </w:pBdr>
      </w:pPr>
    </w:p>
    <w:p w:rsidR="00C53A7E" w:rsidRDefault="00C53A7E" w:rsidP="00867DA9">
      <w:pPr>
        <w:spacing w:after="200" w:line="276" w:lineRule="auto"/>
        <w:rPr>
          <w:rFonts w:ascii="Times" w:hAnsi="Times" w:cs="Times"/>
          <w:b/>
          <w:color w:val="000000"/>
          <w:sz w:val="28"/>
          <w:highlight w:val="yellow"/>
        </w:rPr>
      </w:pPr>
    </w:p>
    <w:p w:rsidR="00C744CE" w:rsidRPr="002F2616" w:rsidRDefault="00100FCC" w:rsidP="00867DA9">
      <w:pPr>
        <w:spacing w:after="200" w:line="276" w:lineRule="auto"/>
        <w:rPr>
          <w:rFonts w:ascii="Times" w:hAnsi="Times" w:cs="Times"/>
          <w:b/>
          <w:color w:val="000000"/>
          <w:sz w:val="28"/>
        </w:rPr>
      </w:pPr>
      <w:r w:rsidRPr="002F2616">
        <w:rPr>
          <w:rFonts w:ascii="Times" w:hAnsi="Times" w:cs="Times"/>
          <w:b/>
          <w:color w:val="000000"/>
          <w:sz w:val="28"/>
          <w:highlight w:val="yellow"/>
        </w:rPr>
        <w:t>CUBA</w:t>
      </w:r>
    </w:p>
    <w:p w:rsidR="00100FCC" w:rsidRPr="00792D29" w:rsidRDefault="00100FCC" w:rsidP="00100FCC">
      <w:pPr>
        <w:spacing w:line="239" w:lineRule="auto"/>
        <w:ind w:right="-2"/>
        <w:rPr>
          <w:rFonts w:ascii="Times New Roman" w:eastAsia="Times New Roman" w:hAnsi="Times New Roman"/>
          <w:b/>
        </w:rPr>
      </w:pPr>
      <w:r w:rsidRPr="00792D29">
        <w:rPr>
          <w:rFonts w:ascii="Times New Roman" w:eastAsia="Times New Roman" w:hAnsi="Times New Roman"/>
          <w:b/>
        </w:rPr>
        <w:t>Article 11</w:t>
      </w:r>
    </w:p>
    <w:p w:rsidR="00100FCC" w:rsidRPr="00792D29" w:rsidRDefault="00100FCC" w:rsidP="00100FCC">
      <w:pPr>
        <w:spacing w:line="1" w:lineRule="exact"/>
        <w:ind w:right="-2"/>
        <w:rPr>
          <w:rFonts w:ascii="Times New Roman" w:eastAsia="Times New Roman" w:hAnsi="Times New Roman"/>
        </w:rPr>
      </w:pPr>
    </w:p>
    <w:p w:rsidR="00100FCC" w:rsidRPr="00792D29" w:rsidRDefault="00100FCC" w:rsidP="00100FCC">
      <w:pPr>
        <w:spacing w:line="239" w:lineRule="auto"/>
        <w:ind w:right="-2"/>
        <w:rPr>
          <w:rFonts w:ascii="Times New Roman" w:eastAsia="Times New Roman" w:hAnsi="Times New Roman"/>
          <w:b/>
        </w:rPr>
      </w:pPr>
      <w:r w:rsidRPr="00792D29">
        <w:rPr>
          <w:rFonts w:ascii="Times New Roman" w:eastAsia="Times New Roman" w:hAnsi="Times New Roman"/>
          <w:b/>
        </w:rPr>
        <w:t>Amendments</w:t>
      </w:r>
    </w:p>
    <w:p w:rsidR="00100FCC" w:rsidRDefault="00100FCC" w:rsidP="00100FCC">
      <w:pPr>
        <w:spacing w:line="245" w:lineRule="exact"/>
        <w:ind w:right="-2" w:firstLine="720"/>
        <w:jc w:val="both"/>
        <w:rPr>
          <w:rFonts w:ascii="Times New Roman" w:eastAsia="Times New Roman" w:hAnsi="Times New Roman"/>
        </w:rPr>
      </w:pPr>
    </w:p>
    <w:p w:rsidR="00100FCC" w:rsidRPr="00C371A9" w:rsidRDefault="00100FCC" w:rsidP="00100FCC">
      <w:pPr>
        <w:spacing w:line="245" w:lineRule="exact"/>
        <w:ind w:right="-2"/>
        <w:jc w:val="both"/>
        <w:rPr>
          <w:rFonts w:ascii="Times New Roman" w:eastAsia="Times New Roman" w:hAnsi="Times New Roman"/>
          <w:b/>
          <w:color w:val="0000FF"/>
          <w:u w:val="single"/>
        </w:rPr>
      </w:pPr>
      <w:r>
        <w:rPr>
          <w:rFonts w:ascii="Times New Roman" w:eastAsia="Times New Roman" w:hAnsi="Times New Roman"/>
          <w:b/>
          <w:color w:val="0000FF"/>
          <w:u w:val="single"/>
        </w:rPr>
        <w:t xml:space="preserve">New P.1: </w:t>
      </w:r>
      <w:r w:rsidRPr="00C371A9">
        <w:rPr>
          <w:rFonts w:ascii="Times New Roman" w:eastAsia="Times New Roman" w:hAnsi="Times New Roman"/>
          <w:b/>
          <w:color w:val="0000FF"/>
          <w:u w:val="single"/>
        </w:rPr>
        <w:t>Any State Party may propos</w:t>
      </w:r>
      <w:r>
        <w:rPr>
          <w:rFonts w:ascii="Times New Roman" w:eastAsia="Times New Roman" w:hAnsi="Times New Roman"/>
          <w:b/>
          <w:color w:val="0000FF"/>
          <w:u w:val="single"/>
        </w:rPr>
        <w:t>e amendments to this Convention. The text of any proposed amendment shall be submitted to the Depository for circulation to all States Parties.</w:t>
      </w:r>
    </w:p>
    <w:p w:rsidR="00100FCC" w:rsidRPr="00792D29" w:rsidRDefault="00100FCC" w:rsidP="00100FCC">
      <w:pPr>
        <w:spacing w:line="245" w:lineRule="exact"/>
        <w:ind w:right="-2"/>
        <w:rPr>
          <w:rFonts w:ascii="Times New Roman" w:eastAsia="Times New Roman" w:hAnsi="Times New Roman"/>
        </w:rPr>
      </w:pPr>
    </w:p>
    <w:p w:rsidR="00100FCC" w:rsidRPr="00792D29" w:rsidRDefault="00100FCC" w:rsidP="005A085B">
      <w:pPr>
        <w:numPr>
          <w:ilvl w:val="0"/>
          <w:numId w:val="32"/>
        </w:numPr>
        <w:tabs>
          <w:tab w:val="left" w:pos="1426"/>
        </w:tabs>
        <w:spacing w:line="237" w:lineRule="auto"/>
        <w:ind w:right="-2" w:hanging="4"/>
        <w:jc w:val="both"/>
        <w:rPr>
          <w:rFonts w:ascii="Times New Roman" w:eastAsia="Times New Roman" w:hAnsi="Times New Roman"/>
        </w:rPr>
      </w:pPr>
      <w:r w:rsidRPr="00792D29">
        <w:rPr>
          <w:rFonts w:ascii="Times New Roman" w:eastAsia="Times New Roman" w:hAnsi="Times New Roman"/>
        </w:rPr>
        <w:t xml:space="preserve">At the Meetings of States Parties or Review Conferences consideration </w:t>
      </w:r>
      <w:r w:rsidRPr="005478A5">
        <w:rPr>
          <w:rFonts w:ascii="Times New Roman" w:eastAsia="Times New Roman" w:hAnsi="Times New Roman"/>
          <w:b/>
          <w:strike/>
          <w:color w:val="FF0000"/>
        </w:rPr>
        <w:t>may</w:t>
      </w:r>
      <w:r w:rsidRPr="00792D29">
        <w:rPr>
          <w:rFonts w:ascii="Times New Roman" w:eastAsia="Times New Roman" w:hAnsi="Times New Roman"/>
        </w:rPr>
        <w:t xml:space="preserve"> </w:t>
      </w:r>
      <w:r>
        <w:rPr>
          <w:rFonts w:ascii="Times New Roman" w:eastAsia="Times New Roman" w:hAnsi="Times New Roman"/>
          <w:b/>
          <w:color w:val="0000FF"/>
        </w:rPr>
        <w:t xml:space="preserve">will </w:t>
      </w:r>
      <w:r w:rsidRPr="00792D29">
        <w:rPr>
          <w:rFonts w:ascii="Times New Roman" w:eastAsia="Times New Roman" w:hAnsi="Times New Roman"/>
        </w:rPr>
        <w:t>be given to any proposal for amendments of this Convention. The meeting or review conference may agree upon amendments which shall be adopted by a majority of two-thirds of the States Parties present and voting at the meeting or review conference.</w:t>
      </w:r>
    </w:p>
    <w:p w:rsidR="00100FCC" w:rsidRPr="00792D29" w:rsidRDefault="00100FCC" w:rsidP="00100FCC">
      <w:pPr>
        <w:spacing w:line="253" w:lineRule="exact"/>
        <w:ind w:right="-2"/>
        <w:rPr>
          <w:rFonts w:ascii="Times New Roman" w:eastAsia="Times New Roman" w:hAnsi="Times New Roman"/>
        </w:rPr>
      </w:pPr>
    </w:p>
    <w:p w:rsidR="00100FCC" w:rsidRPr="00792D29" w:rsidRDefault="00100FCC" w:rsidP="005A085B">
      <w:pPr>
        <w:numPr>
          <w:ilvl w:val="0"/>
          <w:numId w:val="32"/>
        </w:numPr>
        <w:tabs>
          <w:tab w:val="left" w:pos="1426"/>
        </w:tabs>
        <w:spacing w:line="0" w:lineRule="atLeast"/>
        <w:ind w:right="-2" w:hanging="4"/>
        <w:jc w:val="both"/>
        <w:rPr>
          <w:rFonts w:ascii="Times New Roman" w:eastAsia="Times New Roman" w:hAnsi="Times New Roman"/>
        </w:rPr>
      </w:pPr>
      <w:r w:rsidRPr="00792D29">
        <w:rPr>
          <w:rFonts w:ascii="Times New Roman" w:eastAsia="Times New Roman" w:hAnsi="Times New Roman"/>
        </w:rPr>
        <w:t>The amendment shall enter into force for each State Party that deposits its instrument of ratification of the amendment upon the deposit of such instruments of ratification by a majority of the States Parties. Thereafter, it shall enter into force for any other State Party upon the deposit of its instrument of ratification of the amendment.</w:t>
      </w:r>
    </w:p>
    <w:p w:rsidR="00100FCC" w:rsidRPr="00792D29" w:rsidRDefault="00100FCC" w:rsidP="00100FCC">
      <w:pPr>
        <w:spacing w:line="200" w:lineRule="exact"/>
        <w:ind w:right="-2"/>
        <w:rPr>
          <w:rFonts w:ascii="Times New Roman" w:eastAsia="Times New Roman" w:hAnsi="Times New Roman"/>
        </w:rPr>
      </w:pPr>
    </w:p>
    <w:p w:rsidR="00100FCC" w:rsidRPr="00792D29" w:rsidRDefault="00100FCC" w:rsidP="00100FCC">
      <w:pPr>
        <w:spacing w:line="264" w:lineRule="exact"/>
        <w:ind w:right="-2"/>
        <w:rPr>
          <w:rFonts w:ascii="Times New Roman" w:eastAsia="Times New Roman" w:hAnsi="Times New Roman"/>
        </w:rPr>
      </w:pPr>
    </w:p>
    <w:p w:rsidR="00100FCC" w:rsidRPr="00792D29" w:rsidRDefault="00100FCC" w:rsidP="00100FCC">
      <w:pPr>
        <w:spacing w:line="239" w:lineRule="auto"/>
        <w:ind w:right="-2"/>
        <w:rPr>
          <w:rFonts w:ascii="Times New Roman" w:eastAsia="Times New Roman" w:hAnsi="Times New Roman"/>
          <w:b/>
        </w:rPr>
      </w:pPr>
      <w:r w:rsidRPr="00792D29">
        <w:rPr>
          <w:rFonts w:ascii="Times New Roman" w:eastAsia="Times New Roman" w:hAnsi="Times New Roman"/>
          <w:b/>
        </w:rPr>
        <w:t>Article 12</w:t>
      </w:r>
    </w:p>
    <w:p w:rsidR="00100FCC" w:rsidRPr="00792D29" w:rsidRDefault="00100FCC" w:rsidP="00100FCC">
      <w:pPr>
        <w:spacing w:line="1" w:lineRule="exact"/>
        <w:ind w:right="-2"/>
        <w:rPr>
          <w:rFonts w:ascii="Times New Roman" w:eastAsia="Times New Roman" w:hAnsi="Times New Roman"/>
        </w:rPr>
      </w:pPr>
    </w:p>
    <w:p w:rsidR="00100FCC" w:rsidRDefault="00100FCC" w:rsidP="00100FCC">
      <w:pPr>
        <w:spacing w:line="239" w:lineRule="auto"/>
        <w:ind w:right="-2"/>
        <w:rPr>
          <w:rFonts w:ascii="Times New Roman" w:eastAsia="Times New Roman" w:hAnsi="Times New Roman"/>
          <w:b/>
        </w:rPr>
      </w:pPr>
      <w:r w:rsidRPr="00792D29">
        <w:rPr>
          <w:rFonts w:ascii="Times New Roman" w:eastAsia="Times New Roman" w:hAnsi="Times New Roman"/>
          <w:b/>
        </w:rPr>
        <w:t>Settlement of disputes</w:t>
      </w:r>
    </w:p>
    <w:p w:rsidR="00100FCC" w:rsidRDefault="00100FCC" w:rsidP="00100FCC">
      <w:pPr>
        <w:spacing w:line="239" w:lineRule="auto"/>
        <w:ind w:right="-2"/>
        <w:rPr>
          <w:rFonts w:ascii="Times New Roman" w:eastAsia="Times New Roman" w:hAnsi="Times New Roman"/>
          <w:b/>
        </w:rPr>
      </w:pPr>
    </w:p>
    <w:p w:rsidR="00100FCC" w:rsidRPr="00473876" w:rsidRDefault="00100FCC" w:rsidP="00100FCC">
      <w:pPr>
        <w:spacing w:line="239" w:lineRule="auto"/>
        <w:ind w:right="-2"/>
        <w:jc w:val="both"/>
        <w:rPr>
          <w:rFonts w:ascii="Times New Roman" w:eastAsia="Times New Roman" w:hAnsi="Times New Roman"/>
          <w:b/>
          <w:color w:val="0000FF"/>
          <w:u w:val="single"/>
        </w:rPr>
      </w:pPr>
      <w:r>
        <w:rPr>
          <w:rFonts w:ascii="Times New Roman" w:eastAsia="Times New Roman" w:hAnsi="Times New Roman"/>
          <w:b/>
          <w:color w:val="0000FF"/>
          <w:u w:val="single"/>
        </w:rPr>
        <w:t xml:space="preserve">New P.1: </w:t>
      </w:r>
      <w:r w:rsidRPr="00473876">
        <w:rPr>
          <w:rFonts w:ascii="Times New Roman" w:eastAsia="Times New Roman" w:hAnsi="Times New Roman"/>
          <w:b/>
          <w:color w:val="0000FF"/>
          <w:u w:val="single"/>
        </w:rPr>
        <w:t>Disputes that may arise concerning the interpretation or application of this Convention shall be settled in accordance with the relevant provisions of this Convention and in conformity  with the provisions of the Charter of the United nations, (Base</w:t>
      </w:r>
      <w:r>
        <w:rPr>
          <w:rFonts w:ascii="Times New Roman" w:eastAsia="Times New Roman" w:hAnsi="Times New Roman"/>
          <w:b/>
          <w:color w:val="0000FF"/>
          <w:u w:val="single"/>
        </w:rPr>
        <w:t>d Article 14, P.1, CWC</w:t>
      </w:r>
      <w:r w:rsidRPr="00473876">
        <w:rPr>
          <w:rFonts w:ascii="Times New Roman" w:eastAsia="Times New Roman" w:hAnsi="Times New Roman"/>
          <w:b/>
          <w:color w:val="0000FF"/>
          <w:u w:val="single"/>
        </w:rPr>
        <w:t>)</w:t>
      </w:r>
    </w:p>
    <w:p w:rsidR="00100FCC" w:rsidRPr="00792D29" w:rsidRDefault="00100FCC" w:rsidP="00100FCC">
      <w:pPr>
        <w:spacing w:line="247" w:lineRule="exact"/>
        <w:ind w:right="-2"/>
        <w:rPr>
          <w:rFonts w:ascii="Times New Roman" w:eastAsia="Times New Roman" w:hAnsi="Times New Roman"/>
        </w:rPr>
      </w:pPr>
    </w:p>
    <w:p w:rsidR="00100FCC" w:rsidRPr="00792D29" w:rsidRDefault="00100FCC" w:rsidP="005A085B">
      <w:pPr>
        <w:numPr>
          <w:ilvl w:val="0"/>
          <w:numId w:val="33"/>
        </w:numPr>
        <w:tabs>
          <w:tab w:val="left" w:pos="1426"/>
        </w:tabs>
        <w:spacing w:line="0" w:lineRule="atLeast"/>
        <w:ind w:right="-2" w:hanging="4"/>
        <w:jc w:val="both"/>
        <w:rPr>
          <w:rFonts w:ascii="Times New Roman" w:eastAsia="Times New Roman" w:hAnsi="Times New Roman"/>
        </w:rPr>
      </w:pPr>
      <w:r w:rsidRPr="00792D29">
        <w:rPr>
          <w:rFonts w:ascii="Times New Roman" w:eastAsia="Times New Roman" w:hAnsi="Times New Roman"/>
        </w:rPr>
        <w:t xml:space="preserve">When a dispute arises between two or more States Parties relating to the interpretation or application of this Convention, the parties concerned shall consult together with a view to the expeditious settlement of the dispute by negotiation or by other peaceful means of the parties’ choice, including recourse to the Meetings of States </w:t>
      </w:r>
      <w:r w:rsidRPr="00112448">
        <w:rPr>
          <w:rFonts w:ascii="Times New Roman" w:eastAsia="Times New Roman" w:hAnsi="Times New Roman"/>
        </w:rPr>
        <w:t>Parties</w:t>
      </w:r>
      <w:r w:rsidRPr="00A60FA5">
        <w:rPr>
          <w:rFonts w:ascii="Times New Roman" w:eastAsia="Times New Roman" w:hAnsi="Times New Roman"/>
          <w:b/>
          <w:color w:val="0000FF"/>
          <w:u w:val="single"/>
        </w:rPr>
        <w:t>, and</w:t>
      </w:r>
      <w:r>
        <w:rPr>
          <w:rFonts w:ascii="Times New Roman" w:eastAsia="Times New Roman" w:hAnsi="Times New Roman"/>
        </w:rPr>
        <w:t xml:space="preserve"> </w:t>
      </w:r>
      <w:r w:rsidRPr="00112448">
        <w:rPr>
          <w:rFonts w:ascii="Times New Roman" w:eastAsia="Times New Roman" w:hAnsi="Times New Roman"/>
        </w:rPr>
        <w:t>by mutual consent, referral</w:t>
      </w:r>
      <w:r w:rsidRPr="00792D29">
        <w:rPr>
          <w:rFonts w:ascii="Times New Roman" w:eastAsia="Times New Roman" w:hAnsi="Times New Roman"/>
        </w:rPr>
        <w:t xml:space="preserve"> to the International Court of Justice in conformity with the Statute of the Court.</w:t>
      </w:r>
    </w:p>
    <w:p w:rsidR="00100FCC" w:rsidRPr="00792D29" w:rsidRDefault="00100FCC" w:rsidP="00100FCC">
      <w:pPr>
        <w:spacing w:line="200" w:lineRule="exact"/>
        <w:ind w:right="-2"/>
        <w:rPr>
          <w:rFonts w:ascii="Times New Roman" w:eastAsia="Times New Roman" w:hAnsi="Times New Roman"/>
        </w:rPr>
      </w:pPr>
    </w:p>
    <w:p w:rsidR="00100FCC" w:rsidRPr="00792D29" w:rsidRDefault="00100FCC" w:rsidP="00100FCC">
      <w:pPr>
        <w:spacing w:line="270" w:lineRule="exact"/>
        <w:ind w:right="-2"/>
        <w:rPr>
          <w:rFonts w:ascii="Times New Roman" w:eastAsia="Times New Roman" w:hAnsi="Times New Roman"/>
        </w:rPr>
      </w:pPr>
    </w:p>
    <w:p w:rsidR="00100FCC" w:rsidRDefault="00100FCC" w:rsidP="005A085B">
      <w:pPr>
        <w:numPr>
          <w:ilvl w:val="0"/>
          <w:numId w:val="33"/>
        </w:numPr>
        <w:tabs>
          <w:tab w:val="left" w:pos="1426"/>
        </w:tabs>
        <w:spacing w:line="236" w:lineRule="auto"/>
        <w:ind w:right="-2" w:hanging="4"/>
        <w:jc w:val="both"/>
        <w:rPr>
          <w:rFonts w:ascii="Times New Roman" w:eastAsia="Times New Roman" w:hAnsi="Times New Roman"/>
        </w:rPr>
      </w:pPr>
      <w:r w:rsidRPr="00792D29">
        <w:rPr>
          <w:rFonts w:ascii="Times New Roman" w:eastAsia="Times New Roman" w:hAnsi="Times New Roman"/>
        </w:rPr>
        <w:t xml:space="preserve">The Meeting of States Parties may contribute to the settlement of the dispute </w:t>
      </w:r>
      <w:r w:rsidRPr="00B14414">
        <w:rPr>
          <w:rFonts w:ascii="Times New Roman" w:eastAsia="Times New Roman" w:hAnsi="Times New Roman"/>
          <w:b/>
          <w:strike/>
          <w:color w:val="FF0000"/>
        </w:rPr>
        <w:t>by whatever means it deems appropriate</w:t>
      </w:r>
      <w:r w:rsidRPr="00792D29">
        <w:rPr>
          <w:rFonts w:ascii="Times New Roman" w:eastAsia="Times New Roman" w:hAnsi="Times New Roman"/>
        </w:rPr>
        <w:t xml:space="preserve">, </w:t>
      </w:r>
      <w:r w:rsidRPr="00186897">
        <w:rPr>
          <w:rFonts w:ascii="Times New Roman" w:eastAsia="Times New Roman" w:hAnsi="Times New Roman"/>
          <w:b/>
          <w:color w:val="0000FF"/>
        </w:rPr>
        <w:t xml:space="preserve">in accordance with the relevant provisions of </w:t>
      </w:r>
      <w:r>
        <w:rPr>
          <w:rFonts w:ascii="Times New Roman" w:eastAsia="Times New Roman" w:hAnsi="Times New Roman"/>
          <w:b/>
          <w:color w:val="0000FF"/>
        </w:rPr>
        <w:t xml:space="preserve">the Convention and in conformity with </w:t>
      </w:r>
      <w:r w:rsidRPr="00186897">
        <w:rPr>
          <w:rFonts w:ascii="Times New Roman" w:eastAsia="Times New Roman" w:hAnsi="Times New Roman"/>
          <w:b/>
          <w:color w:val="0000FF"/>
        </w:rPr>
        <w:t>the</w:t>
      </w:r>
      <w:r>
        <w:rPr>
          <w:rFonts w:ascii="Times New Roman" w:eastAsia="Times New Roman" w:hAnsi="Times New Roman"/>
        </w:rPr>
        <w:t xml:space="preserve"> </w:t>
      </w:r>
      <w:r w:rsidRPr="00186897">
        <w:rPr>
          <w:rFonts w:ascii="Times New Roman" w:eastAsia="Times New Roman" w:hAnsi="Times New Roman"/>
          <w:b/>
          <w:color w:val="0000FF"/>
        </w:rPr>
        <w:t>Charter of the United Nations,</w:t>
      </w:r>
      <w:r>
        <w:rPr>
          <w:rFonts w:ascii="Times New Roman" w:eastAsia="Times New Roman" w:hAnsi="Times New Roman"/>
        </w:rPr>
        <w:t xml:space="preserve"> </w:t>
      </w:r>
      <w:r w:rsidRPr="00792D29">
        <w:rPr>
          <w:rFonts w:ascii="Times New Roman" w:eastAsia="Times New Roman" w:hAnsi="Times New Roman"/>
        </w:rPr>
        <w:t>including offering its good offices, calling upon the States Parties concerned to start the settlement procedure of their choice and recommending a time limit for any agreed procedure.</w:t>
      </w:r>
    </w:p>
    <w:p w:rsidR="00100FCC" w:rsidRDefault="00100FCC" w:rsidP="00100FCC">
      <w:pPr>
        <w:tabs>
          <w:tab w:val="left" w:pos="1426"/>
        </w:tabs>
        <w:spacing w:line="236" w:lineRule="auto"/>
        <w:ind w:right="-2"/>
        <w:jc w:val="both"/>
        <w:rPr>
          <w:rFonts w:ascii="Times New Roman" w:eastAsia="Times New Roman" w:hAnsi="Times New Roman"/>
        </w:rPr>
      </w:pPr>
    </w:p>
    <w:p w:rsidR="00100FCC" w:rsidRPr="003D0F39" w:rsidRDefault="00100FCC" w:rsidP="00100FCC">
      <w:pPr>
        <w:tabs>
          <w:tab w:val="left" w:pos="1426"/>
        </w:tabs>
        <w:spacing w:line="236" w:lineRule="auto"/>
        <w:ind w:right="-2"/>
        <w:jc w:val="both"/>
        <w:rPr>
          <w:rFonts w:ascii="Times New Roman" w:eastAsia="Times New Roman" w:hAnsi="Times New Roman"/>
          <w:b/>
        </w:rPr>
      </w:pPr>
      <w:r w:rsidRPr="003D0F39">
        <w:rPr>
          <w:rFonts w:ascii="Times New Roman" w:eastAsia="Times New Roman" w:hAnsi="Times New Roman"/>
          <w:b/>
        </w:rPr>
        <w:t>Article 17</w:t>
      </w:r>
    </w:p>
    <w:p w:rsidR="00100FCC" w:rsidRPr="003D0F39" w:rsidRDefault="00100FCC" w:rsidP="00100FCC">
      <w:pPr>
        <w:tabs>
          <w:tab w:val="left" w:pos="1426"/>
        </w:tabs>
        <w:spacing w:line="236" w:lineRule="auto"/>
        <w:ind w:right="-2"/>
        <w:jc w:val="both"/>
        <w:rPr>
          <w:rFonts w:ascii="Times New Roman" w:eastAsia="Times New Roman" w:hAnsi="Times New Roman"/>
          <w:b/>
        </w:rPr>
      </w:pPr>
    </w:p>
    <w:p w:rsidR="00100FCC" w:rsidRPr="003D0F39" w:rsidRDefault="00100FCC" w:rsidP="00100FCC">
      <w:pPr>
        <w:tabs>
          <w:tab w:val="left" w:pos="1426"/>
        </w:tabs>
        <w:spacing w:line="236" w:lineRule="auto"/>
        <w:ind w:right="-2"/>
        <w:jc w:val="both"/>
        <w:rPr>
          <w:rFonts w:ascii="Times New Roman" w:eastAsia="Times New Roman" w:hAnsi="Times New Roman"/>
          <w:b/>
        </w:rPr>
      </w:pPr>
      <w:r w:rsidRPr="003D0F39">
        <w:rPr>
          <w:rFonts w:ascii="Times New Roman" w:eastAsia="Times New Roman" w:hAnsi="Times New Roman"/>
          <w:b/>
        </w:rPr>
        <w:t>Reservations</w:t>
      </w:r>
    </w:p>
    <w:p w:rsidR="00100FCC" w:rsidRPr="003D0F39" w:rsidRDefault="00100FCC" w:rsidP="00100FCC">
      <w:pPr>
        <w:tabs>
          <w:tab w:val="left" w:pos="1426"/>
        </w:tabs>
        <w:spacing w:line="236" w:lineRule="auto"/>
        <w:ind w:right="-2"/>
        <w:jc w:val="both"/>
        <w:rPr>
          <w:rFonts w:ascii="Times New Roman" w:eastAsia="Times New Roman" w:hAnsi="Times New Roman"/>
        </w:rPr>
      </w:pPr>
    </w:p>
    <w:p w:rsidR="00100FCC" w:rsidRDefault="00100FCC" w:rsidP="00100FCC">
      <w:pPr>
        <w:tabs>
          <w:tab w:val="left" w:pos="1426"/>
        </w:tabs>
        <w:spacing w:line="236" w:lineRule="auto"/>
        <w:ind w:right="-2"/>
        <w:jc w:val="both"/>
        <w:rPr>
          <w:rFonts w:ascii="Times New Roman" w:eastAsia="Times New Roman" w:hAnsi="Times New Roman"/>
        </w:rPr>
      </w:pPr>
      <w:r w:rsidRPr="003D0F39">
        <w:rPr>
          <w:rFonts w:ascii="Times New Roman" w:eastAsia="Times New Roman" w:hAnsi="Times New Roman"/>
          <w:b/>
          <w:strike/>
          <w:color w:val="FF0000"/>
        </w:rPr>
        <w:t>The Articles of</w:t>
      </w:r>
      <w:r w:rsidRPr="003D0F39">
        <w:rPr>
          <w:rFonts w:ascii="Times New Roman" w:eastAsia="Times New Roman" w:hAnsi="Times New Roman"/>
        </w:rPr>
        <w:t xml:space="preserve"> This Convention shall not be subject to reservations</w:t>
      </w:r>
    </w:p>
    <w:p w:rsidR="00100FCC" w:rsidRDefault="00100FCC" w:rsidP="00100FCC">
      <w:pPr>
        <w:tabs>
          <w:tab w:val="left" w:pos="1426"/>
        </w:tabs>
        <w:spacing w:line="236" w:lineRule="auto"/>
        <w:ind w:right="-2"/>
        <w:jc w:val="both"/>
        <w:rPr>
          <w:rFonts w:ascii="Times New Roman" w:eastAsia="Times New Roman" w:hAnsi="Times New Roman"/>
        </w:rPr>
      </w:pPr>
    </w:p>
    <w:p w:rsidR="00100FCC" w:rsidRPr="00792D29" w:rsidRDefault="00100FCC" w:rsidP="00100FCC">
      <w:pPr>
        <w:spacing w:line="239" w:lineRule="auto"/>
        <w:ind w:right="-2"/>
        <w:rPr>
          <w:rFonts w:ascii="Times New Roman" w:eastAsia="Times New Roman" w:hAnsi="Times New Roman"/>
          <w:b/>
        </w:rPr>
      </w:pPr>
      <w:r w:rsidRPr="00792D29">
        <w:rPr>
          <w:rFonts w:ascii="Times New Roman" w:eastAsia="Times New Roman" w:hAnsi="Times New Roman"/>
          <w:b/>
        </w:rPr>
        <w:t>Article 19</w:t>
      </w:r>
    </w:p>
    <w:p w:rsidR="00100FCC" w:rsidRPr="00792D29" w:rsidRDefault="00100FCC" w:rsidP="00100FCC">
      <w:pPr>
        <w:spacing w:line="1" w:lineRule="exact"/>
        <w:ind w:right="-2"/>
        <w:rPr>
          <w:rFonts w:ascii="Times New Roman" w:eastAsia="Times New Roman" w:hAnsi="Times New Roman"/>
        </w:rPr>
      </w:pPr>
    </w:p>
    <w:p w:rsidR="00100FCC" w:rsidRPr="00792D29" w:rsidRDefault="00100FCC" w:rsidP="00100FCC">
      <w:pPr>
        <w:spacing w:line="239" w:lineRule="auto"/>
        <w:ind w:right="-2"/>
        <w:rPr>
          <w:rFonts w:ascii="Times New Roman" w:eastAsia="Times New Roman" w:hAnsi="Times New Roman"/>
          <w:b/>
        </w:rPr>
      </w:pPr>
      <w:r w:rsidRPr="00792D29">
        <w:rPr>
          <w:rFonts w:ascii="Times New Roman" w:eastAsia="Times New Roman" w:hAnsi="Times New Roman"/>
          <w:b/>
        </w:rPr>
        <w:t>Relations with other agreements</w:t>
      </w:r>
    </w:p>
    <w:p w:rsidR="00100FCC" w:rsidRPr="00792D29" w:rsidRDefault="00100FCC" w:rsidP="00100FCC">
      <w:pPr>
        <w:spacing w:line="247" w:lineRule="exact"/>
        <w:ind w:right="-2"/>
        <w:rPr>
          <w:rFonts w:ascii="Times New Roman" w:eastAsia="Times New Roman" w:hAnsi="Times New Roman"/>
        </w:rPr>
      </w:pPr>
    </w:p>
    <w:p w:rsidR="00100FCC" w:rsidRPr="00112448" w:rsidRDefault="00100FCC" w:rsidP="00100FCC">
      <w:pPr>
        <w:spacing w:line="234" w:lineRule="auto"/>
        <w:ind w:right="-2"/>
        <w:jc w:val="both"/>
        <w:rPr>
          <w:rFonts w:ascii="Times New Roman" w:eastAsia="Times New Roman" w:hAnsi="Times New Roman"/>
          <w:b/>
          <w:strike/>
          <w:color w:val="FF0000"/>
        </w:rPr>
      </w:pPr>
      <w:r w:rsidRPr="00112448">
        <w:rPr>
          <w:rFonts w:ascii="Times New Roman" w:eastAsia="Times New Roman" w:hAnsi="Times New Roman"/>
          <w:b/>
          <w:strike/>
          <w:color w:val="FF0000"/>
        </w:rPr>
        <w:t>This Convention does not affect the rights and obligations of the States Parties under the Treaty on the Non-Proliferation of Nuclear Weapons.</w:t>
      </w:r>
    </w:p>
    <w:p w:rsidR="00100FCC" w:rsidRDefault="00100FCC" w:rsidP="00100FCC">
      <w:pPr>
        <w:spacing w:line="234" w:lineRule="auto"/>
        <w:ind w:right="-2"/>
        <w:jc w:val="both"/>
        <w:rPr>
          <w:rFonts w:ascii="Times New Roman" w:hAnsi="Times New Roman" w:cs="Times New Roman"/>
          <w:b/>
          <w:color w:val="3333FF"/>
          <w:shd w:val="clear" w:color="auto" w:fill="FFFFFF"/>
        </w:rPr>
      </w:pPr>
    </w:p>
    <w:p w:rsidR="00100FCC" w:rsidRPr="00A60FA5" w:rsidRDefault="00100FCC" w:rsidP="00100FCC">
      <w:pPr>
        <w:ind w:right="-2"/>
        <w:jc w:val="both"/>
        <w:rPr>
          <w:rFonts w:ascii="Times New Roman" w:eastAsia="Times New Roman" w:hAnsi="Times New Roman" w:cs="Times New Roman"/>
          <w:b/>
          <w:color w:val="0000FF"/>
          <w:u w:val="single"/>
        </w:rPr>
      </w:pPr>
      <w:r>
        <w:rPr>
          <w:rFonts w:ascii="Times New Roman" w:hAnsi="Times New Roman" w:cs="Times New Roman"/>
          <w:b/>
          <w:color w:val="0000FF"/>
          <w:u w:val="single"/>
          <w:shd w:val="clear" w:color="auto" w:fill="FFFFFF"/>
        </w:rPr>
        <w:t xml:space="preserve"> </w:t>
      </w:r>
      <w:r w:rsidRPr="00A60FA5">
        <w:rPr>
          <w:rFonts w:ascii="Times New Roman" w:hAnsi="Times New Roman" w:cs="Times New Roman"/>
          <w:b/>
          <w:color w:val="0000FF"/>
          <w:u w:val="single"/>
          <w:shd w:val="clear" w:color="auto" w:fill="FFFFFF"/>
        </w:rPr>
        <w:t xml:space="preserve">Nothing in this Convention shall be interpreted as in any way limiting or detracting from the obligations assumed by a State Party under international law, including the </w:t>
      </w:r>
      <w:r w:rsidRPr="00A60FA5">
        <w:rPr>
          <w:rFonts w:ascii="Times New Roman" w:eastAsia="Times New Roman" w:hAnsi="Times New Roman"/>
          <w:b/>
          <w:color w:val="0000FF"/>
          <w:u w:val="single"/>
        </w:rPr>
        <w:t>Treaty on the Non-Proliferation of Nuclear Weapons,</w:t>
      </w:r>
      <w:r w:rsidRPr="00A60FA5">
        <w:rPr>
          <w:rFonts w:ascii="Times New Roman" w:eastAsia="Times New Roman" w:hAnsi="Times New Roman"/>
          <w:b/>
          <w:color w:val="3333FF"/>
          <w:u w:val="single"/>
        </w:rPr>
        <w:t xml:space="preserve"> </w:t>
      </w:r>
      <w:r w:rsidRPr="00A60FA5">
        <w:rPr>
          <w:rFonts w:ascii="Times New Roman" w:eastAsia="Times New Roman" w:hAnsi="Times New Roman" w:cs="Times New Roman"/>
          <w:b/>
          <w:color w:val="0000FF"/>
          <w:u w:val="single"/>
        </w:rPr>
        <w:t xml:space="preserve">Nuclear Weapon Free Zone treaties, and other legal instruments relating to nuclear weapons, </w:t>
      </w:r>
    </w:p>
    <w:p w:rsidR="00100FCC" w:rsidRPr="00665D01" w:rsidRDefault="00100FCC" w:rsidP="00100FCC">
      <w:pPr>
        <w:pBdr>
          <w:bottom w:val="single" w:sz="6" w:space="1" w:color="auto"/>
        </w:pBdr>
        <w:spacing w:line="234" w:lineRule="auto"/>
        <w:ind w:right="-2" w:firstLine="346"/>
        <w:jc w:val="both"/>
        <w:rPr>
          <w:rFonts w:ascii="Times New Roman" w:eastAsia="Times New Roman" w:hAnsi="Times New Roman"/>
          <w:color w:val="3333FF"/>
        </w:rPr>
      </w:pPr>
    </w:p>
    <w:p w:rsidR="002F2616" w:rsidRDefault="002F2616" w:rsidP="00123128">
      <w:pPr>
        <w:widowControl w:val="0"/>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GUATEMALA</w:t>
      </w:r>
    </w:p>
    <w:p w:rsidR="002F2616" w:rsidRPr="002F2616" w:rsidRDefault="002F2616" w:rsidP="002F2616">
      <w:pPr>
        <w:pStyle w:val="NoSpacing"/>
        <w:jc w:val="both"/>
        <w:rPr>
          <w:rFonts w:ascii="Times New Roman" w:hAnsi="Times New Roman" w:cs="Times New Roman"/>
          <w:b/>
          <w:sz w:val="24"/>
          <w:lang w:val="en-GB"/>
        </w:rPr>
      </w:pPr>
      <w:r w:rsidRPr="002F2616">
        <w:rPr>
          <w:rFonts w:ascii="Times New Roman" w:hAnsi="Times New Roman" w:cs="Times New Roman"/>
          <w:b/>
          <w:sz w:val="24"/>
          <w:lang w:val="en-GB"/>
        </w:rPr>
        <w:t>Article 11</w:t>
      </w:r>
    </w:p>
    <w:p w:rsidR="002F2616" w:rsidRPr="00AB5401" w:rsidRDefault="002F2616" w:rsidP="002F2616">
      <w:pPr>
        <w:pStyle w:val="NoSpacing"/>
        <w:jc w:val="both"/>
        <w:rPr>
          <w:rFonts w:ascii="Times New Roman" w:hAnsi="Times New Roman" w:cs="Times New Roman"/>
          <w:sz w:val="24"/>
          <w:lang w:val="en-GB"/>
        </w:rPr>
      </w:pPr>
    </w:p>
    <w:p w:rsidR="002F2616" w:rsidRPr="00AB5401" w:rsidRDefault="002F2616" w:rsidP="002F2616">
      <w:pPr>
        <w:jc w:val="both"/>
        <w:rPr>
          <w:rFonts w:ascii="Times New Roman" w:hAnsi="Times New Roman" w:cs="Times New Roman"/>
        </w:rPr>
      </w:pPr>
      <w:r w:rsidRPr="00AB5401">
        <w:rPr>
          <w:rFonts w:ascii="Times New Roman" w:hAnsi="Times New Roman" w:cs="Times New Roman"/>
        </w:rPr>
        <w:t>In general, article 11 as drafted seems to us to be fine, in particular we are pleased that there is not a period of several years before we can amend the Convention. However, we think that it would be good to introduce a better language in relation to the submission of amendments, and in particular on the notification of any proposed amendment, in line with the provisions of several instruments, such as ATT in Article 20, paragraph 2, which states that any proposal to amend the Treaty shall be submitted in writing to the Secretariat, which shall circulate it to all States Parties not less than 180 days before the next meeting of States Parties.</w:t>
      </w:r>
    </w:p>
    <w:p w:rsidR="00D735B9" w:rsidRDefault="002F2616" w:rsidP="00D735B9">
      <w:pPr>
        <w:widowControl w:val="0"/>
        <w:pBdr>
          <w:bottom w:val="single" w:sz="6" w:space="1" w:color="auto"/>
        </w:pBdr>
        <w:jc w:val="both"/>
        <w:rPr>
          <w:rFonts w:ascii="Times New Roman" w:hAnsi="Times New Roman" w:cs="Times New Roman"/>
        </w:rPr>
      </w:pPr>
      <w:r w:rsidRPr="00AB5401">
        <w:rPr>
          <w:rFonts w:ascii="Times New Roman" w:hAnsi="Times New Roman" w:cs="Times New Roman"/>
        </w:rPr>
        <w:t>We do not see the need for additional language requiring a favorable response to the amendment by a majority of States before it can be considered at the next meeting, however if we consider it essential that States Parties have sufficient time to examine and analyze proposals for amendments.</w:t>
      </w:r>
    </w:p>
    <w:p w:rsidR="00D735B9" w:rsidRDefault="00D735B9" w:rsidP="00D735B9">
      <w:pPr>
        <w:widowControl w:val="0"/>
        <w:pBdr>
          <w:bottom w:val="single" w:sz="6" w:space="1" w:color="auto"/>
        </w:pBdr>
        <w:jc w:val="both"/>
        <w:rPr>
          <w:rFonts w:ascii="Times New Roman" w:hAnsi="Times New Roman" w:cs="Times New Roman"/>
          <w:b/>
        </w:rPr>
      </w:pPr>
      <w:r>
        <w:rPr>
          <w:rFonts w:ascii="Times New Roman" w:hAnsi="Times New Roman" w:cs="Times New Roman"/>
          <w:b/>
        </w:rPr>
        <w:t xml:space="preserve"> </w:t>
      </w:r>
    </w:p>
    <w:p w:rsidR="00D735B9" w:rsidRPr="00D735B9" w:rsidRDefault="00D735B9" w:rsidP="00D735B9">
      <w:pPr>
        <w:widowControl w:val="0"/>
        <w:rPr>
          <w:rFonts w:ascii="Times New Roman" w:hAnsi="Times New Roman" w:cs="Times New Roman"/>
          <w:b/>
        </w:rPr>
      </w:pPr>
      <w:r w:rsidRPr="00D735B9">
        <w:rPr>
          <w:rFonts w:ascii="Times New Roman" w:hAnsi="Times New Roman" w:cs="Times New Roman"/>
          <w:b/>
        </w:rPr>
        <w:t>Article 16</w:t>
      </w:r>
    </w:p>
    <w:p w:rsidR="00D735B9" w:rsidRDefault="00D735B9" w:rsidP="00D735B9">
      <w:pPr>
        <w:widowControl w:val="0"/>
        <w:rPr>
          <w:rFonts w:ascii="Times New Roman" w:hAnsi="Times New Roman" w:cs="Times New Roman"/>
        </w:rPr>
      </w:pPr>
    </w:p>
    <w:p w:rsidR="00D735B9" w:rsidRPr="00D735B9" w:rsidRDefault="00D735B9" w:rsidP="00D735B9">
      <w:pPr>
        <w:rPr>
          <w:rFonts w:ascii="Times New Roman" w:hAnsi="Times New Roman" w:cs="Times New Roman"/>
        </w:rPr>
      </w:pPr>
      <w:r w:rsidRPr="00D735B9">
        <w:rPr>
          <w:rFonts w:ascii="Times New Roman" w:hAnsi="Times New Roman" w:cs="Times New Roman"/>
        </w:rPr>
        <w:t>While 40 ratifications appear to be a reasonable number, we consider that the number of ratifications necessary before the entry into force of the Convention could be reduced to 30.</w:t>
      </w:r>
    </w:p>
    <w:p w:rsidR="00D735B9" w:rsidRDefault="00D735B9" w:rsidP="00D735B9">
      <w:pPr>
        <w:rPr>
          <w:rFonts w:ascii="Times New Roman" w:hAnsi="Times New Roman" w:cs="Times New Roman"/>
          <w:b/>
        </w:rPr>
      </w:pPr>
    </w:p>
    <w:p w:rsidR="00D735B9" w:rsidRPr="00D735B9" w:rsidRDefault="00D735B9" w:rsidP="00D735B9">
      <w:pPr>
        <w:rPr>
          <w:rFonts w:ascii="Times New Roman" w:hAnsi="Times New Roman" w:cs="Times New Roman"/>
          <w:b/>
        </w:rPr>
      </w:pPr>
      <w:r w:rsidRPr="00D735B9">
        <w:rPr>
          <w:rFonts w:ascii="Times New Roman" w:hAnsi="Times New Roman" w:cs="Times New Roman"/>
          <w:b/>
        </w:rPr>
        <w:t>Article 17</w:t>
      </w:r>
    </w:p>
    <w:p w:rsidR="00D735B9" w:rsidRDefault="00D735B9" w:rsidP="00D735B9">
      <w:pPr>
        <w:rPr>
          <w:rFonts w:ascii="Times New Roman" w:hAnsi="Times New Roman" w:cs="Times New Roman"/>
        </w:rPr>
      </w:pPr>
    </w:p>
    <w:p w:rsidR="00D735B9" w:rsidRPr="00D735B9" w:rsidRDefault="00D735B9" w:rsidP="00D735B9">
      <w:pPr>
        <w:rPr>
          <w:rFonts w:ascii="Times New Roman" w:hAnsi="Times New Roman" w:cs="Times New Roman"/>
        </w:rPr>
      </w:pPr>
      <w:r w:rsidRPr="00D735B9">
        <w:rPr>
          <w:rFonts w:ascii="Times New Roman" w:hAnsi="Times New Roman" w:cs="Times New Roman"/>
        </w:rPr>
        <w:t>We agree with the provisions of this article. We DO NOT CONSIDER NECESSARY TO MODIFY IT.</w:t>
      </w:r>
    </w:p>
    <w:p w:rsidR="00D735B9" w:rsidRDefault="00D735B9" w:rsidP="00D735B9">
      <w:pPr>
        <w:rPr>
          <w:rFonts w:ascii="Times New Roman" w:hAnsi="Times New Roman" w:cs="Times New Roman"/>
          <w:b/>
        </w:rPr>
      </w:pPr>
    </w:p>
    <w:p w:rsidR="00D735B9" w:rsidRPr="00D735B9" w:rsidRDefault="00D735B9" w:rsidP="00D735B9">
      <w:pPr>
        <w:rPr>
          <w:rFonts w:ascii="Times New Roman" w:hAnsi="Times New Roman" w:cs="Times New Roman"/>
          <w:b/>
        </w:rPr>
      </w:pPr>
      <w:r w:rsidRPr="00D735B9">
        <w:rPr>
          <w:rFonts w:ascii="Times New Roman" w:hAnsi="Times New Roman" w:cs="Times New Roman"/>
          <w:b/>
        </w:rPr>
        <w:t>Article 19</w:t>
      </w:r>
    </w:p>
    <w:p w:rsidR="00D735B9" w:rsidRPr="00D735B9" w:rsidRDefault="00D735B9" w:rsidP="00D735B9">
      <w:pPr>
        <w:rPr>
          <w:rFonts w:ascii="Times New Roman" w:hAnsi="Times New Roman" w:cs="Times New Roman"/>
        </w:rPr>
      </w:pPr>
      <w:r w:rsidRPr="00D735B9">
        <w:rPr>
          <w:rFonts w:ascii="Times New Roman" w:hAnsi="Times New Roman" w:cs="Times New Roman"/>
        </w:rPr>
        <w:t>Considering the legal vacuum that exists, and not finding a better language, we join the delegations that propose the elimination of this article.</w:t>
      </w:r>
    </w:p>
    <w:p w:rsidR="00D735B9" w:rsidRDefault="00D735B9" w:rsidP="002F2616">
      <w:pPr>
        <w:pBdr>
          <w:bottom w:val="single" w:sz="6" w:space="1" w:color="auto"/>
        </w:pBdr>
        <w:jc w:val="both"/>
        <w:rPr>
          <w:rFonts w:ascii="Times New Roman" w:hAnsi="Times New Roman" w:cs="Times New Roman"/>
        </w:rPr>
      </w:pPr>
    </w:p>
    <w:p w:rsidR="00D735B9" w:rsidRPr="00D735B9" w:rsidRDefault="00D735B9" w:rsidP="00123128">
      <w:pPr>
        <w:widowControl w:val="0"/>
        <w:spacing w:after="200" w:line="276" w:lineRule="auto"/>
        <w:rPr>
          <w:rFonts w:ascii="Times New Roman" w:hAnsi="Times New Roman" w:cs="Times New Roman"/>
          <w:b/>
          <w:sz w:val="28"/>
          <w:highlight w:val="yellow"/>
        </w:rPr>
      </w:pPr>
    </w:p>
    <w:p w:rsidR="00123128" w:rsidRPr="00123128" w:rsidRDefault="00123128" w:rsidP="00123128">
      <w:pPr>
        <w:widowControl w:val="0"/>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INDONESIA</w:t>
      </w:r>
    </w:p>
    <w:p w:rsidR="00123128" w:rsidRPr="00EB4C0D" w:rsidRDefault="00123128" w:rsidP="00123128">
      <w:pPr>
        <w:rPr>
          <w:rFonts w:ascii="Times New Roman" w:hAnsi="Times New Roman" w:cs="Times New Roman"/>
          <w:b/>
        </w:rPr>
      </w:pPr>
      <w:r w:rsidRPr="00EB4C0D">
        <w:rPr>
          <w:rFonts w:ascii="Times New Roman" w:hAnsi="Times New Roman" w:cs="Times New Roman"/>
          <w:b/>
        </w:rPr>
        <w:t>ARTICLE 13</w:t>
      </w:r>
    </w:p>
    <w:p w:rsidR="00EB4C0D" w:rsidRDefault="00EB4C0D" w:rsidP="00123128">
      <w:pPr>
        <w:pBdr>
          <w:bottom w:val="single" w:sz="6" w:space="1" w:color="auto"/>
        </w:pBdr>
        <w:rPr>
          <w:rFonts w:ascii="Times New Roman" w:hAnsi="Times New Roman" w:cs="Times New Roman"/>
        </w:rPr>
      </w:pPr>
    </w:p>
    <w:p w:rsidR="00123128" w:rsidRDefault="00123128" w:rsidP="00123128">
      <w:pPr>
        <w:pBdr>
          <w:bottom w:val="single" w:sz="6" w:space="1" w:color="auto"/>
        </w:pBdr>
        <w:rPr>
          <w:rFonts w:ascii="Times New Roman" w:hAnsi="Times New Roman" w:cs="Times New Roman"/>
        </w:rPr>
      </w:pPr>
      <w:r w:rsidRPr="00123128">
        <w:rPr>
          <w:rFonts w:ascii="Times New Roman" w:hAnsi="Times New Roman" w:cs="Times New Roman"/>
        </w:rPr>
        <w:lastRenderedPageBreak/>
        <w:t xml:space="preserve">Each State Party shall </w:t>
      </w:r>
      <w:r w:rsidRPr="00123128">
        <w:rPr>
          <w:rFonts w:ascii="Times New Roman" w:hAnsi="Times New Roman" w:cs="Times New Roman"/>
          <w:b/>
          <w:color w:val="4F81BD" w:themeColor="accent1"/>
        </w:rPr>
        <w:t>promote and</w:t>
      </w:r>
      <w:r w:rsidRPr="00123128">
        <w:rPr>
          <w:rFonts w:ascii="Times New Roman" w:hAnsi="Times New Roman" w:cs="Times New Roman"/>
        </w:rPr>
        <w:t xml:space="preserve"> encourage States not party to this Convention to ratify, accept, approve or accede to this Convention, with the goal of attracting the adherence of all States to this Convention.</w:t>
      </w:r>
    </w:p>
    <w:p w:rsidR="00123128" w:rsidRPr="00123128" w:rsidRDefault="00123128" w:rsidP="00123128">
      <w:pPr>
        <w:pBdr>
          <w:bottom w:val="single" w:sz="6" w:space="1" w:color="auto"/>
        </w:pBdr>
        <w:rPr>
          <w:rFonts w:ascii="Times New Roman" w:hAnsi="Times New Roman" w:cs="Times New Roman"/>
        </w:rPr>
      </w:pPr>
    </w:p>
    <w:p w:rsidR="00123128" w:rsidRDefault="00551736" w:rsidP="006D048A">
      <w:pPr>
        <w:widowControl w:val="0"/>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IRAN</w:t>
      </w:r>
    </w:p>
    <w:p w:rsidR="00551736" w:rsidRDefault="00551736" w:rsidP="00551736">
      <w:pPr>
        <w:kinsoku w:val="0"/>
        <w:overflowPunct w:val="0"/>
        <w:spacing w:before="17" w:line="200" w:lineRule="exact"/>
        <w:rPr>
          <w:sz w:val="20"/>
          <w:szCs w:val="20"/>
        </w:rPr>
      </w:pPr>
    </w:p>
    <w:p w:rsidR="00551736" w:rsidRPr="00EE54C6" w:rsidRDefault="00551736" w:rsidP="00551736">
      <w:pPr>
        <w:pStyle w:val="Heading1"/>
        <w:numPr>
          <w:ilvl w:val="0"/>
          <w:numId w:val="0"/>
        </w:numPr>
        <w:kinsoku w:val="0"/>
        <w:overflowPunct w:val="0"/>
        <w:spacing w:before="73"/>
        <w:ind w:left="720" w:hanging="720"/>
        <w:rPr>
          <w:rFonts w:ascii="Times New Roman" w:hAnsi="Times New Roman"/>
          <w:b w:val="0"/>
          <w:bCs w:val="0"/>
        </w:rPr>
      </w:pPr>
      <w:r w:rsidRPr="00EE54C6">
        <w:rPr>
          <w:rFonts w:ascii="Times New Roman" w:hAnsi="Times New Roman"/>
          <w:spacing w:val="2"/>
        </w:rPr>
        <w:t>Article</w:t>
      </w:r>
      <w:r w:rsidRPr="00EE54C6">
        <w:rPr>
          <w:rFonts w:ascii="Times New Roman" w:hAnsi="Times New Roman"/>
          <w:spacing w:val="33"/>
        </w:rPr>
        <w:t xml:space="preserve"> </w:t>
      </w:r>
      <w:r w:rsidRPr="00EE54C6">
        <w:rPr>
          <w:rFonts w:ascii="Times New Roman" w:hAnsi="Times New Roman"/>
          <w:spacing w:val="-4"/>
        </w:rPr>
        <w:t>11</w:t>
      </w:r>
      <w:r w:rsidRPr="00EE54C6">
        <w:rPr>
          <w:rFonts w:ascii="Times New Roman" w:hAnsi="Times New Roman"/>
          <w:spacing w:val="22"/>
          <w:w w:val="102"/>
        </w:rPr>
        <w:t xml:space="preserve"> </w:t>
      </w:r>
      <w:r w:rsidRPr="00EE54C6">
        <w:rPr>
          <w:rFonts w:ascii="Times New Roman" w:hAnsi="Times New Roman"/>
          <w:spacing w:val="2"/>
        </w:rPr>
        <w:t xml:space="preserve">Amendments  </w:t>
      </w:r>
    </w:p>
    <w:p w:rsidR="00551736" w:rsidRDefault="00551736" w:rsidP="00551736">
      <w:pPr>
        <w:kinsoku w:val="0"/>
        <w:overflowPunct w:val="0"/>
        <w:spacing w:before="13" w:line="220" w:lineRule="exact"/>
        <w:rPr>
          <w:sz w:val="22"/>
          <w:szCs w:val="22"/>
        </w:rPr>
      </w:pPr>
    </w:p>
    <w:p w:rsidR="00551736" w:rsidRPr="0055283D" w:rsidRDefault="00551736" w:rsidP="00551736">
      <w:pPr>
        <w:pStyle w:val="BodyText"/>
        <w:kinsoku w:val="0"/>
        <w:overflowPunct w:val="0"/>
        <w:ind w:right="1326"/>
        <w:rPr>
          <w:b/>
          <w:bCs/>
          <w:color w:val="FF0000"/>
          <w:spacing w:val="5"/>
        </w:rPr>
      </w:pPr>
      <w:r w:rsidRPr="0055283D">
        <w:rPr>
          <w:b/>
          <w:bCs/>
          <w:color w:val="FF0000"/>
          <w:spacing w:val="5"/>
        </w:rPr>
        <w:t>Iran supports</w:t>
      </w:r>
      <w:r>
        <w:rPr>
          <w:b/>
          <w:bCs/>
          <w:color w:val="FF0000"/>
          <w:spacing w:val="5"/>
        </w:rPr>
        <w:t xml:space="preserve"> the revision of</w:t>
      </w:r>
      <w:r w:rsidRPr="0055283D">
        <w:rPr>
          <w:b/>
          <w:bCs/>
          <w:color w:val="FF0000"/>
          <w:spacing w:val="5"/>
        </w:rPr>
        <w:t xml:space="preserve"> this Article with a view to putting in place a stringent  procedure for amending the instrument</w:t>
      </w:r>
      <w:r>
        <w:rPr>
          <w:b/>
          <w:bCs/>
          <w:color w:val="FF0000"/>
          <w:spacing w:val="5"/>
        </w:rPr>
        <w:t>, particularly taking the procedure contained either in NPT, CTBT or CWC.</w:t>
      </w:r>
      <w:r w:rsidRPr="0055283D">
        <w:rPr>
          <w:b/>
          <w:bCs/>
          <w:color w:val="FF0000"/>
          <w:spacing w:val="5"/>
        </w:rPr>
        <w:t xml:space="preserve"> </w:t>
      </w:r>
    </w:p>
    <w:p w:rsidR="00551736" w:rsidRDefault="00551736" w:rsidP="00551736">
      <w:pPr>
        <w:kinsoku w:val="0"/>
        <w:overflowPunct w:val="0"/>
        <w:spacing w:before="6" w:line="240" w:lineRule="exact"/>
      </w:pPr>
    </w:p>
    <w:p w:rsidR="00551736" w:rsidRPr="00EE54C6" w:rsidRDefault="00551736" w:rsidP="00EE54C6">
      <w:pPr>
        <w:pStyle w:val="Heading1"/>
        <w:numPr>
          <w:ilvl w:val="0"/>
          <w:numId w:val="0"/>
        </w:numPr>
        <w:kinsoku w:val="0"/>
        <w:overflowPunct w:val="0"/>
        <w:ind w:left="720" w:right="1326" w:hanging="720"/>
        <w:rPr>
          <w:rFonts w:ascii="Times New Roman" w:hAnsi="Times New Roman"/>
          <w:bCs w:val="0"/>
        </w:rPr>
      </w:pPr>
      <w:r w:rsidRPr="00EE54C6">
        <w:rPr>
          <w:rFonts w:ascii="Times New Roman" w:hAnsi="Times New Roman"/>
          <w:spacing w:val="2"/>
        </w:rPr>
        <w:t>Article</w:t>
      </w:r>
      <w:r w:rsidRPr="00EE54C6">
        <w:rPr>
          <w:rFonts w:ascii="Times New Roman" w:hAnsi="Times New Roman"/>
          <w:spacing w:val="35"/>
        </w:rPr>
        <w:t xml:space="preserve"> </w:t>
      </w:r>
      <w:r w:rsidRPr="00EE54C6">
        <w:rPr>
          <w:rFonts w:ascii="Times New Roman" w:hAnsi="Times New Roman"/>
        </w:rPr>
        <w:t>12</w:t>
      </w:r>
      <w:r w:rsidR="00EE54C6" w:rsidRPr="00EE54C6">
        <w:rPr>
          <w:rFonts w:ascii="Times New Roman" w:hAnsi="Times New Roman"/>
        </w:rPr>
        <w:t xml:space="preserve"> </w:t>
      </w:r>
      <w:r w:rsidRPr="00EE54C6">
        <w:rPr>
          <w:rFonts w:ascii="Times New Roman" w:hAnsi="Times New Roman"/>
          <w:bCs w:val="0"/>
          <w:spacing w:val="2"/>
        </w:rPr>
        <w:t>Settlement</w:t>
      </w:r>
      <w:r w:rsidRPr="00EE54C6">
        <w:rPr>
          <w:rFonts w:ascii="Times New Roman" w:hAnsi="Times New Roman"/>
          <w:bCs w:val="0"/>
          <w:spacing w:val="37"/>
        </w:rPr>
        <w:t xml:space="preserve"> </w:t>
      </w:r>
      <w:r w:rsidRPr="00EE54C6">
        <w:rPr>
          <w:rFonts w:ascii="Times New Roman" w:hAnsi="Times New Roman"/>
          <w:bCs w:val="0"/>
        </w:rPr>
        <w:t>of</w:t>
      </w:r>
      <w:r w:rsidRPr="00EE54C6">
        <w:rPr>
          <w:rFonts w:ascii="Times New Roman" w:hAnsi="Times New Roman"/>
          <w:bCs w:val="0"/>
          <w:spacing w:val="38"/>
        </w:rPr>
        <w:t xml:space="preserve"> </w:t>
      </w:r>
      <w:r w:rsidRPr="00EE54C6">
        <w:rPr>
          <w:rFonts w:ascii="Times New Roman" w:hAnsi="Times New Roman"/>
          <w:bCs w:val="0"/>
          <w:spacing w:val="2"/>
        </w:rPr>
        <w:t>disputes</w:t>
      </w:r>
    </w:p>
    <w:p w:rsidR="00551736" w:rsidRDefault="00551736" w:rsidP="00551736">
      <w:pPr>
        <w:kinsoku w:val="0"/>
        <w:overflowPunct w:val="0"/>
        <w:spacing w:before="16" w:line="220" w:lineRule="exact"/>
        <w:rPr>
          <w:sz w:val="22"/>
          <w:szCs w:val="22"/>
        </w:rPr>
      </w:pPr>
    </w:p>
    <w:p w:rsidR="00551736" w:rsidRPr="00E31DDD" w:rsidRDefault="00551736" w:rsidP="00551736">
      <w:pPr>
        <w:pStyle w:val="BodyText"/>
        <w:numPr>
          <w:ilvl w:val="0"/>
          <w:numId w:val="53"/>
        </w:numPr>
        <w:tabs>
          <w:tab w:val="left" w:pos="1562"/>
        </w:tabs>
        <w:kinsoku w:val="0"/>
        <w:overflowPunct w:val="0"/>
        <w:ind w:right="1331" w:firstLine="0"/>
        <w:rPr>
          <w:strike/>
          <w:highlight w:val="yellow"/>
        </w:rPr>
      </w:pPr>
      <w:r>
        <w:rPr>
          <w:spacing w:val="5"/>
        </w:rPr>
        <w:t xml:space="preserve">When </w:t>
      </w:r>
      <w:r>
        <w:t>a</w:t>
      </w:r>
      <w:r>
        <w:rPr>
          <w:spacing w:val="8"/>
        </w:rPr>
        <w:t xml:space="preserve"> </w:t>
      </w:r>
      <w:r>
        <w:rPr>
          <w:spacing w:val="5"/>
        </w:rPr>
        <w:t>dispute</w:t>
      </w:r>
      <w:r>
        <w:rPr>
          <w:spacing w:val="8"/>
        </w:rPr>
        <w:t xml:space="preserve"> </w:t>
      </w:r>
      <w:r>
        <w:rPr>
          <w:spacing w:val="4"/>
        </w:rPr>
        <w:t>arises</w:t>
      </w:r>
      <w:r>
        <w:rPr>
          <w:spacing w:val="7"/>
        </w:rPr>
        <w:t xml:space="preserve"> </w:t>
      </w:r>
      <w:r>
        <w:rPr>
          <w:spacing w:val="5"/>
        </w:rPr>
        <w:t>between</w:t>
      </w:r>
      <w:r>
        <w:rPr>
          <w:spacing w:val="6"/>
        </w:rPr>
        <w:t xml:space="preserve"> </w:t>
      </w:r>
      <w:r>
        <w:rPr>
          <w:spacing w:val="3"/>
        </w:rPr>
        <w:t>two</w:t>
      </w:r>
      <w:r>
        <w:rPr>
          <w:spacing w:val="10"/>
        </w:rPr>
        <w:t xml:space="preserve"> </w:t>
      </w:r>
      <w:r>
        <w:rPr>
          <w:spacing w:val="2"/>
        </w:rPr>
        <w:t>or</w:t>
      </w:r>
      <w:r>
        <w:rPr>
          <w:spacing w:val="11"/>
        </w:rPr>
        <w:t xml:space="preserve"> </w:t>
      </w:r>
      <w:r>
        <w:rPr>
          <w:spacing w:val="4"/>
        </w:rPr>
        <w:t>more</w:t>
      </w:r>
      <w:r>
        <w:rPr>
          <w:spacing w:val="8"/>
        </w:rPr>
        <w:t xml:space="preserve"> </w:t>
      </w:r>
      <w:r>
        <w:rPr>
          <w:spacing w:val="5"/>
        </w:rPr>
        <w:t>States</w:t>
      </w:r>
      <w:r>
        <w:rPr>
          <w:spacing w:val="6"/>
        </w:rPr>
        <w:t xml:space="preserve"> </w:t>
      </w:r>
      <w:r>
        <w:rPr>
          <w:spacing w:val="4"/>
        </w:rPr>
        <w:t>Partie</w:t>
      </w:r>
      <w:r>
        <w:t>s</w:t>
      </w:r>
      <w:r>
        <w:rPr>
          <w:spacing w:val="5"/>
        </w:rPr>
        <w:t xml:space="preserve"> relating</w:t>
      </w:r>
      <w:r>
        <w:rPr>
          <w:spacing w:val="6"/>
        </w:rPr>
        <w:t xml:space="preserve"> </w:t>
      </w:r>
      <w:r>
        <w:rPr>
          <w:spacing w:val="3"/>
        </w:rPr>
        <w:t>to</w:t>
      </w:r>
      <w:r>
        <w:rPr>
          <w:spacing w:val="6"/>
        </w:rPr>
        <w:t xml:space="preserve"> </w:t>
      </w:r>
      <w:r>
        <w:rPr>
          <w:spacing w:val="3"/>
        </w:rPr>
        <w:t>the</w:t>
      </w:r>
      <w:r>
        <w:rPr>
          <w:spacing w:val="56"/>
          <w:w w:val="99"/>
        </w:rPr>
        <w:t xml:space="preserve"> </w:t>
      </w:r>
      <w:r>
        <w:rPr>
          <w:spacing w:val="5"/>
        </w:rPr>
        <w:t>interpretation</w:t>
      </w:r>
      <w:r>
        <w:rPr>
          <w:spacing w:val="3"/>
        </w:rPr>
        <w:t xml:space="preserve"> </w:t>
      </w:r>
      <w:r>
        <w:rPr>
          <w:spacing w:val="2"/>
        </w:rPr>
        <w:t>or</w:t>
      </w:r>
      <w:r>
        <w:rPr>
          <w:spacing w:val="6"/>
        </w:rPr>
        <w:t xml:space="preserve"> </w:t>
      </w:r>
      <w:r>
        <w:rPr>
          <w:spacing w:val="5"/>
        </w:rPr>
        <w:t>application</w:t>
      </w:r>
      <w:r>
        <w:rPr>
          <w:spacing w:val="4"/>
        </w:rPr>
        <w:t xml:space="preserve"> of this</w:t>
      </w:r>
      <w:r>
        <w:rPr>
          <w:spacing w:val="5"/>
        </w:rPr>
        <w:t xml:space="preserve"> Convention,</w:t>
      </w:r>
      <w:r>
        <w:rPr>
          <w:spacing w:val="4"/>
        </w:rPr>
        <w:t xml:space="preserve"> </w:t>
      </w:r>
      <w:r>
        <w:rPr>
          <w:spacing w:val="3"/>
        </w:rPr>
        <w:t>the</w:t>
      </w:r>
      <w:r>
        <w:rPr>
          <w:spacing w:val="6"/>
        </w:rPr>
        <w:t xml:space="preserve"> </w:t>
      </w:r>
      <w:r>
        <w:rPr>
          <w:spacing w:val="5"/>
        </w:rPr>
        <w:t>parties concerned</w:t>
      </w:r>
      <w:r>
        <w:rPr>
          <w:spacing w:val="6"/>
        </w:rPr>
        <w:t xml:space="preserve"> </w:t>
      </w:r>
      <w:r>
        <w:rPr>
          <w:spacing w:val="4"/>
        </w:rPr>
        <w:t>shall</w:t>
      </w:r>
      <w:r>
        <w:rPr>
          <w:spacing w:val="5"/>
        </w:rPr>
        <w:t xml:space="preserve"> consult</w:t>
      </w:r>
      <w:r>
        <w:rPr>
          <w:spacing w:val="66"/>
          <w:w w:val="99"/>
        </w:rPr>
        <w:t xml:space="preserve"> </w:t>
      </w:r>
      <w:r>
        <w:rPr>
          <w:spacing w:val="4"/>
        </w:rPr>
        <w:t>together</w:t>
      </w:r>
      <w:r>
        <w:rPr>
          <w:spacing w:val="12"/>
        </w:rPr>
        <w:t xml:space="preserve"> </w:t>
      </w:r>
      <w:r>
        <w:rPr>
          <w:spacing w:val="3"/>
        </w:rPr>
        <w:t>with</w:t>
      </w:r>
      <w:r>
        <w:rPr>
          <w:spacing w:val="8"/>
        </w:rPr>
        <w:t xml:space="preserve"> </w:t>
      </w:r>
      <w:r>
        <w:t>a</w:t>
      </w:r>
      <w:r>
        <w:rPr>
          <w:spacing w:val="8"/>
        </w:rPr>
        <w:t xml:space="preserve"> </w:t>
      </w:r>
      <w:r>
        <w:rPr>
          <w:spacing w:val="5"/>
        </w:rPr>
        <w:t xml:space="preserve">view </w:t>
      </w:r>
      <w:r>
        <w:rPr>
          <w:spacing w:val="2"/>
        </w:rPr>
        <w:t>to</w:t>
      </w:r>
      <w:r>
        <w:rPr>
          <w:spacing w:val="8"/>
        </w:rPr>
        <w:t xml:space="preserve"> </w:t>
      </w:r>
      <w:r>
        <w:rPr>
          <w:spacing w:val="3"/>
        </w:rPr>
        <w:t>the</w:t>
      </w:r>
      <w:r>
        <w:rPr>
          <w:spacing w:val="8"/>
        </w:rPr>
        <w:t xml:space="preserve"> </w:t>
      </w:r>
      <w:r w:rsidRPr="00276558">
        <w:rPr>
          <w:strike/>
          <w:spacing w:val="5"/>
          <w:highlight w:val="yellow"/>
        </w:rPr>
        <w:t>expeditious</w:t>
      </w:r>
      <w:r w:rsidRPr="00E31DDD">
        <w:rPr>
          <w:spacing w:val="9"/>
        </w:rPr>
        <w:t xml:space="preserve"> </w:t>
      </w:r>
      <w:r>
        <w:rPr>
          <w:spacing w:val="5"/>
        </w:rPr>
        <w:t>settlement</w:t>
      </w:r>
      <w:r>
        <w:rPr>
          <w:spacing w:val="6"/>
        </w:rPr>
        <w:t xml:space="preserve"> </w:t>
      </w:r>
      <w:r>
        <w:rPr>
          <w:spacing w:val="4"/>
        </w:rPr>
        <w:t>of</w:t>
      </w:r>
      <w:r>
        <w:rPr>
          <w:spacing w:val="6"/>
        </w:rPr>
        <w:t xml:space="preserve"> </w:t>
      </w:r>
      <w:r>
        <w:rPr>
          <w:spacing w:val="3"/>
        </w:rPr>
        <w:t>the</w:t>
      </w:r>
      <w:r>
        <w:rPr>
          <w:spacing w:val="5"/>
        </w:rPr>
        <w:t xml:space="preserve"> dispute</w:t>
      </w:r>
      <w:r>
        <w:rPr>
          <w:spacing w:val="8"/>
        </w:rPr>
        <w:t xml:space="preserve"> </w:t>
      </w:r>
      <w:r>
        <w:rPr>
          <w:spacing w:val="5"/>
        </w:rPr>
        <w:t>by negotiation</w:t>
      </w:r>
      <w:r>
        <w:rPr>
          <w:spacing w:val="9"/>
        </w:rPr>
        <w:t xml:space="preserve"> </w:t>
      </w:r>
      <w:r>
        <w:rPr>
          <w:spacing w:val="2"/>
        </w:rPr>
        <w:t>or</w:t>
      </w:r>
      <w:r>
        <w:rPr>
          <w:spacing w:val="8"/>
        </w:rPr>
        <w:t xml:space="preserve"> </w:t>
      </w:r>
      <w:r>
        <w:rPr>
          <w:spacing w:val="4"/>
        </w:rPr>
        <w:t>by</w:t>
      </w:r>
      <w:r>
        <w:rPr>
          <w:spacing w:val="52"/>
          <w:w w:val="99"/>
        </w:rPr>
        <w:t xml:space="preserve"> </w:t>
      </w:r>
      <w:r>
        <w:rPr>
          <w:spacing w:val="4"/>
        </w:rPr>
        <w:t>other</w:t>
      </w:r>
      <w:r>
        <w:rPr>
          <w:spacing w:val="5"/>
        </w:rPr>
        <w:t xml:space="preserve"> peaceful</w:t>
      </w:r>
      <w:r>
        <w:rPr>
          <w:spacing w:val="10"/>
        </w:rPr>
        <w:t xml:space="preserve"> </w:t>
      </w:r>
      <w:r>
        <w:rPr>
          <w:spacing w:val="4"/>
        </w:rPr>
        <w:t>means</w:t>
      </w:r>
      <w:r>
        <w:rPr>
          <w:spacing w:val="8"/>
        </w:rPr>
        <w:t xml:space="preserve"> </w:t>
      </w:r>
      <w:r>
        <w:rPr>
          <w:spacing w:val="4"/>
        </w:rPr>
        <w:t>of</w:t>
      </w:r>
      <w:r>
        <w:rPr>
          <w:spacing w:val="6"/>
        </w:rPr>
        <w:t xml:space="preserve"> </w:t>
      </w:r>
      <w:r>
        <w:rPr>
          <w:spacing w:val="3"/>
        </w:rPr>
        <w:t>the</w:t>
      </w:r>
      <w:r>
        <w:rPr>
          <w:spacing w:val="7"/>
        </w:rPr>
        <w:t xml:space="preserve"> </w:t>
      </w:r>
      <w:r>
        <w:rPr>
          <w:spacing w:val="5"/>
        </w:rPr>
        <w:t>parties’</w:t>
      </w:r>
      <w:r>
        <w:rPr>
          <w:spacing w:val="-8"/>
        </w:rPr>
        <w:t xml:space="preserve"> </w:t>
      </w:r>
      <w:r>
        <w:rPr>
          <w:spacing w:val="5"/>
        </w:rPr>
        <w:t>choice,</w:t>
      </w:r>
      <w:r>
        <w:rPr>
          <w:spacing w:val="7"/>
        </w:rPr>
        <w:t xml:space="preserve"> </w:t>
      </w:r>
      <w:r w:rsidRPr="00E31DDD">
        <w:rPr>
          <w:b/>
          <w:bCs/>
          <w:color w:val="FF0000"/>
          <w:spacing w:val="7"/>
        </w:rPr>
        <w:t>in accordance</w:t>
      </w:r>
      <w:r>
        <w:rPr>
          <w:b/>
          <w:bCs/>
          <w:color w:val="FF0000"/>
          <w:spacing w:val="7"/>
        </w:rPr>
        <w:t xml:space="preserve"> with</w:t>
      </w:r>
      <w:r w:rsidRPr="00E31DDD">
        <w:rPr>
          <w:b/>
          <w:bCs/>
          <w:color w:val="FF0000"/>
          <w:spacing w:val="7"/>
        </w:rPr>
        <w:t xml:space="preserve"> Article 33 of the Charter of the United Nations</w:t>
      </w:r>
      <w:r>
        <w:rPr>
          <w:spacing w:val="7"/>
        </w:rPr>
        <w:t xml:space="preserve"> </w:t>
      </w:r>
      <w:r w:rsidRPr="00E31DDD">
        <w:rPr>
          <w:strike/>
          <w:spacing w:val="5"/>
          <w:highlight w:val="yellow"/>
        </w:rPr>
        <w:t>including recourse</w:t>
      </w:r>
      <w:r w:rsidRPr="00E31DDD">
        <w:rPr>
          <w:strike/>
          <w:spacing w:val="7"/>
          <w:highlight w:val="yellow"/>
        </w:rPr>
        <w:t xml:space="preserve"> </w:t>
      </w:r>
      <w:r w:rsidRPr="00E31DDD">
        <w:rPr>
          <w:strike/>
          <w:spacing w:val="2"/>
          <w:highlight w:val="yellow"/>
        </w:rPr>
        <w:t>to</w:t>
      </w:r>
      <w:r w:rsidRPr="00E31DDD">
        <w:rPr>
          <w:strike/>
          <w:spacing w:val="22"/>
          <w:highlight w:val="yellow"/>
        </w:rPr>
        <w:t xml:space="preserve"> </w:t>
      </w:r>
      <w:r w:rsidRPr="00E31DDD">
        <w:rPr>
          <w:strike/>
          <w:spacing w:val="3"/>
          <w:highlight w:val="yellow"/>
        </w:rPr>
        <w:t>the</w:t>
      </w:r>
      <w:r w:rsidRPr="00E31DDD">
        <w:rPr>
          <w:strike/>
          <w:spacing w:val="7"/>
          <w:highlight w:val="yellow"/>
        </w:rPr>
        <w:t xml:space="preserve"> </w:t>
      </w:r>
      <w:r w:rsidRPr="00E31DDD">
        <w:rPr>
          <w:strike/>
          <w:spacing w:val="5"/>
          <w:highlight w:val="yellow"/>
        </w:rPr>
        <w:t>Meetings</w:t>
      </w:r>
      <w:r w:rsidRPr="00E31DDD">
        <w:rPr>
          <w:strike/>
          <w:spacing w:val="6"/>
          <w:highlight w:val="yellow"/>
        </w:rPr>
        <w:t xml:space="preserve"> </w:t>
      </w:r>
      <w:r w:rsidRPr="00E31DDD">
        <w:rPr>
          <w:strike/>
          <w:spacing w:val="4"/>
          <w:highlight w:val="yellow"/>
        </w:rPr>
        <w:t>of</w:t>
      </w:r>
      <w:r w:rsidRPr="00E31DDD">
        <w:rPr>
          <w:strike/>
          <w:spacing w:val="7"/>
          <w:highlight w:val="yellow"/>
        </w:rPr>
        <w:t xml:space="preserve"> </w:t>
      </w:r>
      <w:r w:rsidRPr="00E31DDD">
        <w:rPr>
          <w:strike/>
          <w:spacing w:val="5"/>
          <w:highlight w:val="yellow"/>
        </w:rPr>
        <w:t>States</w:t>
      </w:r>
      <w:r w:rsidRPr="00E31DDD">
        <w:rPr>
          <w:strike/>
          <w:spacing w:val="48"/>
          <w:w w:val="99"/>
          <w:highlight w:val="yellow"/>
        </w:rPr>
        <w:t xml:space="preserve"> </w:t>
      </w:r>
      <w:r w:rsidRPr="00E31DDD">
        <w:rPr>
          <w:strike/>
          <w:spacing w:val="4"/>
          <w:highlight w:val="yellow"/>
        </w:rPr>
        <w:t>Parties</w:t>
      </w:r>
      <w:r w:rsidRPr="00E31DDD">
        <w:rPr>
          <w:strike/>
          <w:spacing w:val="8"/>
          <w:highlight w:val="yellow"/>
        </w:rPr>
        <w:t xml:space="preserve"> </w:t>
      </w:r>
      <w:r w:rsidRPr="00E31DDD">
        <w:rPr>
          <w:strike/>
          <w:spacing w:val="4"/>
          <w:highlight w:val="yellow"/>
        </w:rPr>
        <w:t>and,</w:t>
      </w:r>
      <w:r w:rsidRPr="00E31DDD">
        <w:rPr>
          <w:strike/>
          <w:spacing w:val="7"/>
          <w:highlight w:val="yellow"/>
        </w:rPr>
        <w:t xml:space="preserve"> </w:t>
      </w:r>
      <w:r w:rsidRPr="00E31DDD">
        <w:rPr>
          <w:strike/>
          <w:spacing w:val="4"/>
          <w:highlight w:val="yellow"/>
        </w:rPr>
        <w:t>by</w:t>
      </w:r>
      <w:r w:rsidRPr="00E31DDD">
        <w:rPr>
          <w:strike/>
          <w:spacing w:val="8"/>
          <w:highlight w:val="yellow"/>
        </w:rPr>
        <w:t xml:space="preserve"> </w:t>
      </w:r>
      <w:r w:rsidRPr="00E31DDD">
        <w:rPr>
          <w:strike/>
          <w:spacing w:val="5"/>
          <w:highlight w:val="yellow"/>
        </w:rPr>
        <w:t>mutual</w:t>
      </w:r>
      <w:r w:rsidRPr="00E31DDD">
        <w:rPr>
          <w:strike/>
          <w:spacing w:val="6"/>
          <w:highlight w:val="yellow"/>
        </w:rPr>
        <w:t xml:space="preserve"> </w:t>
      </w:r>
      <w:r w:rsidRPr="00E31DDD">
        <w:rPr>
          <w:strike/>
          <w:spacing w:val="5"/>
          <w:highlight w:val="yellow"/>
        </w:rPr>
        <w:t>consent,</w:t>
      </w:r>
      <w:r w:rsidRPr="00E31DDD">
        <w:rPr>
          <w:strike/>
          <w:spacing w:val="6"/>
          <w:highlight w:val="yellow"/>
        </w:rPr>
        <w:t xml:space="preserve"> </w:t>
      </w:r>
      <w:r w:rsidRPr="00E31DDD">
        <w:rPr>
          <w:strike/>
          <w:spacing w:val="5"/>
          <w:highlight w:val="yellow"/>
        </w:rPr>
        <w:t>referral</w:t>
      </w:r>
      <w:r w:rsidRPr="00E31DDD">
        <w:rPr>
          <w:strike/>
          <w:spacing w:val="4"/>
          <w:highlight w:val="yellow"/>
        </w:rPr>
        <w:t xml:space="preserve"> </w:t>
      </w:r>
      <w:r w:rsidRPr="00E31DDD">
        <w:rPr>
          <w:strike/>
          <w:spacing w:val="3"/>
          <w:highlight w:val="yellow"/>
        </w:rPr>
        <w:t>to</w:t>
      </w:r>
      <w:r w:rsidRPr="00E31DDD">
        <w:rPr>
          <w:strike/>
          <w:spacing w:val="8"/>
          <w:highlight w:val="yellow"/>
        </w:rPr>
        <w:t xml:space="preserve"> </w:t>
      </w:r>
      <w:r w:rsidRPr="00E31DDD">
        <w:rPr>
          <w:strike/>
          <w:spacing w:val="3"/>
          <w:highlight w:val="yellow"/>
        </w:rPr>
        <w:t>the</w:t>
      </w:r>
      <w:r w:rsidRPr="00E31DDD">
        <w:rPr>
          <w:strike/>
          <w:spacing w:val="5"/>
          <w:highlight w:val="yellow"/>
        </w:rPr>
        <w:t xml:space="preserve"> International</w:t>
      </w:r>
      <w:r w:rsidRPr="00E31DDD">
        <w:rPr>
          <w:strike/>
          <w:spacing w:val="6"/>
          <w:highlight w:val="yellow"/>
        </w:rPr>
        <w:t xml:space="preserve"> </w:t>
      </w:r>
      <w:r w:rsidRPr="00E31DDD">
        <w:rPr>
          <w:strike/>
          <w:spacing w:val="5"/>
          <w:highlight w:val="yellow"/>
        </w:rPr>
        <w:t>Court</w:t>
      </w:r>
      <w:r w:rsidRPr="00E31DDD">
        <w:rPr>
          <w:strike/>
          <w:spacing w:val="4"/>
          <w:highlight w:val="yellow"/>
        </w:rPr>
        <w:t xml:space="preserve"> of</w:t>
      </w:r>
      <w:r w:rsidRPr="00E31DDD">
        <w:rPr>
          <w:strike/>
          <w:spacing w:val="6"/>
          <w:highlight w:val="yellow"/>
        </w:rPr>
        <w:t xml:space="preserve"> </w:t>
      </w:r>
      <w:r w:rsidRPr="00E31DDD">
        <w:rPr>
          <w:strike/>
          <w:spacing w:val="5"/>
          <w:highlight w:val="yellow"/>
        </w:rPr>
        <w:t>Justice</w:t>
      </w:r>
      <w:r w:rsidRPr="00E31DDD">
        <w:rPr>
          <w:strike/>
          <w:spacing w:val="4"/>
          <w:highlight w:val="yellow"/>
        </w:rPr>
        <w:t xml:space="preserve"> </w:t>
      </w:r>
      <w:r w:rsidRPr="00E31DDD">
        <w:rPr>
          <w:strike/>
          <w:spacing w:val="3"/>
          <w:highlight w:val="yellow"/>
        </w:rPr>
        <w:t>in</w:t>
      </w:r>
    </w:p>
    <w:p w:rsidR="00551736" w:rsidRPr="00E31DDD" w:rsidRDefault="00551736" w:rsidP="00551736">
      <w:pPr>
        <w:pStyle w:val="BodyText"/>
        <w:kinsoku w:val="0"/>
        <w:overflowPunct w:val="0"/>
        <w:ind w:right="1326"/>
        <w:rPr>
          <w:strike/>
          <w:highlight w:val="yellow"/>
        </w:rPr>
      </w:pPr>
      <w:r w:rsidRPr="00E31DDD">
        <w:rPr>
          <w:strike/>
          <w:spacing w:val="5"/>
          <w:highlight w:val="yellow"/>
        </w:rPr>
        <w:t>conformity</w:t>
      </w:r>
      <w:r w:rsidRPr="00E31DDD">
        <w:rPr>
          <w:strike/>
          <w:spacing w:val="7"/>
          <w:highlight w:val="yellow"/>
        </w:rPr>
        <w:t xml:space="preserve"> </w:t>
      </w:r>
      <w:r w:rsidRPr="00E31DDD">
        <w:rPr>
          <w:strike/>
          <w:spacing w:val="3"/>
          <w:highlight w:val="yellow"/>
        </w:rPr>
        <w:t>with</w:t>
      </w:r>
      <w:r w:rsidRPr="00E31DDD">
        <w:rPr>
          <w:strike/>
          <w:spacing w:val="8"/>
          <w:highlight w:val="yellow"/>
        </w:rPr>
        <w:t xml:space="preserve"> </w:t>
      </w:r>
      <w:r w:rsidRPr="00E31DDD">
        <w:rPr>
          <w:strike/>
          <w:spacing w:val="3"/>
          <w:highlight w:val="yellow"/>
        </w:rPr>
        <w:t>the</w:t>
      </w:r>
      <w:r w:rsidRPr="00E31DDD">
        <w:rPr>
          <w:strike/>
          <w:spacing w:val="8"/>
          <w:highlight w:val="yellow"/>
        </w:rPr>
        <w:t xml:space="preserve"> </w:t>
      </w:r>
      <w:r w:rsidRPr="00E31DDD">
        <w:rPr>
          <w:strike/>
          <w:spacing w:val="4"/>
          <w:highlight w:val="yellow"/>
        </w:rPr>
        <w:t>Statute</w:t>
      </w:r>
      <w:r w:rsidRPr="00E31DDD">
        <w:rPr>
          <w:strike/>
          <w:spacing w:val="7"/>
          <w:highlight w:val="yellow"/>
        </w:rPr>
        <w:t xml:space="preserve"> </w:t>
      </w:r>
      <w:r w:rsidRPr="00E31DDD">
        <w:rPr>
          <w:strike/>
          <w:spacing w:val="4"/>
          <w:highlight w:val="yellow"/>
        </w:rPr>
        <w:t>of</w:t>
      </w:r>
      <w:r w:rsidRPr="00E31DDD">
        <w:rPr>
          <w:strike/>
          <w:spacing w:val="2"/>
          <w:highlight w:val="yellow"/>
        </w:rPr>
        <w:t xml:space="preserve"> </w:t>
      </w:r>
      <w:r w:rsidRPr="00E31DDD">
        <w:rPr>
          <w:strike/>
          <w:spacing w:val="3"/>
          <w:highlight w:val="yellow"/>
        </w:rPr>
        <w:t>the</w:t>
      </w:r>
      <w:r w:rsidRPr="00E31DDD">
        <w:rPr>
          <w:strike/>
          <w:spacing w:val="9"/>
          <w:highlight w:val="yellow"/>
        </w:rPr>
        <w:t xml:space="preserve"> </w:t>
      </w:r>
      <w:r w:rsidRPr="00E31DDD">
        <w:rPr>
          <w:strike/>
          <w:spacing w:val="5"/>
          <w:highlight w:val="yellow"/>
        </w:rPr>
        <w:t>Court</w:t>
      </w:r>
      <w:r w:rsidRPr="00E31DDD">
        <w:rPr>
          <w:spacing w:val="5"/>
        </w:rPr>
        <w:t>.</w:t>
      </w:r>
    </w:p>
    <w:p w:rsidR="00551736" w:rsidRPr="00E31DDD" w:rsidRDefault="00551736" w:rsidP="00551736">
      <w:pPr>
        <w:kinsoku w:val="0"/>
        <w:overflowPunct w:val="0"/>
        <w:spacing w:line="240" w:lineRule="exact"/>
        <w:rPr>
          <w:strike/>
          <w:highlight w:val="yellow"/>
        </w:rPr>
      </w:pPr>
    </w:p>
    <w:p w:rsidR="00551736" w:rsidRPr="00E31DDD" w:rsidRDefault="00551736" w:rsidP="00551736">
      <w:pPr>
        <w:pStyle w:val="BodyText"/>
        <w:numPr>
          <w:ilvl w:val="0"/>
          <w:numId w:val="53"/>
        </w:numPr>
        <w:tabs>
          <w:tab w:val="left" w:pos="1562"/>
        </w:tabs>
        <w:kinsoku w:val="0"/>
        <w:overflowPunct w:val="0"/>
        <w:ind w:right="1498" w:firstLine="0"/>
        <w:rPr>
          <w:strike/>
          <w:highlight w:val="yellow"/>
        </w:rPr>
      </w:pPr>
      <w:r w:rsidRPr="00E31DDD">
        <w:rPr>
          <w:strike/>
          <w:spacing w:val="4"/>
          <w:highlight w:val="yellow"/>
        </w:rPr>
        <w:t>The</w:t>
      </w:r>
      <w:r w:rsidRPr="00E31DDD">
        <w:rPr>
          <w:strike/>
          <w:spacing w:val="9"/>
          <w:highlight w:val="yellow"/>
        </w:rPr>
        <w:t xml:space="preserve"> </w:t>
      </w:r>
      <w:r w:rsidRPr="00E31DDD">
        <w:rPr>
          <w:strike/>
          <w:spacing w:val="5"/>
          <w:highlight w:val="yellow"/>
        </w:rPr>
        <w:t>Meeting</w:t>
      </w:r>
      <w:r w:rsidRPr="00E31DDD">
        <w:rPr>
          <w:strike/>
          <w:spacing w:val="8"/>
          <w:highlight w:val="yellow"/>
        </w:rPr>
        <w:t xml:space="preserve"> </w:t>
      </w:r>
      <w:r w:rsidRPr="00E31DDD">
        <w:rPr>
          <w:strike/>
          <w:spacing w:val="4"/>
          <w:highlight w:val="yellow"/>
        </w:rPr>
        <w:t>of</w:t>
      </w:r>
      <w:r w:rsidRPr="00E31DDD">
        <w:rPr>
          <w:strike/>
          <w:spacing w:val="6"/>
          <w:highlight w:val="yellow"/>
        </w:rPr>
        <w:t xml:space="preserve"> </w:t>
      </w:r>
      <w:r w:rsidRPr="00E31DDD">
        <w:rPr>
          <w:strike/>
          <w:spacing w:val="4"/>
          <w:highlight w:val="yellow"/>
        </w:rPr>
        <w:t xml:space="preserve">States </w:t>
      </w:r>
      <w:r w:rsidRPr="00E31DDD">
        <w:rPr>
          <w:strike/>
          <w:spacing w:val="5"/>
          <w:highlight w:val="yellow"/>
        </w:rPr>
        <w:t>Parties</w:t>
      </w:r>
      <w:r w:rsidRPr="00E31DDD">
        <w:rPr>
          <w:strike/>
          <w:spacing w:val="8"/>
          <w:highlight w:val="yellow"/>
        </w:rPr>
        <w:t xml:space="preserve"> </w:t>
      </w:r>
      <w:r w:rsidRPr="00E31DDD">
        <w:rPr>
          <w:strike/>
          <w:spacing w:val="4"/>
          <w:highlight w:val="yellow"/>
        </w:rPr>
        <w:t>may</w:t>
      </w:r>
      <w:r w:rsidRPr="00E31DDD">
        <w:rPr>
          <w:strike/>
          <w:spacing w:val="6"/>
          <w:highlight w:val="yellow"/>
        </w:rPr>
        <w:t xml:space="preserve"> </w:t>
      </w:r>
      <w:r w:rsidRPr="00E31DDD">
        <w:rPr>
          <w:strike/>
          <w:spacing w:val="5"/>
          <w:highlight w:val="yellow"/>
        </w:rPr>
        <w:t>contribute</w:t>
      </w:r>
      <w:r w:rsidRPr="00E31DDD">
        <w:rPr>
          <w:strike/>
          <w:spacing w:val="8"/>
          <w:highlight w:val="yellow"/>
        </w:rPr>
        <w:t xml:space="preserve"> </w:t>
      </w:r>
      <w:r w:rsidRPr="00E31DDD">
        <w:rPr>
          <w:strike/>
          <w:spacing w:val="2"/>
          <w:highlight w:val="yellow"/>
        </w:rPr>
        <w:t>to</w:t>
      </w:r>
      <w:r w:rsidRPr="00E31DDD">
        <w:rPr>
          <w:strike/>
          <w:spacing w:val="8"/>
          <w:highlight w:val="yellow"/>
        </w:rPr>
        <w:t xml:space="preserve"> </w:t>
      </w:r>
      <w:r w:rsidRPr="00E31DDD">
        <w:rPr>
          <w:strike/>
          <w:spacing w:val="3"/>
          <w:highlight w:val="yellow"/>
        </w:rPr>
        <w:t>the</w:t>
      </w:r>
      <w:r w:rsidRPr="00E31DDD">
        <w:rPr>
          <w:strike/>
          <w:spacing w:val="8"/>
          <w:highlight w:val="yellow"/>
        </w:rPr>
        <w:t xml:space="preserve"> </w:t>
      </w:r>
      <w:r w:rsidRPr="00E31DDD">
        <w:rPr>
          <w:strike/>
          <w:spacing w:val="5"/>
          <w:highlight w:val="yellow"/>
        </w:rPr>
        <w:t>settlement</w:t>
      </w:r>
      <w:r w:rsidRPr="00E31DDD">
        <w:rPr>
          <w:strike/>
          <w:spacing w:val="6"/>
          <w:highlight w:val="yellow"/>
        </w:rPr>
        <w:t xml:space="preserve"> </w:t>
      </w:r>
      <w:r w:rsidRPr="00E31DDD">
        <w:rPr>
          <w:strike/>
          <w:spacing w:val="4"/>
          <w:highlight w:val="yellow"/>
        </w:rPr>
        <w:t>of</w:t>
      </w:r>
      <w:r w:rsidRPr="00E31DDD">
        <w:rPr>
          <w:strike/>
          <w:spacing w:val="6"/>
          <w:highlight w:val="yellow"/>
        </w:rPr>
        <w:t xml:space="preserve"> </w:t>
      </w:r>
      <w:r w:rsidRPr="00E31DDD">
        <w:rPr>
          <w:strike/>
          <w:spacing w:val="3"/>
          <w:highlight w:val="yellow"/>
        </w:rPr>
        <w:t>the</w:t>
      </w:r>
      <w:r w:rsidRPr="00E31DDD">
        <w:rPr>
          <w:strike/>
          <w:spacing w:val="8"/>
          <w:highlight w:val="yellow"/>
        </w:rPr>
        <w:t xml:space="preserve"> </w:t>
      </w:r>
      <w:r w:rsidRPr="00E31DDD">
        <w:rPr>
          <w:strike/>
          <w:spacing w:val="5"/>
          <w:highlight w:val="yellow"/>
        </w:rPr>
        <w:t>dispute</w:t>
      </w:r>
      <w:r w:rsidRPr="00E31DDD">
        <w:rPr>
          <w:strike/>
          <w:spacing w:val="7"/>
          <w:highlight w:val="yellow"/>
        </w:rPr>
        <w:t xml:space="preserve"> </w:t>
      </w:r>
      <w:r w:rsidRPr="00E31DDD">
        <w:rPr>
          <w:strike/>
          <w:spacing w:val="4"/>
          <w:highlight w:val="yellow"/>
        </w:rPr>
        <w:t>by</w:t>
      </w:r>
      <w:r w:rsidRPr="00E31DDD">
        <w:rPr>
          <w:strike/>
          <w:spacing w:val="44"/>
          <w:w w:val="99"/>
          <w:highlight w:val="yellow"/>
        </w:rPr>
        <w:t xml:space="preserve"> </w:t>
      </w:r>
      <w:r w:rsidRPr="00E31DDD">
        <w:rPr>
          <w:strike/>
          <w:spacing w:val="5"/>
          <w:highlight w:val="yellow"/>
        </w:rPr>
        <w:t>whatever</w:t>
      </w:r>
      <w:r w:rsidRPr="00E31DDD">
        <w:rPr>
          <w:strike/>
          <w:spacing w:val="8"/>
          <w:highlight w:val="yellow"/>
        </w:rPr>
        <w:t xml:space="preserve"> </w:t>
      </w:r>
      <w:r w:rsidRPr="00E31DDD">
        <w:rPr>
          <w:strike/>
          <w:spacing w:val="4"/>
          <w:highlight w:val="yellow"/>
        </w:rPr>
        <w:t>means</w:t>
      </w:r>
      <w:r w:rsidRPr="00E31DDD">
        <w:rPr>
          <w:strike/>
          <w:spacing w:val="8"/>
          <w:highlight w:val="yellow"/>
        </w:rPr>
        <w:t xml:space="preserve"> </w:t>
      </w:r>
      <w:r w:rsidRPr="00E31DDD">
        <w:rPr>
          <w:strike/>
          <w:spacing w:val="2"/>
          <w:highlight w:val="yellow"/>
        </w:rPr>
        <w:t>it</w:t>
      </w:r>
      <w:r w:rsidRPr="00E31DDD">
        <w:rPr>
          <w:strike/>
          <w:spacing w:val="5"/>
          <w:highlight w:val="yellow"/>
        </w:rPr>
        <w:t xml:space="preserve"> deems</w:t>
      </w:r>
      <w:r w:rsidRPr="00E31DDD">
        <w:rPr>
          <w:strike/>
          <w:spacing w:val="7"/>
          <w:highlight w:val="yellow"/>
        </w:rPr>
        <w:t xml:space="preserve"> </w:t>
      </w:r>
      <w:r w:rsidRPr="00E31DDD">
        <w:rPr>
          <w:strike/>
          <w:spacing w:val="6"/>
          <w:highlight w:val="yellow"/>
        </w:rPr>
        <w:t>appropriate,</w:t>
      </w:r>
      <w:r w:rsidRPr="00E31DDD">
        <w:rPr>
          <w:strike/>
          <w:spacing w:val="5"/>
          <w:highlight w:val="yellow"/>
        </w:rPr>
        <w:t xml:space="preserve"> including</w:t>
      </w:r>
      <w:r w:rsidRPr="00E31DDD">
        <w:rPr>
          <w:strike/>
          <w:spacing w:val="7"/>
          <w:highlight w:val="yellow"/>
        </w:rPr>
        <w:t xml:space="preserve"> </w:t>
      </w:r>
      <w:r w:rsidRPr="00E31DDD">
        <w:rPr>
          <w:strike/>
          <w:spacing w:val="4"/>
          <w:highlight w:val="yellow"/>
        </w:rPr>
        <w:t>offering</w:t>
      </w:r>
      <w:r w:rsidRPr="00E31DDD">
        <w:rPr>
          <w:strike/>
          <w:spacing w:val="7"/>
          <w:highlight w:val="yellow"/>
        </w:rPr>
        <w:t xml:space="preserve"> </w:t>
      </w:r>
      <w:r w:rsidRPr="00E31DDD">
        <w:rPr>
          <w:strike/>
          <w:spacing w:val="3"/>
          <w:highlight w:val="yellow"/>
        </w:rPr>
        <w:t>its</w:t>
      </w:r>
      <w:r w:rsidRPr="00E31DDD">
        <w:rPr>
          <w:strike/>
          <w:spacing w:val="5"/>
          <w:highlight w:val="yellow"/>
        </w:rPr>
        <w:t xml:space="preserve"> good </w:t>
      </w:r>
      <w:r w:rsidRPr="00E31DDD">
        <w:rPr>
          <w:strike/>
          <w:spacing w:val="4"/>
          <w:highlight w:val="yellow"/>
        </w:rPr>
        <w:t>offices,</w:t>
      </w:r>
      <w:r w:rsidRPr="00E31DDD">
        <w:rPr>
          <w:strike/>
          <w:spacing w:val="6"/>
          <w:highlight w:val="yellow"/>
        </w:rPr>
        <w:t xml:space="preserve"> </w:t>
      </w:r>
      <w:r w:rsidRPr="00E31DDD">
        <w:rPr>
          <w:strike/>
          <w:spacing w:val="5"/>
          <w:highlight w:val="yellow"/>
        </w:rPr>
        <w:t>calling</w:t>
      </w:r>
      <w:r w:rsidRPr="00E31DDD">
        <w:rPr>
          <w:strike/>
          <w:spacing w:val="7"/>
          <w:highlight w:val="yellow"/>
        </w:rPr>
        <w:t xml:space="preserve"> </w:t>
      </w:r>
      <w:r w:rsidRPr="00E31DDD">
        <w:rPr>
          <w:strike/>
          <w:spacing w:val="5"/>
          <w:highlight w:val="yellow"/>
        </w:rPr>
        <w:t>upon</w:t>
      </w:r>
      <w:r w:rsidRPr="00E31DDD">
        <w:rPr>
          <w:strike/>
          <w:spacing w:val="52"/>
          <w:w w:val="99"/>
          <w:highlight w:val="yellow"/>
        </w:rPr>
        <w:t xml:space="preserve"> </w:t>
      </w:r>
      <w:r w:rsidRPr="00E31DDD">
        <w:rPr>
          <w:strike/>
          <w:spacing w:val="3"/>
          <w:highlight w:val="yellow"/>
        </w:rPr>
        <w:t>the</w:t>
      </w:r>
      <w:r w:rsidRPr="00E31DDD">
        <w:rPr>
          <w:strike/>
          <w:spacing w:val="7"/>
          <w:highlight w:val="yellow"/>
        </w:rPr>
        <w:t xml:space="preserve"> </w:t>
      </w:r>
      <w:r w:rsidRPr="00E31DDD">
        <w:rPr>
          <w:strike/>
          <w:spacing w:val="4"/>
          <w:highlight w:val="yellow"/>
        </w:rPr>
        <w:t>States</w:t>
      </w:r>
      <w:r w:rsidRPr="00E31DDD">
        <w:rPr>
          <w:strike/>
          <w:spacing w:val="3"/>
          <w:highlight w:val="yellow"/>
        </w:rPr>
        <w:t xml:space="preserve"> </w:t>
      </w:r>
      <w:r w:rsidRPr="00E31DDD">
        <w:rPr>
          <w:strike/>
          <w:spacing w:val="5"/>
          <w:highlight w:val="yellow"/>
        </w:rPr>
        <w:t>Parties</w:t>
      </w:r>
      <w:r w:rsidRPr="00E31DDD">
        <w:rPr>
          <w:strike/>
          <w:spacing w:val="6"/>
          <w:highlight w:val="yellow"/>
        </w:rPr>
        <w:t xml:space="preserve"> </w:t>
      </w:r>
      <w:r w:rsidRPr="00E31DDD">
        <w:rPr>
          <w:strike/>
          <w:spacing w:val="5"/>
          <w:highlight w:val="yellow"/>
        </w:rPr>
        <w:t>concerned</w:t>
      </w:r>
      <w:r w:rsidRPr="00E31DDD">
        <w:rPr>
          <w:strike/>
          <w:spacing w:val="8"/>
          <w:highlight w:val="yellow"/>
        </w:rPr>
        <w:t xml:space="preserve"> </w:t>
      </w:r>
      <w:r w:rsidRPr="00E31DDD">
        <w:rPr>
          <w:strike/>
          <w:spacing w:val="2"/>
          <w:highlight w:val="yellow"/>
        </w:rPr>
        <w:t>to</w:t>
      </w:r>
      <w:r w:rsidRPr="00E31DDD">
        <w:rPr>
          <w:strike/>
          <w:spacing w:val="8"/>
          <w:highlight w:val="yellow"/>
        </w:rPr>
        <w:t xml:space="preserve"> </w:t>
      </w:r>
      <w:r w:rsidRPr="00E31DDD">
        <w:rPr>
          <w:strike/>
          <w:spacing w:val="4"/>
          <w:highlight w:val="yellow"/>
        </w:rPr>
        <w:t>start</w:t>
      </w:r>
      <w:r w:rsidRPr="00E31DDD">
        <w:rPr>
          <w:strike/>
          <w:spacing w:val="7"/>
          <w:highlight w:val="yellow"/>
        </w:rPr>
        <w:t xml:space="preserve"> </w:t>
      </w:r>
      <w:r w:rsidRPr="00E31DDD">
        <w:rPr>
          <w:strike/>
          <w:spacing w:val="3"/>
          <w:highlight w:val="yellow"/>
        </w:rPr>
        <w:t>the</w:t>
      </w:r>
      <w:r w:rsidRPr="00E31DDD">
        <w:rPr>
          <w:strike/>
          <w:spacing w:val="7"/>
          <w:highlight w:val="yellow"/>
        </w:rPr>
        <w:t xml:space="preserve"> </w:t>
      </w:r>
      <w:r w:rsidRPr="00E31DDD">
        <w:rPr>
          <w:strike/>
          <w:spacing w:val="5"/>
          <w:highlight w:val="yellow"/>
        </w:rPr>
        <w:t>settlement</w:t>
      </w:r>
      <w:r w:rsidRPr="00E31DDD">
        <w:rPr>
          <w:strike/>
          <w:spacing w:val="6"/>
          <w:highlight w:val="yellow"/>
        </w:rPr>
        <w:t xml:space="preserve"> </w:t>
      </w:r>
      <w:r w:rsidRPr="00E31DDD">
        <w:rPr>
          <w:strike/>
          <w:spacing w:val="5"/>
          <w:highlight w:val="yellow"/>
        </w:rPr>
        <w:t>procedure</w:t>
      </w:r>
      <w:r w:rsidRPr="00E31DDD">
        <w:rPr>
          <w:strike/>
          <w:spacing w:val="7"/>
          <w:highlight w:val="yellow"/>
        </w:rPr>
        <w:t xml:space="preserve"> </w:t>
      </w:r>
      <w:r w:rsidRPr="00E31DDD">
        <w:rPr>
          <w:strike/>
          <w:spacing w:val="4"/>
          <w:highlight w:val="yellow"/>
        </w:rPr>
        <w:t>of</w:t>
      </w:r>
      <w:r w:rsidRPr="00E31DDD">
        <w:rPr>
          <w:strike/>
          <w:spacing w:val="5"/>
          <w:highlight w:val="yellow"/>
        </w:rPr>
        <w:t xml:space="preserve"> </w:t>
      </w:r>
      <w:r w:rsidRPr="00E31DDD">
        <w:rPr>
          <w:strike/>
          <w:spacing w:val="4"/>
          <w:highlight w:val="yellow"/>
        </w:rPr>
        <w:t>their</w:t>
      </w:r>
      <w:r w:rsidRPr="00E31DDD">
        <w:rPr>
          <w:strike/>
          <w:spacing w:val="7"/>
          <w:highlight w:val="yellow"/>
        </w:rPr>
        <w:t xml:space="preserve"> </w:t>
      </w:r>
      <w:r w:rsidRPr="00E31DDD">
        <w:rPr>
          <w:strike/>
          <w:spacing w:val="5"/>
          <w:highlight w:val="yellow"/>
        </w:rPr>
        <w:t>choice</w:t>
      </w:r>
      <w:r w:rsidRPr="00E31DDD">
        <w:rPr>
          <w:strike/>
          <w:spacing w:val="8"/>
          <w:highlight w:val="yellow"/>
        </w:rPr>
        <w:t xml:space="preserve"> </w:t>
      </w:r>
      <w:r w:rsidRPr="00E31DDD">
        <w:rPr>
          <w:strike/>
          <w:spacing w:val="4"/>
          <w:highlight w:val="yellow"/>
        </w:rPr>
        <w:t>and</w:t>
      </w:r>
    </w:p>
    <w:p w:rsidR="00551736" w:rsidRPr="00E31DDD" w:rsidRDefault="00551736" w:rsidP="00551736">
      <w:pPr>
        <w:pStyle w:val="BodyText"/>
        <w:kinsoku w:val="0"/>
        <w:overflowPunct w:val="0"/>
        <w:ind w:right="1326"/>
        <w:rPr>
          <w:strike/>
        </w:rPr>
      </w:pPr>
      <w:r w:rsidRPr="00E31DDD">
        <w:rPr>
          <w:strike/>
          <w:spacing w:val="6"/>
          <w:highlight w:val="yellow"/>
        </w:rPr>
        <w:t>recommending</w:t>
      </w:r>
      <w:r w:rsidRPr="00E31DDD">
        <w:rPr>
          <w:strike/>
          <w:spacing w:val="4"/>
          <w:highlight w:val="yellow"/>
        </w:rPr>
        <w:t xml:space="preserve"> </w:t>
      </w:r>
      <w:r w:rsidRPr="00E31DDD">
        <w:rPr>
          <w:strike/>
          <w:highlight w:val="yellow"/>
        </w:rPr>
        <w:t>a</w:t>
      </w:r>
      <w:r w:rsidRPr="00E31DDD">
        <w:rPr>
          <w:strike/>
          <w:spacing w:val="6"/>
          <w:highlight w:val="yellow"/>
        </w:rPr>
        <w:t xml:space="preserve"> </w:t>
      </w:r>
      <w:r w:rsidRPr="00E31DDD">
        <w:rPr>
          <w:strike/>
          <w:spacing w:val="4"/>
          <w:highlight w:val="yellow"/>
        </w:rPr>
        <w:t>time</w:t>
      </w:r>
      <w:r w:rsidRPr="00E31DDD">
        <w:rPr>
          <w:strike/>
          <w:spacing w:val="11"/>
          <w:highlight w:val="yellow"/>
        </w:rPr>
        <w:t xml:space="preserve"> </w:t>
      </w:r>
      <w:r w:rsidRPr="00E31DDD">
        <w:rPr>
          <w:strike/>
          <w:spacing w:val="4"/>
          <w:highlight w:val="yellow"/>
        </w:rPr>
        <w:t>limit</w:t>
      </w:r>
      <w:r w:rsidRPr="00E31DDD">
        <w:rPr>
          <w:strike/>
          <w:spacing w:val="6"/>
          <w:highlight w:val="yellow"/>
        </w:rPr>
        <w:t xml:space="preserve"> </w:t>
      </w:r>
      <w:r w:rsidRPr="00E31DDD">
        <w:rPr>
          <w:strike/>
          <w:spacing w:val="3"/>
          <w:highlight w:val="yellow"/>
        </w:rPr>
        <w:t>for</w:t>
      </w:r>
      <w:r w:rsidRPr="00E31DDD">
        <w:rPr>
          <w:strike/>
          <w:spacing w:val="6"/>
          <w:highlight w:val="yellow"/>
        </w:rPr>
        <w:t xml:space="preserve"> </w:t>
      </w:r>
      <w:r w:rsidRPr="00E31DDD">
        <w:rPr>
          <w:strike/>
          <w:spacing w:val="5"/>
          <w:highlight w:val="yellow"/>
        </w:rPr>
        <w:t>any agreed</w:t>
      </w:r>
      <w:r w:rsidRPr="00E31DDD">
        <w:rPr>
          <w:strike/>
          <w:spacing w:val="4"/>
          <w:highlight w:val="yellow"/>
        </w:rPr>
        <w:t xml:space="preserve"> </w:t>
      </w:r>
      <w:r w:rsidRPr="00E31DDD">
        <w:rPr>
          <w:strike/>
          <w:spacing w:val="5"/>
          <w:highlight w:val="yellow"/>
        </w:rPr>
        <w:t>procedure.</w:t>
      </w:r>
    </w:p>
    <w:p w:rsidR="00551736" w:rsidRDefault="00551736" w:rsidP="00551736">
      <w:pPr>
        <w:kinsoku w:val="0"/>
        <w:overflowPunct w:val="0"/>
        <w:spacing w:before="6" w:line="240" w:lineRule="exact"/>
      </w:pPr>
    </w:p>
    <w:p w:rsidR="00551736" w:rsidRPr="00EE54C6" w:rsidRDefault="00551736" w:rsidP="00EE54C6">
      <w:pPr>
        <w:pStyle w:val="Heading1"/>
        <w:numPr>
          <w:ilvl w:val="0"/>
          <w:numId w:val="0"/>
        </w:numPr>
        <w:kinsoku w:val="0"/>
        <w:overflowPunct w:val="0"/>
        <w:ind w:left="720" w:right="1326" w:hanging="720"/>
        <w:rPr>
          <w:rFonts w:ascii="Times New Roman" w:hAnsi="Times New Roman"/>
          <w:spacing w:val="2"/>
        </w:rPr>
      </w:pPr>
      <w:r w:rsidRPr="00EE54C6">
        <w:rPr>
          <w:rFonts w:ascii="Times New Roman" w:hAnsi="Times New Roman"/>
          <w:spacing w:val="2"/>
        </w:rPr>
        <w:t>Article</w:t>
      </w:r>
      <w:r w:rsidRPr="00EE54C6">
        <w:rPr>
          <w:rFonts w:ascii="Times New Roman" w:hAnsi="Times New Roman"/>
          <w:spacing w:val="35"/>
        </w:rPr>
        <w:t xml:space="preserve"> </w:t>
      </w:r>
      <w:r w:rsidRPr="00EE54C6">
        <w:rPr>
          <w:rFonts w:ascii="Times New Roman" w:hAnsi="Times New Roman"/>
        </w:rPr>
        <w:t>16</w:t>
      </w:r>
      <w:r w:rsidR="00EE54C6" w:rsidRPr="00EE54C6">
        <w:rPr>
          <w:rFonts w:ascii="Times New Roman" w:hAnsi="Times New Roman"/>
        </w:rPr>
        <w:t xml:space="preserve"> </w:t>
      </w:r>
      <w:r w:rsidRPr="00EE54C6">
        <w:rPr>
          <w:rFonts w:ascii="Times New Roman" w:hAnsi="Times New Roman"/>
          <w:bCs w:val="0"/>
          <w:spacing w:val="1"/>
        </w:rPr>
        <w:t>Entry</w:t>
      </w:r>
      <w:r w:rsidRPr="00EE54C6">
        <w:rPr>
          <w:rFonts w:ascii="Times New Roman" w:hAnsi="Times New Roman"/>
          <w:bCs w:val="0"/>
          <w:spacing w:val="26"/>
        </w:rPr>
        <w:t xml:space="preserve"> </w:t>
      </w:r>
      <w:r w:rsidRPr="00EE54C6">
        <w:rPr>
          <w:rFonts w:ascii="Times New Roman" w:hAnsi="Times New Roman"/>
          <w:bCs w:val="0"/>
          <w:spacing w:val="2"/>
        </w:rPr>
        <w:t>into</w:t>
      </w:r>
      <w:r w:rsidRPr="00EE54C6">
        <w:rPr>
          <w:rFonts w:ascii="Times New Roman" w:hAnsi="Times New Roman"/>
          <w:bCs w:val="0"/>
          <w:spacing w:val="27"/>
        </w:rPr>
        <w:t xml:space="preserve"> </w:t>
      </w:r>
      <w:r w:rsidRPr="00EE54C6">
        <w:rPr>
          <w:rFonts w:ascii="Times New Roman" w:hAnsi="Times New Roman"/>
          <w:bCs w:val="0"/>
          <w:spacing w:val="1"/>
        </w:rPr>
        <w:t>force</w:t>
      </w:r>
    </w:p>
    <w:p w:rsidR="00551736" w:rsidRDefault="00551736" w:rsidP="00551736">
      <w:pPr>
        <w:kinsoku w:val="0"/>
        <w:overflowPunct w:val="0"/>
        <w:spacing w:before="16" w:line="220" w:lineRule="exact"/>
        <w:rPr>
          <w:sz w:val="22"/>
          <w:szCs w:val="22"/>
        </w:rPr>
      </w:pPr>
    </w:p>
    <w:p w:rsidR="00551736" w:rsidRDefault="00551736" w:rsidP="00551736">
      <w:pPr>
        <w:pStyle w:val="BodyText"/>
        <w:numPr>
          <w:ilvl w:val="0"/>
          <w:numId w:val="52"/>
        </w:numPr>
        <w:tabs>
          <w:tab w:val="left" w:pos="1562"/>
        </w:tabs>
        <w:kinsoku w:val="0"/>
        <w:overflowPunct w:val="0"/>
        <w:ind w:right="1911" w:firstLine="0"/>
      </w:pPr>
      <w:r>
        <w:rPr>
          <w:spacing w:val="4"/>
        </w:rPr>
        <w:t>This</w:t>
      </w:r>
      <w:r>
        <w:rPr>
          <w:spacing w:val="7"/>
        </w:rPr>
        <w:t xml:space="preserve"> </w:t>
      </w:r>
      <w:r>
        <w:rPr>
          <w:spacing w:val="5"/>
        </w:rPr>
        <w:t>Convention</w:t>
      </w:r>
      <w:r>
        <w:rPr>
          <w:spacing w:val="8"/>
        </w:rPr>
        <w:t xml:space="preserve"> </w:t>
      </w:r>
      <w:r>
        <w:rPr>
          <w:spacing w:val="4"/>
        </w:rPr>
        <w:t>shall</w:t>
      </w:r>
      <w:r>
        <w:rPr>
          <w:spacing w:val="7"/>
        </w:rPr>
        <w:t xml:space="preserve"> </w:t>
      </w:r>
      <w:r>
        <w:rPr>
          <w:spacing w:val="4"/>
        </w:rPr>
        <w:t>enter</w:t>
      </w:r>
      <w:r>
        <w:rPr>
          <w:spacing w:val="7"/>
        </w:rPr>
        <w:t xml:space="preserve"> </w:t>
      </w:r>
      <w:r>
        <w:rPr>
          <w:spacing w:val="3"/>
        </w:rPr>
        <w:t>into</w:t>
      </w:r>
      <w:r>
        <w:rPr>
          <w:spacing w:val="8"/>
        </w:rPr>
        <w:t xml:space="preserve"> </w:t>
      </w:r>
      <w:r>
        <w:rPr>
          <w:spacing w:val="4"/>
        </w:rPr>
        <w:t>force</w:t>
      </w:r>
      <w:r>
        <w:rPr>
          <w:spacing w:val="11"/>
        </w:rPr>
        <w:t xml:space="preserve"> </w:t>
      </w:r>
      <w:r>
        <w:rPr>
          <w:spacing w:val="4"/>
        </w:rPr>
        <w:t>90</w:t>
      </w:r>
      <w:r>
        <w:rPr>
          <w:spacing w:val="8"/>
        </w:rPr>
        <w:t xml:space="preserve"> </w:t>
      </w:r>
      <w:r>
        <w:rPr>
          <w:spacing w:val="4"/>
        </w:rPr>
        <w:t>days</w:t>
      </w:r>
      <w:r>
        <w:rPr>
          <w:spacing w:val="8"/>
        </w:rPr>
        <w:t xml:space="preserve"> </w:t>
      </w:r>
      <w:r>
        <w:rPr>
          <w:spacing w:val="4"/>
        </w:rPr>
        <w:t>after</w:t>
      </w:r>
      <w:r>
        <w:rPr>
          <w:spacing w:val="6"/>
        </w:rPr>
        <w:t xml:space="preserve"> </w:t>
      </w:r>
      <w:r>
        <w:rPr>
          <w:spacing w:val="3"/>
        </w:rPr>
        <w:t>the</w:t>
      </w:r>
      <w:r>
        <w:rPr>
          <w:spacing w:val="13"/>
        </w:rPr>
        <w:t xml:space="preserve"> </w:t>
      </w:r>
      <w:r w:rsidRPr="0055283D">
        <w:rPr>
          <w:strike/>
          <w:spacing w:val="4"/>
          <w:highlight w:val="yellow"/>
        </w:rPr>
        <w:t>fortieth</w:t>
      </w:r>
      <w:r>
        <w:rPr>
          <w:spacing w:val="7"/>
        </w:rPr>
        <w:t xml:space="preserve"> </w:t>
      </w:r>
      <w:r w:rsidRPr="000977BE">
        <w:rPr>
          <w:b/>
          <w:bCs/>
          <w:color w:val="FF0000"/>
          <w:spacing w:val="7"/>
        </w:rPr>
        <w:t>65th</w:t>
      </w:r>
      <w:r>
        <w:rPr>
          <w:spacing w:val="7"/>
        </w:rPr>
        <w:t xml:space="preserve"> </w:t>
      </w:r>
      <w:r>
        <w:rPr>
          <w:spacing w:val="5"/>
        </w:rPr>
        <w:t>instrument</w:t>
      </w:r>
      <w:r>
        <w:rPr>
          <w:spacing w:val="7"/>
        </w:rPr>
        <w:t xml:space="preserve"> </w:t>
      </w:r>
      <w:r>
        <w:rPr>
          <w:spacing w:val="4"/>
        </w:rPr>
        <w:t>of</w:t>
      </w:r>
      <w:r>
        <w:rPr>
          <w:spacing w:val="86"/>
          <w:w w:val="99"/>
        </w:rPr>
        <w:t xml:space="preserve"> </w:t>
      </w:r>
      <w:r>
        <w:rPr>
          <w:spacing w:val="5"/>
        </w:rPr>
        <w:t>ratification,</w:t>
      </w:r>
      <w:r>
        <w:rPr>
          <w:spacing w:val="3"/>
        </w:rPr>
        <w:t xml:space="preserve"> </w:t>
      </w:r>
      <w:r>
        <w:rPr>
          <w:spacing w:val="5"/>
        </w:rPr>
        <w:t>acceptance,</w:t>
      </w:r>
      <w:r>
        <w:rPr>
          <w:spacing w:val="4"/>
        </w:rPr>
        <w:t xml:space="preserve"> </w:t>
      </w:r>
      <w:r>
        <w:rPr>
          <w:spacing w:val="5"/>
        </w:rPr>
        <w:t>approval</w:t>
      </w:r>
      <w:r>
        <w:rPr>
          <w:spacing w:val="2"/>
        </w:rPr>
        <w:t xml:space="preserve"> </w:t>
      </w:r>
      <w:r>
        <w:rPr>
          <w:spacing w:val="4"/>
        </w:rPr>
        <w:t>or</w:t>
      </w:r>
      <w:r>
        <w:rPr>
          <w:spacing w:val="3"/>
        </w:rPr>
        <w:t xml:space="preserve"> </w:t>
      </w:r>
      <w:r>
        <w:rPr>
          <w:spacing w:val="5"/>
        </w:rPr>
        <w:t>accession</w:t>
      </w:r>
      <w:r>
        <w:rPr>
          <w:spacing w:val="3"/>
        </w:rPr>
        <w:t xml:space="preserve"> </w:t>
      </w:r>
      <w:r>
        <w:rPr>
          <w:spacing w:val="4"/>
        </w:rPr>
        <w:t xml:space="preserve">has </w:t>
      </w:r>
      <w:r>
        <w:rPr>
          <w:spacing w:val="5"/>
        </w:rPr>
        <w:t>been</w:t>
      </w:r>
      <w:r>
        <w:rPr>
          <w:spacing w:val="6"/>
        </w:rPr>
        <w:t xml:space="preserve"> </w:t>
      </w:r>
      <w:r>
        <w:rPr>
          <w:spacing w:val="5"/>
        </w:rPr>
        <w:t>deposited.</w:t>
      </w:r>
    </w:p>
    <w:p w:rsidR="00551736" w:rsidRDefault="00551736" w:rsidP="00551736">
      <w:pPr>
        <w:kinsoku w:val="0"/>
        <w:overflowPunct w:val="0"/>
        <w:spacing w:before="12" w:line="200" w:lineRule="exact"/>
        <w:rPr>
          <w:sz w:val="20"/>
          <w:szCs w:val="20"/>
        </w:rPr>
      </w:pPr>
    </w:p>
    <w:p w:rsidR="00551736" w:rsidRDefault="00551736" w:rsidP="00551736">
      <w:pPr>
        <w:pStyle w:val="BodyText"/>
        <w:numPr>
          <w:ilvl w:val="0"/>
          <w:numId w:val="52"/>
        </w:numPr>
        <w:tabs>
          <w:tab w:val="left" w:pos="1562"/>
        </w:tabs>
        <w:kinsoku w:val="0"/>
        <w:overflowPunct w:val="0"/>
        <w:spacing w:before="73"/>
        <w:ind w:right="1678" w:firstLine="0"/>
      </w:pPr>
      <w:r>
        <w:rPr>
          <w:spacing w:val="3"/>
        </w:rPr>
        <w:t>For</w:t>
      </w:r>
      <w:r>
        <w:rPr>
          <w:spacing w:val="6"/>
        </w:rPr>
        <w:t xml:space="preserve"> </w:t>
      </w:r>
      <w:r>
        <w:rPr>
          <w:spacing w:val="5"/>
        </w:rPr>
        <w:t xml:space="preserve">any </w:t>
      </w:r>
      <w:r>
        <w:rPr>
          <w:spacing w:val="4"/>
        </w:rPr>
        <w:t>State</w:t>
      </w:r>
      <w:r>
        <w:rPr>
          <w:spacing w:val="6"/>
        </w:rPr>
        <w:t xml:space="preserve"> </w:t>
      </w:r>
      <w:r>
        <w:rPr>
          <w:spacing w:val="4"/>
        </w:rPr>
        <w:t xml:space="preserve">that </w:t>
      </w:r>
      <w:r>
        <w:rPr>
          <w:spacing w:val="5"/>
        </w:rPr>
        <w:t>deposits</w:t>
      </w:r>
      <w:r>
        <w:rPr>
          <w:spacing w:val="6"/>
        </w:rPr>
        <w:t xml:space="preserve"> </w:t>
      </w:r>
      <w:r>
        <w:rPr>
          <w:spacing w:val="4"/>
        </w:rPr>
        <w:t>its</w:t>
      </w:r>
      <w:r>
        <w:rPr>
          <w:spacing w:val="3"/>
        </w:rPr>
        <w:t xml:space="preserve"> </w:t>
      </w:r>
      <w:r>
        <w:rPr>
          <w:spacing w:val="5"/>
        </w:rPr>
        <w:t xml:space="preserve">instrument </w:t>
      </w:r>
      <w:r>
        <w:rPr>
          <w:spacing w:val="4"/>
        </w:rPr>
        <w:t>of</w:t>
      </w:r>
      <w:r>
        <w:rPr>
          <w:spacing w:val="5"/>
        </w:rPr>
        <w:t xml:space="preserve"> ratification,</w:t>
      </w:r>
      <w:r>
        <w:rPr>
          <w:spacing w:val="7"/>
        </w:rPr>
        <w:t xml:space="preserve"> </w:t>
      </w:r>
      <w:r>
        <w:rPr>
          <w:spacing w:val="5"/>
        </w:rPr>
        <w:t>acceptance,</w:t>
      </w:r>
      <w:r>
        <w:rPr>
          <w:spacing w:val="6"/>
        </w:rPr>
        <w:t xml:space="preserve"> </w:t>
      </w:r>
      <w:r>
        <w:rPr>
          <w:spacing w:val="5"/>
        </w:rPr>
        <w:t>approval</w:t>
      </w:r>
      <w:r>
        <w:rPr>
          <w:spacing w:val="4"/>
        </w:rPr>
        <w:t xml:space="preserve"> or</w:t>
      </w:r>
      <w:r>
        <w:rPr>
          <w:spacing w:val="56"/>
          <w:w w:val="99"/>
        </w:rPr>
        <w:t xml:space="preserve"> </w:t>
      </w:r>
      <w:r>
        <w:rPr>
          <w:spacing w:val="5"/>
        </w:rPr>
        <w:t>accession</w:t>
      </w:r>
      <w:r>
        <w:rPr>
          <w:spacing w:val="8"/>
        </w:rPr>
        <w:t xml:space="preserve"> </w:t>
      </w:r>
      <w:r>
        <w:rPr>
          <w:spacing w:val="4"/>
        </w:rPr>
        <w:t>after</w:t>
      </w:r>
      <w:r>
        <w:rPr>
          <w:spacing w:val="7"/>
        </w:rPr>
        <w:t xml:space="preserve"> </w:t>
      </w:r>
      <w:r>
        <w:rPr>
          <w:spacing w:val="3"/>
        </w:rPr>
        <w:t>the</w:t>
      </w:r>
      <w:r>
        <w:rPr>
          <w:spacing w:val="7"/>
        </w:rPr>
        <w:t xml:space="preserve"> </w:t>
      </w:r>
      <w:r>
        <w:rPr>
          <w:spacing w:val="4"/>
        </w:rPr>
        <w:t>date</w:t>
      </w:r>
      <w:r>
        <w:rPr>
          <w:spacing w:val="8"/>
        </w:rPr>
        <w:t xml:space="preserve"> </w:t>
      </w:r>
      <w:r>
        <w:rPr>
          <w:spacing w:val="4"/>
        </w:rPr>
        <w:t>of</w:t>
      </w:r>
      <w:r>
        <w:rPr>
          <w:spacing w:val="2"/>
        </w:rPr>
        <w:t xml:space="preserve"> </w:t>
      </w:r>
      <w:r>
        <w:rPr>
          <w:spacing w:val="3"/>
        </w:rPr>
        <w:t>the</w:t>
      </w:r>
      <w:r>
        <w:rPr>
          <w:spacing w:val="8"/>
        </w:rPr>
        <w:t xml:space="preserve"> </w:t>
      </w:r>
      <w:r>
        <w:rPr>
          <w:spacing w:val="5"/>
        </w:rPr>
        <w:t>deposit</w:t>
      </w:r>
      <w:r>
        <w:rPr>
          <w:spacing w:val="6"/>
        </w:rPr>
        <w:t xml:space="preserve"> </w:t>
      </w:r>
      <w:r>
        <w:rPr>
          <w:spacing w:val="4"/>
        </w:rPr>
        <w:t>of</w:t>
      </w:r>
      <w:r>
        <w:rPr>
          <w:spacing w:val="3"/>
        </w:rPr>
        <w:t xml:space="preserve"> the</w:t>
      </w:r>
      <w:r>
        <w:rPr>
          <w:spacing w:val="19"/>
        </w:rPr>
        <w:t xml:space="preserve"> </w:t>
      </w:r>
      <w:r w:rsidRPr="006C1BBF">
        <w:rPr>
          <w:strike/>
          <w:spacing w:val="4"/>
          <w:highlight w:val="yellow"/>
        </w:rPr>
        <w:t>fortieth</w:t>
      </w:r>
      <w:r>
        <w:rPr>
          <w:spacing w:val="8"/>
        </w:rPr>
        <w:t xml:space="preserve"> </w:t>
      </w:r>
      <w:r w:rsidRPr="006C1BBF">
        <w:rPr>
          <w:b/>
          <w:bCs/>
          <w:color w:val="FF0000"/>
          <w:spacing w:val="8"/>
        </w:rPr>
        <w:t>65th</w:t>
      </w:r>
      <w:r>
        <w:rPr>
          <w:spacing w:val="8"/>
        </w:rPr>
        <w:t xml:space="preserve"> </w:t>
      </w:r>
      <w:r>
        <w:rPr>
          <w:spacing w:val="5"/>
        </w:rPr>
        <w:t>instrument</w:t>
      </w:r>
      <w:r>
        <w:rPr>
          <w:spacing w:val="7"/>
        </w:rPr>
        <w:t xml:space="preserve"> </w:t>
      </w:r>
      <w:r>
        <w:rPr>
          <w:spacing w:val="4"/>
        </w:rPr>
        <w:t>of</w:t>
      </w:r>
      <w:r>
        <w:rPr>
          <w:spacing w:val="5"/>
        </w:rPr>
        <w:t xml:space="preserve"> ratification,</w:t>
      </w:r>
    </w:p>
    <w:p w:rsidR="00551736" w:rsidRDefault="00551736" w:rsidP="00551736">
      <w:pPr>
        <w:pStyle w:val="BodyText"/>
        <w:kinsoku w:val="0"/>
        <w:overflowPunct w:val="0"/>
        <w:ind w:right="1556"/>
      </w:pPr>
      <w:r>
        <w:rPr>
          <w:spacing w:val="5"/>
        </w:rPr>
        <w:t>acceptance,</w:t>
      </w:r>
      <w:r>
        <w:rPr>
          <w:spacing w:val="6"/>
        </w:rPr>
        <w:t xml:space="preserve"> </w:t>
      </w:r>
      <w:r>
        <w:rPr>
          <w:spacing w:val="5"/>
        </w:rPr>
        <w:t>approval</w:t>
      </w:r>
      <w:r>
        <w:rPr>
          <w:spacing w:val="4"/>
        </w:rPr>
        <w:t xml:space="preserve"> or</w:t>
      </w:r>
      <w:r>
        <w:rPr>
          <w:spacing w:val="5"/>
        </w:rPr>
        <w:t xml:space="preserve"> accession, </w:t>
      </w:r>
      <w:r>
        <w:rPr>
          <w:spacing w:val="4"/>
        </w:rPr>
        <w:t>this</w:t>
      </w:r>
      <w:r>
        <w:rPr>
          <w:spacing w:val="6"/>
        </w:rPr>
        <w:t xml:space="preserve"> </w:t>
      </w:r>
      <w:r>
        <w:rPr>
          <w:spacing w:val="5"/>
        </w:rPr>
        <w:t>Convention</w:t>
      </w:r>
      <w:r>
        <w:rPr>
          <w:spacing w:val="8"/>
        </w:rPr>
        <w:t xml:space="preserve"> </w:t>
      </w:r>
      <w:r>
        <w:rPr>
          <w:spacing w:val="4"/>
        </w:rPr>
        <w:t>shall enter</w:t>
      </w:r>
      <w:r>
        <w:rPr>
          <w:spacing w:val="7"/>
        </w:rPr>
        <w:t xml:space="preserve"> </w:t>
      </w:r>
      <w:r>
        <w:rPr>
          <w:spacing w:val="4"/>
        </w:rPr>
        <w:t>into</w:t>
      </w:r>
      <w:r>
        <w:rPr>
          <w:spacing w:val="8"/>
        </w:rPr>
        <w:t xml:space="preserve"> </w:t>
      </w:r>
      <w:r>
        <w:rPr>
          <w:spacing w:val="4"/>
        </w:rPr>
        <w:t>force</w:t>
      </w:r>
      <w:r>
        <w:rPr>
          <w:spacing w:val="22"/>
        </w:rPr>
        <w:t xml:space="preserve"> </w:t>
      </w:r>
      <w:r>
        <w:rPr>
          <w:spacing w:val="4"/>
        </w:rPr>
        <w:t>90</w:t>
      </w:r>
      <w:r>
        <w:rPr>
          <w:spacing w:val="6"/>
        </w:rPr>
        <w:t xml:space="preserve"> </w:t>
      </w:r>
      <w:r>
        <w:rPr>
          <w:spacing w:val="5"/>
        </w:rPr>
        <w:t>days</w:t>
      </w:r>
      <w:r>
        <w:rPr>
          <w:spacing w:val="6"/>
        </w:rPr>
        <w:t xml:space="preserve"> </w:t>
      </w:r>
      <w:r>
        <w:rPr>
          <w:spacing w:val="4"/>
        </w:rPr>
        <w:t>after</w:t>
      </w:r>
      <w:r>
        <w:rPr>
          <w:spacing w:val="74"/>
          <w:w w:val="99"/>
        </w:rPr>
        <w:t xml:space="preserve"> </w:t>
      </w:r>
      <w:r>
        <w:rPr>
          <w:spacing w:val="3"/>
        </w:rPr>
        <w:t>the</w:t>
      </w:r>
      <w:r>
        <w:rPr>
          <w:spacing w:val="4"/>
        </w:rPr>
        <w:t xml:space="preserve"> </w:t>
      </w:r>
      <w:r>
        <w:rPr>
          <w:spacing w:val="5"/>
        </w:rPr>
        <w:t>date</w:t>
      </w:r>
      <w:r>
        <w:rPr>
          <w:spacing w:val="4"/>
        </w:rPr>
        <w:t xml:space="preserve"> on</w:t>
      </w:r>
      <w:r>
        <w:rPr>
          <w:spacing w:val="9"/>
        </w:rPr>
        <w:t xml:space="preserve"> </w:t>
      </w:r>
      <w:r>
        <w:rPr>
          <w:spacing w:val="4"/>
        </w:rPr>
        <w:t>which</w:t>
      </w:r>
      <w:r>
        <w:rPr>
          <w:spacing w:val="5"/>
        </w:rPr>
        <w:t xml:space="preserve"> </w:t>
      </w:r>
      <w:r>
        <w:rPr>
          <w:spacing w:val="4"/>
        </w:rPr>
        <w:t>that</w:t>
      </w:r>
      <w:r>
        <w:rPr>
          <w:spacing w:val="6"/>
        </w:rPr>
        <w:t xml:space="preserve"> </w:t>
      </w:r>
      <w:r>
        <w:rPr>
          <w:spacing w:val="4"/>
        </w:rPr>
        <w:t>State</w:t>
      </w:r>
      <w:r>
        <w:rPr>
          <w:spacing w:val="7"/>
        </w:rPr>
        <w:t xml:space="preserve"> </w:t>
      </w:r>
      <w:r>
        <w:rPr>
          <w:spacing w:val="4"/>
        </w:rPr>
        <w:t>has</w:t>
      </w:r>
      <w:r>
        <w:rPr>
          <w:spacing w:val="6"/>
        </w:rPr>
        <w:t xml:space="preserve"> </w:t>
      </w:r>
      <w:r>
        <w:rPr>
          <w:spacing w:val="5"/>
        </w:rPr>
        <w:t>deposited</w:t>
      </w:r>
      <w:r>
        <w:rPr>
          <w:spacing w:val="8"/>
        </w:rPr>
        <w:t xml:space="preserve"> </w:t>
      </w:r>
      <w:r>
        <w:rPr>
          <w:spacing w:val="3"/>
        </w:rPr>
        <w:t>its</w:t>
      </w:r>
      <w:r>
        <w:rPr>
          <w:spacing w:val="6"/>
        </w:rPr>
        <w:t xml:space="preserve"> </w:t>
      </w:r>
      <w:r>
        <w:rPr>
          <w:spacing w:val="5"/>
        </w:rPr>
        <w:t>instrument</w:t>
      </w:r>
      <w:r>
        <w:rPr>
          <w:spacing w:val="6"/>
        </w:rPr>
        <w:t xml:space="preserve"> </w:t>
      </w:r>
      <w:r>
        <w:rPr>
          <w:spacing w:val="4"/>
        </w:rPr>
        <w:t>of</w:t>
      </w:r>
      <w:r>
        <w:rPr>
          <w:spacing w:val="2"/>
        </w:rPr>
        <w:t xml:space="preserve"> </w:t>
      </w:r>
      <w:r>
        <w:rPr>
          <w:spacing w:val="5"/>
        </w:rPr>
        <w:t>ratification, acceptance,</w:t>
      </w:r>
      <w:r>
        <w:rPr>
          <w:spacing w:val="70"/>
          <w:w w:val="99"/>
        </w:rPr>
        <w:t xml:space="preserve"> </w:t>
      </w:r>
      <w:r>
        <w:rPr>
          <w:spacing w:val="5"/>
        </w:rPr>
        <w:t>approval</w:t>
      </w:r>
      <w:r>
        <w:rPr>
          <w:spacing w:val="2"/>
        </w:rPr>
        <w:t xml:space="preserve"> or</w:t>
      </w:r>
      <w:r>
        <w:rPr>
          <w:spacing w:val="4"/>
        </w:rPr>
        <w:t xml:space="preserve"> </w:t>
      </w:r>
      <w:r>
        <w:rPr>
          <w:spacing w:val="5"/>
        </w:rPr>
        <w:t>accession.</w:t>
      </w:r>
    </w:p>
    <w:p w:rsidR="00551736" w:rsidRDefault="00551736" w:rsidP="00551736">
      <w:pPr>
        <w:kinsoku w:val="0"/>
        <w:overflowPunct w:val="0"/>
        <w:spacing w:before="5" w:line="240" w:lineRule="exact"/>
      </w:pPr>
    </w:p>
    <w:p w:rsidR="00551736" w:rsidRPr="00EE54C6" w:rsidRDefault="00551736" w:rsidP="00551736">
      <w:pPr>
        <w:pStyle w:val="Heading1"/>
        <w:numPr>
          <w:ilvl w:val="0"/>
          <w:numId w:val="0"/>
        </w:numPr>
        <w:kinsoku w:val="0"/>
        <w:overflowPunct w:val="0"/>
        <w:ind w:left="720" w:hanging="720"/>
        <w:rPr>
          <w:rFonts w:ascii="Times New Roman" w:hAnsi="Times New Roman"/>
          <w:b w:val="0"/>
          <w:bCs w:val="0"/>
        </w:rPr>
      </w:pPr>
      <w:r w:rsidRPr="00EE54C6">
        <w:rPr>
          <w:rFonts w:ascii="Times New Roman" w:hAnsi="Times New Roman"/>
          <w:spacing w:val="2"/>
        </w:rPr>
        <w:t>Article</w:t>
      </w:r>
      <w:r w:rsidRPr="00EE54C6">
        <w:rPr>
          <w:rFonts w:ascii="Times New Roman" w:hAnsi="Times New Roman"/>
          <w:spacing w:val="35"/>
        </w:rPr>
        <w:t xml:space="preserve"> </w:t>
      </w:r>
      <w:r w:rsidRPr="00EE54C6">
        <w:rPr>
          <w:rFonts w:ascii="Times New Roman" w:hAnsi="Times New Roman"/>
        </w:rPr>
        <w:t>17</w:t>
      </w:r>
      <w:r w:rsidRPr="00EE54C6">
        <w:rPr>
          <w:rFonts w:ascii="Times New Roman" w:hAnsi="Times New Roman"/>
          <w:spacing w:val="21"/>
          <w:w w:val="102"/>
        </w:rPr>
        <w:t xml:space="preserve"> </w:t>
      </w:r>
      <w:r w:rsidRPr="00EE54C6">
        <w:rPr>
          <w:rFonts w:ascii="Times New Roman" w:hAnsi="Times New Roman"/>
          <w:spacing w:val="2"/>
        </w:rPr>
        <w:t>Reservations</w:t>
      </w:r>
    </w:p>
    <w:p w:rsidR="00551736" w:rsidRDefault="00551736" w:rsidP="00551736">
      <w:pPr>
        <w:kinsoku w:val="0"/>
        <w:overflowPunct w:val="0"/>
        <w:spacing w:before="16" w:line="220" w:lineRule="exact"/>
        <w:rPr>
          <w:sz w:val="22"/>
          <w:szCs w:val="22"/>
        </w:rPr>
      </w:pPr>
    </w:p>
    <w:p w:rsidR="00551736" w:rsidRDefault="00551736" w:rsidP="00551736">
      <w:pPr>
        <w:pStyle w:val="BodyText"/>
        <w:kinsoku w:val="0"/>
        <w:overflowPunct w:val="0"/>
        <w:ind w:left="1561" w:right="1326"/>
      </w:pPr>
      <w:r>
        <w:rPr>
          <w:spacing w:val="4"/>
        </w:rPr>
        <w:t>The</w:t>
      </w:r>
      <w:r>
        <w:rPr>
          <w:spacing w:val="-2"/>
        </w:rPr>
        <w:t xml:space="preserve"> </w:t>
      </w:r>
      <w:r>
        <w:rPr>
          <w:spacing w:val="5"/>
        </w:rPr>
        <w:t xml:space="preserve">Articles </w:t>
      </w:r>
      <w:r w:rsidRPr="00EE6C24">
        <w:rPr>
          <w:b/>
          <w:bCs/>
          <w:color w:val="FF0000"/>
          <w:spacing w:val="5"/>
        </w:rPr>
        <w:t>(number of articles related to basic undertaking and core prohibition inserted)</w:t>
      </w:r>
      <w:r>
        <w:rPr>
          <w:spacing w:val="5"/>
        </w:rPr>
        <w:t xml:space="preserve"> </w:t>
      </w:r>
      <w:r>
        <w:rPr>
          <w:spacing w:val="4"/>
        </w:rPr>
        <w:t>of</w:t>
      </w:r>
      <w:r>
        <w:rPr>
          <w:spacing w:val="5"/>
        </w:rPr>
        <w:t xml:space="preserve"> </w:t>
      </w:r>
      <w:r>
        <w:rPr>
          <w:spacing w:val="4"/>
        </w:rPr>
        <w:t>this</w:t>
      </w:r>
      <w:r>
        <w:rPr>
          <w:spacing w:val="6"/>
        </w:rPr>
        <w:t xml:space="preserve"> Convention</w:t>
      </w:r>
      <w:r>
        <w:rPr>
          <w:spacing w:val="14"/>
        </w:rPr>
        <w:t xml:space="preserve"> </w:t>
      </w:r>
      <w:r>
        <w:rPr>
          <w:spacing w:val="4"/>
        </w:rPr>
        <w:t>shall</w:t>
      </w:r>
      <w:r>
        <w:rPr>
          <w:spacing w:val="6"/>
        </w:rPr>
        <w:t xml:space="preserve"> </w:t>
      </w:r>
      <w:r>
        <w:rPr>
          <w:spacing w:val="4"/>
        </w:rPr>
        <w:t>not</w:t>
      </w:r>
      <w:r>
        <w:rPr>
          <w:spacing w:val="7"/>
        </w:rPr>
        <w:t xml:space="preserve"> </w:t>
      </w:r>
      <w:r>
        <w:rPr>
          <w:spacing w:val="2"/>
        </w:rPr>
        <w:t>be</w:t>
      </w:r>
      <w:r>
        <w:rPr>
          <w:spacing w:val="7"/>
        </w:rPr>
        <w:t xml:space="preserve"> </w:t>
      </w:r>
      <w:r>
        <w:rPr>
          <w:spacing w:val="5"/>
        </w:rPr>
        <w:t>subject</w:t>
      </w:r>
      <w:r>
        <w:rPr>
          <w:spacing w:val="6"/>
        </w:rPr>
        <w:t xml:space="preserve"> </w:t>
      </w:r>
      <w:r>
        <w:rPr>
          <w:spacing w:val="2"/>
        </w:rPr>
        <w:t>to</w:t>
      </w:r>
      <w:r>
        <w:rPr>
          <w:spacing w:val="8"/>
        </w:rPr>
        <w:t xml:space="preserve"> </w:t>
      </w:r>
      <w:r>
        <w:rPr>
          <w:spacing w:val="5"/>
        </w:rPr>
        <w:t>reservations.</w:t>
      </w:r>
    </w:p>
    <w:p w:rsidR="00551736" w:rsidRDefault="00551736" w:rsidP="00551736">
      <w:pPr>
        <w:kinsoku w:val="0"/>
        <w:overflowPunct w:val="0"/>
        <w:spacing w:before="3" w:line="240" w:lineRule="exact"/>
      </w:pPr>
    </w:p>
    <w:p w:rsidR="00551736" w:rsidRPr="00EE54C6" w:rsidRDefault="00551736" w:rsidP="00551736">
      <w:pPr>
        <w:pStyle w:val="Heading1"/>
        <w:numPr>
          <w:ilvl w:val="0"/>
          <w:numId w:val="0"/>
        </w:numPr>
        <w:kinsoku w:val="0"/>
        <w:overflowPunct w:val="0"/>
        <w:ind w:left="720" w:hanging="720"/>
        <w:rPr>
          <w:rFonts w:ascii="Times New Roman" w:hAnsi="Times New Roman"/>
        </w:rPr>
      </w:pPr>
      <w:r w:rsidRPr="00EE54C6">
        <w:rPr>
          <w:rFonts w:ascii="Times New Roman" w:hAnsi="Times New Roman"/>
          <w:spacing w:val="2"/>
        </w:rPr>
        <w:lastRenderedPageBreak/>
        <w:t>Article</w:t>
      </w:r>
      <w:r w:rsidRPr="00EE54C6">
        <w:rPr>
          <w:rFonts w:ascii="Times New Roman" w:hAnsi="Times New Roman"/>
          <w:spacing w:val="35"/>
        </w:rPr>
        <w:t xml:space="preserve"> </w:t>
      </w:r>
      <w:r w:rsidRPr="00EE54C6">
        <w:rPr>
          <w:rFonts w:ascii="Times New Roman" w:hAnsi="Times New Roman"/>
        </w:rPr>
        <w:t xml:space="preserve">18 </w:t>
      </w:r>
      <w:r w:rsidRPr="00EE54C6">
        <w:rPr>
          <w:rFonts w:ascii="Times New Roman" w:hAnsi="Times New Roman"/>
          <w:spacing w:val="2"/>
        </w:rPr>
        <w:t xml:space="preserve">Duration </w:t>
      </w:r>
      <w:r w:rsidRPr="00EE54C6">
        <w:rPr>
          <w:rFonts w:ascii="Times New Roman" w:hAnsi="Times New Roman"/>
          <w:color w:val="FF0000"/>
          <w:spacing w:val="2"/>
          <w:u w:val="single"/>
        </w:rPr>
        <w:t>and Withdrawal</w:t>
      </w:r>
    </w:p>
    <w:p w:rsidR="00551736" w:rsidRDefault="00551736" w:rsidP="00551736">
      <w:pPr>
        <w:kinsoku w:val="0"/>
        <w:overflowPunct w:val="0"/>
        <w:spacing w:before="16" w:line="220" w:lineRule="exact"/>
        <w:rPr>
          <w:sz w:val="22"/>
          <w:szCs w:val="22"/>
        </w:rPr>
      </w:pPr>
    </w:p>
    <w:p w:rsidR="00551736" w:rsidRDefault="00551736" w:rsidP="00551736">
      <w:pPr>
        <w:pStyle w:val="BodyText"/>
        <w:numPr>
          <w:ilvl w:val="0"/>
          <w:numId w:val="51"/>
        </w:numPr>
        <w:tabs>
          <w:tab w:val="left" w:pos="1562"/>
        </w:tabs>
        <w:kinsoku w:val="0"/>
        <w:overflowPunct w:val="0"/>
        <w:ind w:firstLine="0"/>
      </w:pPr>
      <w:r>
        <w:rPr>
          <w:spacing w:val="4"/>
        </w:rPr>
        <w:t>This</w:t>
      </w:r>
      <w:r>
        <w:rPr>
          <w:spacing w:val="5"/>
        </w:rPr>
        <w:t xml:space="preserve"> Convention</w:t>
      </w:r>
      <w:r>
        <w:rPr>
          <w:spacing w:val="4"/>
        </w:rPr>
        <w:t xml:space="preserve"> shall</w:t>
      </w:r>
      <w:r>
        <w:rPr>
          <w:spacing w:val="3"/>
        </w:rPr>
        <w:t xml:space="preserve"> </w:t>
      </w:r>
      <w:r>
        <w:rPr>
          <w:spacing w:val="4"/>
        </w:rPr>
        <w:t>be</w:t>
      </w:r>
      <w:r>
        <w:rPr>
          <w:spacing w:val="6"/>
        </w:rPr>
        <w:t xml:space="preserve"> </w:t>
      </w:r>
      <w:r>
        <w:rPr>
          <w:spacing w:val="4"/>
        </w:rPr>
        <w:t>of</w:t>
      </w:r>
      <w:r>
        <w:rPr>
          <w:spacing w:val="5"/>
        </w:rPr>
        <w:t xml:space="preserve"> unlimited</w:t>
      </w:r>
      <w:r>
        <w:rPr>
          <w:spacing w:val="6"/>
        </w:rPr>
        <w:t xml:space="preserve"> duration.</w:t>
      </w:r>
    </w:p>
    <w:p w:rsidR="00551736" w:rsidRDefault="00551736" w:rsidP="00551736">
      <w:pPr>
        <w:kinsoku w:val="0"/>
        <w:overflowPunct w:val="0"/>
        <w:spacing w:line="240" w:lineRule="exact"/>
      </w:pPr>
    </w:p>
    <w:p w:rsidR="00551736" w:rsidRDefault="00551736" w:rsidP="00551736">
      <w:pPr>
        <w:pStyle w:val="BodyText"/>
        <w:numPr>
          <w:ilvl w:val="0"/>
          <w:numId w:val="51"/>
        </w:numPr>
        <w:tabs>
          <w:tab w:val="left" w:pos="1617"/>
        </w:tabs>
        <w:kinsoku w:val="0"/>
        <w:overflowPunct w:val="0"/>
        <w:ind w:right="1364" w:firstLine="0"/>
      </w:pPr>
      <w:r>
        <w:rPr>
          <w:spacing w:val="5"/>
        </w:rPr>
        <w:t>Each</w:t>
      </w:r>
      <w:r>
        <w:rPr>
          <w:spacing w:val="6"/>
        </w:rPr>
        <w:t xml:space="preserve"> </w:t>
      </w:r>
      <w:r>
        <w:rPr>
          <w:spacing w:val="4"/>
        </w:rPr>
        <w:t>State</w:t>
      </w:r>
      <w:r>
        <w:rPr>
          <w:spacing w:val="8"/>
        </w:rPr>
        <w:t xml:space="preserve"> </w:t>
      </w:r>
      <w:r>
        <w:rPr>
          <w:spacing w:val="5"/>
        </w:rPr>
        <w:t>Party</w:t>
      </w:r>
      <w:r>
        <w:rPr>
          <w:spacing w:val="6"/>
        </w:rPr>
        <w:t xml:space="preserve"> </w:t>
      </w:r>
      <w:r>
        <w:rPr>
          <w:spacing w:val="4"/>
        </w:rPr>
        <w:t>shall</w:t>
      </w:r>
      <w:r>
        <w:rPr>
          <w:spacing w:val="6"/>
        </w:rPr>
        <w:t xml:space="preserve"> </w:t>
      </w:r>
      <w:r>
        <w:rPr>
          <w:spacing w:val="3"/>
        </w:rPr>
        <w:t>in</w:t>
      </w:r>
      <w:r>
        <w:rPr>
          <w:spacing w:val="6"/>
        </w:rPr>
        <w:t xml:space="preserve"> </w:t>
      </w:r>
      <w:r>
        <w:rPr>
          <w:spacing w:val="5"/>
        </w:rPr>
        <w:t>exercising</w:t>
      </w:r>
      <w:r>
        <w:rPr>
          <w:spacing w:val="8"/>
        </w:rPr>
        <w:t xml:space="preserve"> </w:t>
      </w:r>
      <w:r>
        <w:rPr>
          <w:spacing w:val="3"/>
        </w:rPr>
        <w:t>its</w:t>
      </w:r>
      <w:r>
        <w:rPr>
          <w:spacing w:val="6"/>
        </w:rPr>
        <w:t xml:space="preserve"> </w:t>
      </w:r>
      <w:r>
        <w:rPr>
          <w:spacing w:val="5"/>
        </w:rPr>
        <w:t>national</w:t>
      </w:r>
      <w:r>
        <w:rPr>
          <w:spacing w:val="7"/>
        </w:rPr>
        <w:t xml:space="preserve"> </w:t>
      </w:r>
      <w:r>
        <w:rPr>
          <w:spacing w:val="5"/>
        </w:rPr>
        <w:t xml:space="preserve">sovereignty </w:t>
      </w:r>
      <w:r>
        <w:rPr>
          <w:spacing w:val="4"/>
        </w:rPr>
        <w:t>have</w:t>
      </w:r>
      <w:r>
        <w:rPr>
          <w:spacing w:val="10"/>
        </w:rPr>
        <w:t xml:space="preserve"> </w:t>
      </w:r>
      <w:r>
        <w:rPr>
          <w:spacing w:val="3"/>
        </w:rPr>
        <w:t>the</w:t>
      </w:r>
      <w:r>
        <w:rPr>
          <w:spacing w:val="4"/>
        </w:rPr>
        <w:t xml:space="preserve"> right</w:t>
      </w:r>
      <w:r>
        <w:rPr>
          <w:spacing w:val="7"/>
        </w:rPr>
        <w:t xml:space="preserve"> </w:t>
      </w:r>
      <w:r>
        <w:rPr>
          <w:spacing w:val="3"/>
        </w:rPr>
        <w:t>to</w:t>
      </w:r>
      <w:r>
        <w:rPr>
          <w:spacing w:val="56"/>
          <w:w w:val="99"/>
        </w:rPr>
        <w:t xml:space="preserve"> </w:t>
      </w:r>
      <w:r>
        <w:rPr>
          <w:spacing w:val="5"/>
        </w:rPr>
        <w:t>withdraw</w:t>
      </w:r>
      <w:r>
        <w:rPr>
          <w:spacing w:val="4"/>
        </w:rPr>
        <w:t xml:space="preserve"> </w:t>
      </w:r>
      <w:r>
        <w:rPr>
          <w:spacing w:val="5"/>
        </w:rPr>
        <w:t xml:space="preserve">from </w:t>
      </w:r>
      <w:r>
        <w:rPr>
          <w:spacing w:val="3"/>
        </w:rPr>
        <w:t>the</w:t>
      </w:r>
      <w:r>
        <w:rPr>
          <w:spacing w:val="13"/>
        </w:rPr>
        <w:t xml:space="preserve"> </w:t>
      </w:r>
      <w:r>
        <w:rPr>
          <w:spacing w:val="5"/>
        </w:rPr>
        <w:t>Convention</w:t>
      </w:r>
      <w:r>
        <w:rPr>
          <w:spacing w:val="8"/>
        </w:rPr>
        <w:t xml:space="preserve"> </w:t>
      </w:r>
      <w:r>
        <w:rPr>
          <w:spacing w:val="3"/>
        </w:rPr>
        <w:t>if</w:t>
      </w:r>
      <w:r>
        <w:rPr>
          <w:spacing w:val="5"/>
        </w:rPr>
        <w:t xml:space="preserve"> </w:t>
      </w:r>
      <w:r>
        <w:rPr>
          <w:spacing w:val="2"/>
        </w:rPr>
        <w:t>it</w:t>
      </w:r>
      <w:r>
        <w:rPr>
          <w:spacing w:val="6"/>
        </w:rPr>
        <w:t xml:space="preserve"> </w:t>
      </w:r>
      <w:r>
        <w:rPr>
          <w:spacing w:val="5"/>
        </w:rPr>
        <w:t>decides</w:t>
      </w:r>
      <w:r>
        <w:rPr>
          <w:spacing w:val="6"/>
        </w:rPr>
        <w:t xml:space="preserve"> </w:t>
      </w:r>
      <w:r>
        <w:rPr>
          <w:spacing w:val="4"/>
        </w:rPr>
        <w:t xml:space="preserve">that </w:t>
      </w:r>
      <w:r>
        <w:rPr>
          <w:spacing w:val="5"/>
        </w:rPr>
        <w:t>extraordinary</w:t>
      </w:r>
      <w:r>
        <w:rPr>
          <w:spacing w:val="3"/>
        </w:rPr>
        <w:t xml:space="preserve"> </w:t>
      </w:r>
      <w:r>
        <w:rPr>
          <w:spacing w:val="5"/>
        </w:rPr>
        <w:t>events, related</w:t>
      </w:r>
      <w:r>
        <w:rPr>
          <w:spacing w:val="8"/>
        </w:rPr>
        <w:t xml:space="preserve"> </w:t>
      </w:r>
      <w:r>
        <w:rPr>
          <w:spacing w:val="2"/>
        </w:rPr>
        <w:t>to</w:t>
      </w:r>
      <w:r>
        <w:rPr>
          <w:spacing w:val="8"/>
        </w:rPr>
        <w:t xml:space="preserve"> </w:t>
      </w:r>
      <w:r>
        <w:rPr>
          <w:spacing w:val="3"/>
        </w:rPr>
        <w:t>the</w:t>
      </w:r>
      <w:r>
        <w:rPr>
          <w:spacing w:val="72"/>
          <w:w w:val="99"/>
        </w:rPr>
        <w:t xml:space="preserve"> </w:t>
      </w:r>
      <w:r>
        <w:rPr>
          <w:spacing w:val="5"/>
        </w:rPr>
        <w:t>subject</w:t>
      </w:r>
      <w:r>
        <w:rPr>
          <w:spacing w:val="8"/>
        </w:rPr>
        <w:t xml:space="preserve"> </w:t>
      </w:r>
      <w:r>
        <w:rPr>
          <w:spacing w:val="4"/>
        </w:rPr>
        <w:t>matter</w:t>
      </w:r>
      <w:r>
        <w:rPr>
          <w:spacing w:val="7"/>
        </w:rPr>
        <w:t xml:space="preserve"> </w:t>
      </w:r>
      <w:r>
        <w:rPr>
          <w:spacing w:val="4"/>
        </w:rPr>
        <w:t>of</w:t>
      </w:r>
      <w:r>
        <w:rPr>
          <w:spacing w:val="2"/>
        </w:rPr>
        <w:t xml:space="preserve"> </w:t>
      </w:r>
      <w:r>
        <w:rPr>
          <w:spacing w:val="4"/>
        </w:rPr>
        <w:t>this</w:t>
      </w:r>
      <w:r>
        <w:rPr>
          <w:spacing w:val="13"/>
        </w:rPr>
        <w:t xml:space="preserve"> </w:t>
      </w:r>
      <w:r>
        <w:rPr>
          <w:spacing w:val="5"/>
        </w:rPr>
        <w:t>Convention,</w:t>
      </w:r>
      <w:r>
        <w:rPr>
          <w:spacing w:val="6"/>
        </w:rPr>
        <w:t xml:space="preserve"> </w:t>
      </w:r>
      <w:r>
        <w:rPr>
          <w:spacing w:val="4"/>
        </w:rPr>
        <w:t>have</w:t>
      </w:r>
      <w:r>
        <w:rPr>
          <w:spacing w:val="7"/>
        </w:rPr>
        <w:t xml:space="preserve"> </w:t>
      </w:r>
      <w:r>
        <w:rPr>
          <w:spacing w:val="5"/>
        </w:rPr>
        <w:t>jeopardized</w:t>
      </w:r>
      <w:r>
        <w:rPr>
          <w:spacing w:val="8"/>
        </w:rPr>
        <w:t xml:space="preserve"> </w:t>
      </w:r>
      <w:r>
        <w:rPr>
          <w:spacing w:val="3"/>
        </w:rPr>
        <w:t>the</w:t>
      </w:r>
      <w:r>
        <w:rPr>
          <w:spacing w:val="6"/>
        </w:rPr>
        <w:t xml:space="preserve"> </w:t>
      </w:r>
      <w:r>
        <w:rPr>
          <w:spacing w:val="5"/>
        </w:rPr>
        <w:t>supreme</w:t>
      </w:r>
      <w:r>
        <w:rPr>
          <w:spacing w:val="9"/>
        </w:rPr>
        <w:t xml:space="preserve"> </w:t>
      </w:r>
      <w:r>
        <w:rPr>
          <w:spacing w:val="5"/>
        </w:rPr>
        <w:t>interests</w:t>
      </w:r>
      <w:r>
        <w:rPr>
          <w:spacing w:val="6"/>
        </w:rPr>
        <w:t xml:space="preserve"> </w:t>
      </w:r>
      <w:r>
        <w:rPr>
          <w:spacing w:val="4"/>
        </w:rPr>
        <w:t xml:space="preserve">of </w:t>
      </w:r>
      <w:r>
        <w:rPr>
          <w:spacing w:val="3"/>
        </w:rPr>
        <w:t>its</w:t>
      </w:r>
      <w:r>
        <w:rPr>
          <w:spacing w:val="6"/>
        </w:rPr>
        <w:t xml:space="preserve"> </w:t>
      </w:r>
      <w:r>
        <w:rPr>
          <w:spacing w:val="3"/>
        </w:rPr>
        <w:t>country.</w:t>
      </w:r>
      <w:r>
        <w:rPr>
          <w:spacing w:val="54"/>
          <w:w w:val="99"/>
        </w:rPr>
        <w:t xml:space="preserve"> </w:t>
      </w:r>
      <w:r>
        <w:rPr>
          <w:spacing w:val="2"/>
        </w:rPr>
        <w:t>It</w:t>
      </w:r>
      <w:r>
        <w:rPr>
          <w:spacing w:val="7"/>
        </w:rPr>
        <w:t xml:space="preserve"> </w:t>
      </w:r>
      <w:r>
        <w:rPr>
          <w:spacing w:val="4"/>
        </w:rPr>
        <w:t>shall</w:t>
      </w:r>
      <w:r>
        <w:rPr>
          <w:spacing w:val="7"/>
        </w:rPr>
        <w:t xml:space="preserve"> </w:t>
      </w:r>
      <w:r>
        <w:rPr>
          <w:spacing w:val="4"/>
        </w:rPr>
        <w:t>give</w:t>
      </w:r>
      <w:r>
        <w:rPr>
          <w:spacing w:val="10"/>
        </w:rPr>
        <w:t xml:space="preserve"> </w:t>
      </w:r>
      <w:r>
        <w:rPr>
          <w:spacing w:val="4"/>
        </w:rPr>
        <w:t>notice</w:t>
      </w:r>
      <w:r>
        <w:rPr>
          <w:spacing w:val="9"/>
        </w:rPr>
        <w:t xml:space="preserve"> </w:t>
      </w:r>
      <w:r>
        <w:rPr>
          <w:spacing w:val="4"/>
        </w:rPr>
        <w:t>of</w:t>
      </w:r>
      <w:r>
        <w:rPr>
          <w:spacing w:val="6"/>
        </w:rPr>
        <w:t xml:space="preserve"> </w:t>
      </w:r>
      <w:r>
        <w:rPr>
          <w:spacing w:val="4"/>
        </w:rPr>
        <w:t>such</w:t>
      </w:r>
      <w:r>
        <w:rPr>
          <w:spacing w:val="11"/>
        </w:rPr>
        <w:t xml:space="preserve"> </w:t>
      </w:r>
      <w:r>
        <w:rPr>
          <w:spacing w:val="5"/>
        </w:rPr>
        <w:t>withdrawal</w:t>
      </w:r>
      <w:r>
        <w:rPr>
          <w:spacing w:val="7"/>
        </w:rPr>
        <w:t xml:space="preserve"> </w:t>
      </w:r>
      <w:r>
        <w:rPr>
          <w:spacing w:val="3"/>
        </w:rPr>
        <w:t>to</w:t>
      </w:r>
      <w:r>
        <w:rPr>
          <w:spacing w:val="9"/>
        </w:rPr>
        <w:t xml:space="preserve"> </w:t>
      </w:r>
      <w:r>
        <w:rPr>
          <w:spacing w:val="3"/>
        </w:rPr>
        <w:t>all</w:t>
      </w:r>
      <w:r>
        <w:rPr>
          <w:spacing w:val="6"/>
        </w:rPr>
        <w:t xml:space="preserve"> </w:t>
      </w:r>
      <w:r>
        <w:rPr>
          <w:spacing w:val="4"/>
        </w:rPr>
        <w:t>other</w:t>
      </w:r>
      <w:r>
        <w:rPr>
          <w:spacing w:val="8"/>
        </w:rPr>
        <w:t xml:space="preserve"> </w:t>
      </w:r>
      <w:r>
        <w:rPr>
          <w:spacing w:val="5"/>
        </w:rPr>
        <w:t xml:space="preserve">Parties </w:t>
      </w:r>
      <w:r>
        <w:rPr>
          <w:spacing w:val="3"/>
        </w:rPr>
        <w:t>to</w:t>
      </w:r>
      <w:r>
        <w:rPr>
          <w:spacing w:val="9"/>
        </w:rPr>
        <w:t xml:space="preserve"> </w:t>
      </w:r>
      <w:r>
        <w:rPr>
          <w:spacing w:val="3"/>
        </w:rPr>
        <w:t>the</w:t>
      </w:r>
      <w:r>
        <w:rPr>
          <w:spacing w:val="23"/>
        </w:rPr>
        <w:t xml:space="preserve"> </w:t>
      </w:r>
      <w:r>
        <w:rPr>
          <w:spacing w:val="5"/>
        </w:rPr>
        <w:t>Convention</w:t>
      </w:r>
      <w:r>
        <w:rPr>
          <w:spacing w:val="11"/>
        </w:rPr>
        <w:t xml:space="preserve"> </w:t>
      </w:r>
      <w:r w:rsidRPr="000977BE">
        <w:rPr>
          <w:strike/>
          <w:spacing w:val="4"/>
          <w:highlight w:val="yellow"/>
        </w:rPr>
        <w:t>and</w:t>
      </w:r>
      <w:r w:rsidRPr="000977BE">
        <w:rPr>
          <w:strike/>
          <w:spacing w:val="9"/>
          <w:highlight w:val="yellow"/>
        </w:rPr>
        <w:t xml:space="preserve"> </w:t>
      </w:r>
      <w:r w:rsidRPr="000977BE">
        <w:rPr>
          <w:strike/>
          <w:spacing w:val="2"/>
          <w:highlight w:val="yellow"/>
        </w:rPr>
        <w:t>to</w:t>
      </w:r>
      <w:r w:rsidRPr="000977BE">
        <w:rPr>
          <w:strike/>
          <w:spacing w:val="10"/>
          <w:highlight w:val="yellow"/>
        </w:rPr>
        <w:t xml:space="preserve"> </w:t>
      </w:r>
      <w:r w:rsidRPr="000977BE">
        <w:rPr>
          <w:strike/>
          <w:spacing w:val="3"/>
          <w:highlight w:val="yellow"/>
        </w:rPr>
        <w:t>the</w:t>
      </w:r>
      <w:r w:rsidRPr="000977BE">
        <w:rPr>
          <w:strike/>
          <w:spacing w:val="60"/>
          <w:w w:val="99"/>
          <w:highlight w:val="yellow"/>
        </w:rPr>
        <w:t xml:space="preserve"> </w:t>
      </w:r>
      <w:r w:rsidRPr="000977BE">
        <w:rPr>
          <w:strike/>
          <w:spacing w:val="4"/>
          <w:highlight w:val="yellow"/>
        </w:rPr>
        <w:t>United</w:t>
      </w:r>
      <w:r w:rsidRPr="000977BE">
        <w:rPr>
          <w:strike/>
          <w:spacing w:val="9"/>
          <w:highlight w:val="yellow"/>
        </w:rPr>
        <w:t xml:space="preserve"> </w:t>
      </w:r>
      <w:r w:rsidRPr="000977BE">
        <w:rPr>
          <w:strike/>
          <w:spacing w:val="5"/>
          <w:highlight w:val="yellow"/>
        </w:rPr>
        <w:t>Nations</w:t>
      </w:r>
      <w:r w:rsidRPr="000977BE">
        <w:rPr>
          <w:strike/>
          <w:spacing w:val="6"/>
          <w:highlight w:val="yellow"/>
        </w:rPr>
        <w:t xml:space="preserve"> </w:t>
      </w:r>
      <w:r w:rsidRPr="000977BE">
        <w:rPr>
          <w:strike/>
          <w:spacing w:val="5"/>
          <w:highlight w:val="yellow"/>
        </w:rPr>
        <w:t>Security Council</w:t>
      </w:r>
      <w:r w:rsidRPr="000977BE">
        <w:rPr>
          <w:strike/>
          <w:spacing w:val="6"/>
        </w:rPr>
        <w:t xml:space="preserve"> </w:t>
      </w:r>
      <w:r>
        <w:rPr>
          <w:spacing w:val="4"/>
        </w:rPr>
        <w:t>three</w:t>
      </w:r>
      <w:r>
        <w:rPr>
          <w:spacing w:val="8"/>
        </w:rPr>
        <w:t xml:space="preserve"> </w:t>
      </w:r>
      <w:r>
        <w:rPr>
          <w:spacing w:val="5"/>
        </w:rPr>
        <w:t>months</w:t>
      </w:r>
      <w:r>
        <w:rPr>
          <w:spacing w:val="6"/>
        </w:rPr>
        <w:t xml:space="preserve"> </w:t>
      </w:r>
      <w:r>
        <w:rPr>
          <w:spacing w:val="3"/>
        </w:rPr>
        <w:t>in</w:t>
      </w:r>
      <w:r>
        <w:rPr>
          <w:spacing w:val="8"/>
        </w:rPr>
        <w:t xml:space="preserve"> </w:t>
      </w:r>
      <w:r>
        <w:rPr>
          <w:spacing w:val="5"/>
        </w:rPr>
        <w:t>advance.</w:t>
      </w:r>
      <w:r>
        <w:rPr>
          <w:spacing w:val="7"/>
        </w:rPr>
        <w:t xml:space="preserve"> </w:t>
      </w:r>
      <w:r>
        <w:rPr>
          <w:spacing w:val="4"/>
        </w:rPr>
        <w:t>Such</w:t>
      </w:r>
      <w:r>
        <w:rPr>
          <w:spacing w:val="7"/>
        </w:rPr>
        <w:t xml:space="preserve"> </w:t>
      </w:r>
      <w:r>
        <w:rPr>
          <w:spacing w:val="5"/>
        </w:rPr>
        <w:t>notice</w:t>
      </w:r>
      <w:r>
        <w:rPr>
          <w:spacing w:val="7"/>
        </w:rPr>
        <w:t xml:space="preserve"> </w:t>
      </w:r>
      <w:r>
        <w:rPr>
          <w:spacing w:val="4"/>
        </w:rPr>
        <w:t>shall</w:t>
      </w:r>
      <w:r>
        <w:rPr>
          <w:spacing w:val="6"/>
        </w:rPr>
        <w:t xml:space="preserve"> </w:t>
      </w:r>
      <w:r>
        <w:rPr>
          <w:spacing w:val="5"/>
        </w:rPr>
        <w:t>include</w:t>
      </w:r>
      <w:r>
        <w:rPr>
          <w:spacing w:val="7"/>
        </w:rPr>
        <w:t xml:space="preserve"> </w:t>
      </w:r>
      <w:r>
        <w:t>a</w:t>
      </w:r>
      <w:r>
        <w:rPr>
          <w:spacing w:val="60"/>
          <w:w w:val="99"/>
        </w:rPr>
        <w:t xml:space="preserve"> </w:t>
      </w:r>
      <w:r>
        <w:rPr>
          <w:spacing w:val="5"/>
        </w:rPr>
        <w:t xml:space="preserve">statement </w:t>
      </w:r>
      <w:r>
        <w:rPr>
          <w:spacing w:val="4"/>
        </w:rPr>
        <w:t>of</w:t>
      </w:r>
      <w:r>
        <w:rPr>
          <w:spacing w:val="5"/>
        </w:rPr>
        <w:t xml:space="preserve"> </w:t>
      </w:r>
      <w:r>
        <w:rPr>
          <w:spacing w:val="3"/>
        </w:rPr>
        <w:t>the</w:t>
      </w:r>
      <w:r>
        <w:rPr>
          <w:spacing w:val="8"/>
        </w:rPr>
        <w:t xml:space="preserve"> </w:t>
      </w:r>
      <w:r>
        <w:rPr>
          <w:spacing w:val="5"/>
        </w:rPr>
        <w:t xml:space="preserve">extraordinary events </w:t>
      </w:r>
      <w:r>
        <w:rPr>
          <w:spacing w:val="2"/>
        </w:rPr>
        <w:t>it</w:t>
      </w:r>
      <w:r>
        <w:rPr>
          <w:spacing w:val="6"/>
        </w:rPr>
        <w:t xml:space="preserve"> </w:t>
      </w:r>
      <w:r>
        <w:rPr>
          <w:spacing w:val="5"/>
        </w:rPr>
        <w:t>regards</w:t>
      </w:r>
      <w:r>
        <w:rPr>
          <w:spacing w:val="6"/>
        </w:rPr>
        <w:t xml:space="preserve"> </w:t>
      </w:r>
      <w:r>
        <w:rPr>
          <w:spacing w:val="3"/>
        </w:rPr>
        <w:t>as</w:t>
      </w:r>
      <w:r>
        <w:rPr>
          <w:spacing w:val="5"/>
        </w:rPr>
        <w:t xml:space="preserve"> having jeopardized</w:t>
      </w:r>
      <w:r>
        <w:rPr>
          <w:spacing w:val="7"/>
        </w:rPr>
        <w:t xml:space="preserve"> </w:t>
      </w:r>
      <w:r>
        <w:rPr>
          <w:spacing w:val="3"/>
        </w:rPr>
        <w:t>its</w:t>
      </w:r>
      <w:r>
        <w:rPr>
          <w:spacing w:val="6"/>
        </w:rPr>
        <w:t xml:space="preserve"> </w:t>
      </w:r>
      <w:r>
        <w:rPr>
          <w:spacing w:val="5"/>
        </w:rPr>
        <w:t>supreme</w:t>
      </w:r>
      <w:r>
        <w:rPr>
          <w:spacing w:val="50"/>
          <w:w w:val="99"/>
        </w:rPr>
        <w:t xml:space="preserve"> </w:t>
      </w:r>
      <w:r>
        <w:rPr>
          <w:spacing w:val="6"/>
        </w:rPr>
        <w:t>i</w:t>
      </w:r>
      <w:r>
        <w:rPr>
          <w:spacing w:val="5"/>
        </w:rPr>
        <w:t>n</w:t>
      </w:r>
      <w:r>
        <w:rPr>
          <w:spacing w:val="4"/>
        </w:rPr>
        <w:t>t</w:t>
      </w:r>
      <w:r>
        <w:rPr>
          <w:spacing w:val="7"/>
        </w:rPr>
        <w:t>e</w:t>
      </w:r>
      <w:r>
        <w:rPr>
          <w:spacing w:val="5"/>
        </w:rPr>
        <w:t>r</w:t>
      </w:r>
      <w:r>
        <w:rPr>
          <w:spacing w:val="7"/>
        </w:rPr>
        <w:t>e</w:t>
      </w:r>
      <w:r>
        <w:rPr>
          <w:spacing w:val="6"/>
        </w:rPr>
        <w:t>st</w:t>
      </w:r>
      <w:r>
        <w:rPr>
          <w:spacing w:val="4"/>
        </w:rPr>
        <w:t>s</w:t>
      </w:r>
      <w:r>
        <w:t>.</w:t>
      </w:r>
    </w:p>
    <w:p w:rsidR="00551736" w:rsidRDefault="00551736" w:rsidP="00551736">
      <w:pPr>
        <w:kinsoku w:val="0"/>
        <w:overflowPunct w:val="0"/>
        <w:spacing w:line="240" w:lineRule="exact"/>
      </w:pPr>
    </w:p>
    <w:p w:rsidR="00551736" w:rsidRPr="000977BE" w:rsidRDefault="00551736" w:rsidP="00551736">
      <w:pPr>
        <w:pStyle w:val="BodyText"/>
        <w:numPr>
          <w:ilvl w:val="0"/>
          <w:numId w:val="51"/>
        </w:numPr>
        <w:tabs>
          <w:tab w:val="left" w:pos="1562"/>
        </w:tabs>
        <w:kinsoku w:val="0"/>
        <w:overflowPunct w:val="0"/>
        <w:ind w:right="1364" w:firstLine="0"/>
        <w:rPr>
          <w:strike/>
          <w:highlight w:val="yellow"/>
        </w:rPr>
      </w:pPr>
      <w:r w:rsidRPr="000977BE">
        <w:rPr>
          <w:strike/>
          <w:spacing w:val="4"/>
          <w:highlight w:val="yellow"/>
        </w:rPr>
        <w:t>Such</w:t>
      </w:r>
      <w:r w:rsidRPr="000977BE">
        <w:rPr>
          <w:strike/>
          <w:spacing w:val="10"/>
          <w:highlight w:val="yellow"/>
        </w:rPr>
        <w:t xml:space="preserve"> </w:t>
      </w:r>
      <w:r w:rsidRPr="000977BE">
        <w:rPr>
          <w:strike/>
          <w:spacing w:val="5"/>
          <w:highlight w:val="yellow"/>
        </w:rPr>
        <w:t>withdrawal</w:t>
      </w:r>
      <w:r w:rsidRPr="000977BE">
        <w:rPr>
          <w:strike/>
          <w:spacing w:val="9"/>
          <w:highlight w:val="yellow"/>
        </w:rPr>
        <w:t xml:space="preserve"> </w:t>
      </w:r>
      <w:r w:rsidRPr="000977BE">
        <w:rPr>
          <w:strike/>
          <w:spacing w:val="4"/>
          <w:highlight w:val="yellow"/>
        </w:rPr>
        <w:t>shall</w:t>
      </w:r>
      <w:r w:rsidRPr="000977BE">
        <w:rPr>
          <w:strike/>
          <w:spacing w:val="7"/>
          <w:highlight w:val="yellow"/>
        </w:rPr>
        <w:t xml:space="preserve"> </w:t>
      </w:r>
      <w:r w:rsidRPr="000977BE">
        <w:rPr>
          <w:strike/>
          <w:spacing w:val="5"/>
          <w:highlight w:val="yellow"/>
        </w:rPr>
        <w:t>only</w:t>
      </w:r>
      <w:r w:rsidRPr="000977BE">
        <w:rPr>
          <w:strike/>
          <w:spacing w:val="6"/>
          <w:highlight w:val="yellow"/>
        </w:rPr>
        <w:t xml:space="preserve"> </w:t>
      </w:r>
      <w:r w:rsidRPr="000977BE">
        <w:rPr>
          <w:strike/>
          <w:spacing w:val="4"/>
          <w:highlight w:val="yellow"/>
        </w:rPr>
        <w:t>take</w:t>
      </w:r>
      <w:r w:rsidRPr="000977BE">
        <w:rPr>
          <w:strike/>
          <w:spacing w:val="7"/>
          <w:highlight w:val="yellow"/>
        </w:rPr>
        <w:t xml:space="preserve"> </w:t>
      </w:r>
      <w:r w:rsidRPr="000977BE">
        <w:rPr>
          <w:strike/>
          <w:spacing w:val="4"/>
          <w:highlight w:val="yellow"/>
        </w:rPr>
        <w:t>effect</w:t>
      </w:r>
      <w:r w:rsidRPr="000977BE">
        <w:rPr>
          <w:strike/>
          <w:spacing w:val="16"/>
          <w:highlight w:val="yellow"/>
        </w:rPr>
        <w:t xml:space="preserve"> </w:t>
      </w:r>
      <w:r w:rsidRPr="000977BE">
        <w:rPr>
          <w:strike/>
          <w:spacing w:val="4"/>
          <w:highlight w:val="yellow"/>
        </w:rPr>
        <w:t>three</w:t>
      </w:r>
      <w:r w:rsidRPr="000977BE">
        <w:rPr>
          <w:strike/>
          <w:spacing w:val="12"/>
          <w:highlight w:val="yellow"/>
        </w:rPr>
        <w:t xml:space="preserve"> </w:t>
      </w:r>
      <w:r w:rsidRPr="000977BE">
        <w:rPr>
          <w:strike/>
          <w:spacing w:val="4"/>
          <w:highlight w:val="yellow"/>
        </w:rPr>
        <w:t>months</w:t>
      </w:r>
      <w:r w:rsidRPr="000977BE">
        <w:rPr>
          <w:strike/>
          <w:spacing w:val="8"/>
          <w:highlight w:val="yellow"/>
        </w:rPr>
        <w:t xml:space="preserve"> </w:t>
      </w:r>
      <w:r w:rsidRPr="000977BE">
        <w:rPr>
          <w:strike/>
          <w:spacing w:val="4"/>
          <w:highlight w:val="yellow"/>
        </w:rPr>
        <w:t>after</w:t>
      </w:r>
      <w:r w:rsidRPr="000977BE">
        <w:rPr>
          <w:strike/>
          <w:spacing w:val="6"/>
          <w:highlight w:val="yellow"/>
        </w:rPr>
        <w:t xml:space="preserve"> </w:t>
      </w:r>
      <w:r w:rsidRPr="000977BE">
        <w:rPr>
          <w:strike/>
          <w:spacing w:val="3"/>
          <w:highlight w:val="yellow"/>
        </w:rPr>
        <w:t>the</w:t>
      </w:r>
      <w:r w:rsidRPr="000977BE">
        <w:rPr>
          <w:strike/>
          <w:spacing w:val="7"/>
          <w:highlight w:val="yellow"/>
        </w:rPr>
        <w:t xml:space="preserve"> </w:t>
      </w:r>
      <w:r w:rsidRPr="000977BE">
        <w:rPr>
          <w:strike/>
          <w:spacing w:val="5"/>
          <w:highlight w:val="yellow"/>
        </w:rPr>
        <w:t>receipt</w:t>
      </w:r>
      <w:r w:rsidRPr="000977BE">
        <w:rPr>
          <w:strike/>
          <w:spacing w:val="7"/>
          <w:highlight w:val="yellow"/>
        </w:rPr>
        <w:t xml:space="preserve"> </w:t>
      </w:r>
      <w:r w:rsidRPr="000977BE">
        <w:rPr>
          <w:strike/>
          <w:spacing w:val="4"/>
          <w:highlight w:val="yellow"/>
        </w:rPr>
        <w:t>of</w:t>
      </w:r>
      <w:r w:rsidRPr="000977BE">
        <w:rPr>
          <w:strike/>
          <w:spacing w:val="6"/>
          <w:highlight w:val="yellow"/>
        </w:rPr>
        <w:t xml:space="preserve"> </w:t>
      </w:r>
      <w:r w:rsidRPr="000977BE">
        <w:rPr>
          <w:strike/>
          <w:spacing w:val="3"/>
          <w:highlight w:val="yellow"/>
        </w:rPr>
        <w:t>the</w:t>
      </w:r>
      <w:r w:rsidRPr="000977BE">
        <w:rPr>
          <w:strike/>
          <w:spacing w:val="52"/>
          <w:w w:val="99"/>
          <w:highlight w:val="yellow"/>
        </w:rPr>
        <w:t xml:space="preserve"> </w:t>
      </w:r>
      <w:r w:rsidRPr="000977BE">
        <w:rPr>
          <w:strike/>
          <w:spacing w:val="5"/>
          <w:highlight w:val="yellow"/>
        </w:rPr>
        <w:t>instrument</w:t>
      </w:r>
      <w:r w:rsidRPr="000977BE">
        <w:rPr>
          <w:strike/>
          <w:spacing w:val="6"/>
          <w:highlight w:val="yellow"/>
        </w:rPr>
        <w:t xml:space="preserve"> </w:t>
      </w:r>
      <w:r w:rsidRPr="000977BE">
        <w:rPr>
          <w:strike/>
          <w:spacing w:val="4"/>
          <w:highlight w:val="yellow"/>
        </w:rPr>
        <w:t>of</w:t>
      </w:r>
      <w:r w:rsidRPr="000977BE">
        <w:rPr>
          <w:strike/>
          <w:spacing w:val="10"/>
          <w:highlight w:val="yellow"/>
        </w:rPr>
        <w:t xml:space="preserve"> </w:t>
      </w:r>
      <w:r w:rsidRPr="000977BE">
        <w:rPr>
          <w:strike/>
          <w:spacing w:val="5"/>
          <w:highlight w:val="yellow"/>
        </w:rPr>
        <w:t>withdrawal</w:t>
      </w:r>
      <w:r w:rsidRPr="000977BE">
        <w:rPr>
          <w:strike/>
          <w:spacing w:val="6"/>
          <w:highlight w:val="yellow"/>
        </w:rPr>
        <w:t xml:space="preserve"> </w:t>
      </w:r>
      <w:r w:rsidRPr="000977BE">
        <w:rPr>
          <w:strike/>
          <w:spacing w:val="4"/>
          <w:highlight w:val="yellow"/>
        </w:rPr>
        <w:t>by</w:t>
      </w:r>
      <w:r w:rsidRPr="000977BE">
        <w:rPr>
          <w:strike/>
          <w:spacing w:val="6"/>
          <w:highlight w:val="yellow"/>
        </w:rPr>
        <w:t xml:space="preserve"> </w:t>
      </w:r>
      <w:r w:rsidRPr="000977BE">
        <w:rPr>
          <w:strike/>
          <w:spacing w:val="3"/>
          <w:highlight w:val="yellow"/>
        </w:rPr>
        <w:t>the</w:t>
      </w:r>
      <w:r w:rsidRPr="000977BE">
        <w:rPr>
          <w:strike/>
          <w:spacing w:val="7"/>
          <w:highlight w:val="yellow"/>
        </w:rPr>
        <w:t xml:space="preserve"> </w:t>
      </w:r>
      <w:r w:rsidRPr="000977BE">
        <w:rPr>
          <w:strike/>
          <w:spacing w:val="4"/>
          <w:highlight w:val="yellow"/>
        </w:rPr>
        <w:t>Depositary.</w:t>
      </w:r>
      <w:r w:rsidRPr="000977BE">
        <w:rPr>
          <w:strike/>
          <w:spacing w:val="6"/>
          <w:highlight w:val="yellow"/>
        </w:rPr>
        <w:t xml:space="preserve"> </w:t>
      </w:r>
      <w:r w:rsidRPr="000977BE">
        <w:rPr>
          <w:strike/>
          <w:spacing w:val="3"/>
          <w:highlight w:val="yellow"/>
        </w:rPr>
        <w:t>If,</w:t>
      </w:r>
      <w:r w:rsidRPr="000977BE">
        <w:rPr>
          <w:strike/>
          <w:spacing w:val="7"/>
          <w:highlight w:val="yellow"/>
        </w:rPr>
        <w:t xml:space="preserve"> </w:t>
      </w:r>
      <w:r w:rsidRPr="000977BE">
        <w:rPr>
          <w:strike/>
          <w:spacing w:val="4"/>
          <w:highlight w:val="yellow"/>
        </w:rPr>
        <w:t>however,</w:t>
      </w:r>
      <w:r w:rsidRPr="000977BE">
        <w:rPr>
          <w:strike/>
          <w:spacing w:val="7"/>
          <w:highlight w:val="yellow"/>
        </w:rPr>
        <w:t xml:space="preserve"> </w:t>
      </w:r>
      <w:r w:rsidRPr="000977BE">
        <w:rPr>
          <w:strike/>
          <w:spacing w:val="4"/>
          <w:highlight w:val="yellow"/>
        </w:rPr>
        <w:t>on</w:t>
      </w:r>
      <w:r w:rsidRPr="000977BE">
        <w:rPr>
          <w:strike/>
          <w:spacing w:val="6"/>
          <w:highlight w:val="yellow"/>
        </w:rPr>
        <w:t xml:space="preserve"> </w:t>
      </w:r>
      <w:r w:rsidRPr="000977BE">
        <w:rPr>
          <w:strike/>
          <w:spacing w:val="3"/>
          <w:highlight w:val="yellow"/>
        </w:rPr>
        <w:t>the</w:t>
      </w:r>
      <w:r w:rsidRPr="000977BE">
        <w:rPr>
          <w:strike/>
          <w:spacing w:val="7"/>
          <w:highlight w:val="yellow"/>
        </w:rPr>
        <w:t xml:space="preserve"> </w:t>
      </w:r>
      <w:r w:rsidRPr="000977BE">
        <w:rPr>
          <w:strike/>
          <w:spacing w:val="5"/>
          <w:highlight w:val="yellow"/>
        </w:rPr>
        <w:t>expiry</w:t>
      </w:r>
      <w:r w:rsidRPr="000977BE">
        <w:rPr>
          <w:strike/>
          <w:spacing w:val="6"/>
          <w:highlight w:val="yellow"/>
        </w:rPr>
        <w:t xml:space="preserve"> </w:t>
      </w:r>
      <w:r w:rsidRPr="000977BE">
        <w:rPr>
          <w:strike/>
          <w:spacing w:val="4"/>
          <w:highlight w:val="yellow"/>
        </w:rPr>
        <w:t>of</w:t>
      </w:r>
      <w:r w:rsidRPr="000977BE">
        <w:rPr>
          <w:strike/>
          <w:spacing w:val="5"/>
          <w:highlight w:val="yellow"/>
        </w:rPr>
        <w:t xml:space="preserve"> </w:t>
      </w:r>
      <w:r w:rsidRPr="000977BE">
        <w:rPr>
          <w:strike/>
          <w:spacing w:val="4"/>
          <w:highlight w:val="yellow"/>
        </w:rPr>
        <w:t>that</w:t>
      </w:r>
      <w:r w:rsidRPr="000977BE">
        <w:rPr>
          <w:strike/>
          <w:spacing w:val="17"/>
          <w:highlight w:val="yellow"/>
        </w:rPr>
        <w:t xml:space="preserve"> </w:t>
      </w:r>
      <w:r w:rsidRPr="000977BE">
        <w:rPr>
          <w:strike/>
          <w:spacing w:val="5"/>
          <w:highlight w:val="yellow"/>
        </w:rPr>
        <w:t>three-</w:t>
      </w:r>
      <w:r w:rsidRPr="000977BE">
        <w:rPr>
          <w:strike/>
          <w:spacing w:val="60"/>
          <w:w w:val="99"/>
          <w:highlight w:val="yellow"/>
        </w:rPr>
        <w:t xml:space="preserve"> </w:t>
      </w:r>
      <w:r w:rsidRPr="000977BE">
        <w:rPr>
          <w:strike/>
          <w:spacing w:val="5"/>
          <w:highlight w:val="yellow"/>
        </w:rPr>
        <w:t>month period,</w:t>
      </w:r>
      <w:r w:rsidRPr="000977BE">
        <w:rPr>
          <w:strike/>
          <w:spacing w:val="7"/>
          <w:highlight w:val="yellow"/>
        </w:rPr>
        <w:t xml:space="preserve"> </w:t>
      </w:r>
      <w:r w:rsidRPr="000977BE">
        <w:rPr>
          <w:strike/>
          <w:spacing w:val="3"/>
          <w:highlight w:val="yellow"/>
        </w:rPr>
        <w:t>the</w:t>
      </w:r>
      <w:r w:rsidRPr="000977BE">
        <w:rPr>
          <w:strike/>
          <w:spacing w:val="9"/>
          <w:highlight w:val="yellow"/>
        </w:rPr>
        <w:t xml:space="preserve"> </w:t>
      </w:r>
      <w:r w:rsidRPr="000977BE">
        <w:rPr>
          <w:strike/>
          <w:spacing w:val="5"/>
          <w:highlight w:val="yellow"/>
        </w:rPr>
        <w:t>withdrawing</w:t>
      </w:r>
      <w:r w:rsidRPr="000977BE">
        <w:rPr>
          <w:strike/>
          <w:spacing w:val="9"/>
          <w:highlight w:val="yellow"/>
        </w:rPr>
        <w:t xml:space="preserve"> </w:t>
      </w:r>
      <w:r w:rsidRPr="000977BE">
        <w:rPr>
          <w:strike/>
          <w:spacing w:val="4"/>
          <w:highlight w:val="yellow"/>
        </w:rPr>
        <w:t>State</w:t>
      </w:r>
      <w:r w:rsidRPr="000977BE">
        <w:rPr>
          <w:strike/>
          <w:spacing w:val="7"/>
          <w:highlight w:val="yellow"/>
        </w:rPr>
        <w:t xml:space="preserve"> </w:t>
      </w:r>
      <w:r w:rsidRPr="000977BE">
        <w:rPr>
          <w:strike/>
          <w:spacing w:val="5"/>
          <w:highlight w:val="yellow"/>
        </w:rPr>
        <w:t>Party</w:t>
      </w:r>
      <w:r w:rsidRPr="000977BE">
        <w:rPr>
          <w:strike/>
          <w:spacing w:val="4"/>
          <w:highlight w:val="yellow"/>
        </w:rPr>
        <w:t xml:space="preserve"> </w:t>
      </w:r>
      <w:r w:rsidRPr="000977BE">
        <w:rPr>
          <w:strike/>
          <w:spacing w:val="3"/>
          <w:highlight w:val="yellow"/>
        </w:rPr>
        <w:t>is</w:t>
      </w:r>
      <w:r w:rsidRPr="000977BE">
        <w:rPr>
          <w:strike/>
          <w:spacing w:val="6"/>
          <w:highlight w:val="yellow"/>
        </w:rPr>
        <w:t xml:space="preserve"> </w:t>
      </w:r>
      <w:r w:rsidRPr="000977BE">
        <w:rPr>
          <w:strike/>
          <w:spacing w:val="5"/>
          <w:highlight w:val="yellow"/>
        </w:rPr>
        <w:t>engaged</w:t>
      </w:r>
      <w:r w:rsidRPr="000977BE">
        <w:rPr>
          <w:strike/>
          <w:spacing w:val="8"/>
          <w:highlight w:val="yellow"/>
        </w:rPr>
        <w:t xml:space="preserve"> </w:t>
      </w:r>
      <w:r w:rsidRPr="000977BE">
        <w:rPr>
          <w:strike/>
          <w:spacing w:val="3"/>
          <w:highlight w:val="yellow"/>
        </w:rPr>
        <w:t>in</w:t>
      </w:r>
      <w:r w:rsidRPr="000977BE">
        <w:rPr>
          <w:strike/>
          <w:spacing w:val="6"/>
          <w:highlight w:val="yellow"/>
        </w:rPr>
        <w:t xml:space="preserve"> </w:t>
      </w:r>
      <w:r w:rsidRPr="000977BE">
        <w:rPr>
          <w:strike/>
          <w:spacing w:val="3"/>
          <w:highlight w:val="yellow"/>
        </w:rPr>
        <w:t>the</w:t>
      </w:r>
      <w:r w:rsidRPr="000977BE">
        <w:rPr>
          <w:strike/>
          <w:spacing w:val="7"/>
          <w:highlight w:val="yellow"/>
        </w:rPr>
        <w:t xml:space="preserve"> </w:t>
      </w:r>
      <w:r w:rsidRPr="000977BE">
        <w:rPr>
          <w:strike/>
          <w:spacing w:val="5"/>
          <w:highlight w:val="yellow"/>
        </w:rPr>
        <w:t>situations</w:t>
      </w:r>
      <w:r w:rsidRPr="000977BE">
        <w:rPr>
          <w:strike/>
          <w:spacing w:val="6"/>
          <w:highlight w:val="yellow"/>
        </w:rPr>
        <w:t xml:space="preserve"> </w:t>
      </w:r>
      <w:r w:rsidRPr="000977BE">
        <w:rPr>
          <w:strike/>
          <w:spacing w:val="5"/>
          <w:highlight w:val="yellow"/>
        </w:rPr>
        <w:t>referred</w:t>
      </w:r>
      <w:r w:rsidRPr="000977BE">
        <w:rPr>
          <w:strike/>
          <w:spacing w:val="8"/>
          <w:highlight w:val="yellow"/>
        </w:rPr>
        <w:t xml:space="preserve"> </w:t>
      </w:r>
      <w:r w:rsidRPr="000977BE">
        <w:rPr>
          <w:strike/>
          <w:spacing w:val="3"/>
          <w:highlight w:val="yellow"/>
        </w:rPr>
        <w:t>to</w:t>
      </w:r>
      <w:r w:rsidRPr="000977BE">
        <w:rPr>
          <w:strike/>
          <w:spacing w:val="6"/>
          <w:highlight w:val="yellow"/>
        </w:rPr>
        <w:t xml:space="preserve"> </w:t>
      </w:r>
      <w:r w:rsidRPr="000977BE">
        <w:rPr>
          <w:strike/>
          <w:spacing w:val="3"/>
          <w:highlight w:val="yellow"/>
        </w:rPr>
        <w:t>in</w:t>
      </w:r>
      <w:r w:rsidRPr="000977BE">
        <w:rPr>
          <w:strike/>
          <w:spacing w:val="40"/>
          <w:w w:val="99"/>
          <w:highlight w:val="yellow"/>
        </w:rPr>
        <w:t xml:space="preserve"> </w:t>
      </w:r>
      <w:r w:rsidRPr="000977BE">
        <w:rPr>
          <w:strike/>
          <w:spacing w:val="4"/>
          <w:highlight w:val="yellow"/>
        </w:rPr>
        <w:t>Article</w:t>
      </w:r>
      <w:r w:rsidRPr="000977BE">
        <w:rPr>
          <w:strike/>
          <w:spacing w:val="7"/>
          <w:highlight w:val="yellow"/>
        </w:rPr>
        <w:t xml:space="preserve"> </w:t>
      </w:r>
      <w:r w:rsidRPr="000977BE">
        <w:rPr>
          <w:strike/>
          <w:highlight w:val="yellow"/>
        </w:rPr>
        <w:t>2</w:t>
      </w:r>
      <w:r w:rsidRPr="000977BE">
        <w:rPr>
          <w:strike/>
          <w:spacing w:val="6"/>
          <w:highlight w:val="yellow"/>
        </w:rPr>
        <w:t xml:space="preserve"> common</w:t>
      </w:r>
      <w:r w:rsidRPr="000977BE">
        <w:rPr>
          <w:strike/>
          <w:spacing w:val="8"/>
          <w:highlight w:val="yellow"/>
        </w:rPr>
        <w:t xml:space="preserve"> </w:t>
      </w:r>
      <w:r w:rsidRPr="000977BE">
        <w:rPr>
          <w:strike/>
          <w:spacing w:val="2"/>
          <w:highlight w:val="yellow"/>
        </w:rPr>
        <w:t>to</w:t>
      </w:r>
      <w:r w:rsidRPr="000977BE">
        <w:rPr>
          <w:strike/>
          <w:spacing w:val="9"/>
          <w:highlight w:val="yellow"/>
        </w:rPr>
        <w:t xml:space="preserve"> </w:t>
      </w:r>
      <w:r w:rsidRPr="000977BE">
        <w:rPr>
          <w:strike/>
          <w:spacing w:val="3"/>
          <w:highlight w:val="yellow"/>
        </w:rPr>
        <w:t>the</w:t>
      </w:r>
      <w:r w:rsidRPr="000977BE">
        <w:rPr>
          <w:strike/>
          <w:spacing w:val="7"/>
          <w:highlight w:val="yellow"/>
        </w:rPr>
        <w:t xml:space="preserve"> </w:t>
      </w:r>
      <w:r w:rsidRPr="000977BE">
        <w:rPr>
          <w:strike/>
          <w:spacing w:val="5"/>
          <w:highlight w:val="yellow"/>
        </w:rPr>
        <w:t>Geneva</w:t>
      </w:r>
      <w:r w:rsidRPr="000977BE">
        <w:rPr>
          <w:strike/>
          <w:spacing w:val="9"/>
          <w:highlight w:val="yellow"/>
        </w:rPr>
        <w:t xml:space="preserve"> </w:t>
      </w:r>
      <w:r w:rsidRPr="000977BE">
        <w:rPr>
          <w:strike/>
          <w:spacing w:val="5"/>
          <w:highlight w:val="yellow"/>
        </w:rPr>
        <w:t>Conventions</w:t>
      </w:r>
      <w:r w:rsidRPr="000977BE">
        <w:rPr>
          <w:strike/>
          <w:spacing w:val="7"/>
          <w:highlight w:val="yellow"/>
        </w:rPr>
        <w:t xml:space="preserve"> </w:t>
      </w:r>
      <w:r w:rsidRPr="000977BE">
        <w:rPr>
          <w:strike/>
          <w:spacing w:val="4"/>
          <w:highlight w:val="yellow"/>
        </w:rPr>
        <w:t>of</w:t>
      </w:r>
      <w:r w:rsidRPr="000977BE">
        <w:rPr>
          <w:strike/>
          <w:spacing w:val="6"/>
          <w:highlight w:val="yellow"/>
        </w:rPr>
        <w:t xml:space="preserve"> </w:t>
      </w:r>
      <w:r w:rsidRPr="000977BE">
        <w:rPr>
          <w:strike/>
          <w:spacing w:val="4"/>
          <w:highlight w:val="yellow"/>
        </w:rPr>
        <w:t>12</w:t>
      </w:r>
      <w:r w:rsidRPr="000977BE">
        <w:rPr>
          <w:strike/>
          <w:spacing w:val="-1"/>
          <w:highlight w:val="yellow"/>
        </w:rPr>
        <w:t xml:space="preserve"> </w:t>
      </w:r>
      <w:r w:rsidRPr="000977BE">
        <w:rPr>
          <w:strike/>
          <w:spacing w:val="4"/>
          <w:highlight w:val="yellow"/>
        </w:rPr>
        <w:t>August</w:t>
      </w:r>
      <w:r w:rsidRPr="000977BE">
        <w:rPr>
          <w:strike/>
          <w:spacing w:val="6"/>
          <w:highlight w:val="yellow"/>
        </w:rPr>
        <w:t xml:space="preserve"> </w:t>
      </w:r>
      <w:r w:rsidRPr="000977BE">
        <w:rPr>
          <w:strike/>
          <w:spacing w:val="5"/>
          <w:highlight w:val="yellow"/>
        </w:rPr>
        <w:t>1949</w:t>
      </w:r>
      <w:r w:rsidRPr="000977BE">
        <w:rPr>
          <w:strike/>
          <w:spacing w:val="9"/>
          <w:highlight w:val="yellow"/>
        </w:rPr>
        <w:t xml:space="preserve"> </w:t>
      </w:r>
      <w:r w:rsidRPr="000977BE">
        <w:rPr>
          <w:strike/>
          <w:spacing w:val="3"/>
          <w:highlight w:val="yellow"/>
        </w:rPr>
        <w:t>for</w:t>
      </w:r>
      <w:r w:rsidRPr="000977BE">
        <w:rPr>
          <w:strike/>
          <w:spacing w:val="7"/>
          <w:highlight w:val="yellow"/>
        </w:rPr>
        <w:t xml:space="preserve"> </w:t>
      </w:r>
      <w:r w:rsidRPr="000977BE">
        <w:rPr>
          <w:strike/>
          <w:spacing w:val="3"/>
          <w:highlight w:val="yellow"/>
        </w:rPr>
        <w:t>the</w:t>
      </w:r>
      <w:r w:rsidRPr="000977BE">
        <w:rPr>
          <w:strike/>
          <w:spacing w:val="8"/>
          <w:highlight w:val="yellow"/>
        </w:rPr>
        <w:t xml:space="preserve"> </w:t>
      </w:r>
      <w:r w:rsidRPr="000977BE">
        <w:rPr>
          <w:strike/>
          <w:spacing w:val="5"/>
          <w:highlight w:val="yellow"/>
        </w:rPr>
        <w:t>Protection</w:t>
      </w:r>
      <w:r w:rsidRPr="000977BE">
        <w:rPr>
          <w:strike/>
          <w:spacing w:val="6"/>
          <w:highlight w:val="yellow"/>
        </w:rPr>
        <w:t xml:space="preserve"> </w:t>
      </w:r>
      <w:r w:rsidRPr="000977BE">
        <w:rPr>
          <w:strike/>
          <w:spacing w:val="4"/>
          <w:highlight w:val="yellow"/>
        </w:rPr>
        <w:t>of</w:t>
      </w:r>
      <w:r w:rsidRPr="000977BE">
        <w:rPr>
          <w:strike/>
          <w:spacing w:val="56"/>
          <w:w w:val="99"/>
          <w:highlight w:val="yellow"/>
        </w:rPr>
        <w:t xml:space="preserve"> </w:t>
      </w:r>
      <w:r w:rsidRPr="000977BE">
        <w:rPr>
          <w:strike/>
          <w:spacing w:val="-1"/>
          <w:highlight w:val="yellow"/>
        </w:rPr>
        <w:t>War</w:t>
      </w:r>
      <w:r w:rsidRPr="000977BE">
        <w:rPr>
          <w:strike/>
          <w:spacing w:val="5"/>
          <w:highlight w:val="yellow"/>
        </w:rPr>
        <w:t xml:space="preserve"> </w:t>
      </w:r>
      <w:r w:rsidRPr="000977BE">
        <w:rPr>
          <w:strike/>
          <w:spacing w:val="3"/>
          <w:highlight w:val="yellow"/>
        </w:rPr>
        <w:t>Victims,</w:t>
      </w:r>
      <w:r w:rsidRPr="000977BE">
        <w:rPr>
          <w:strike/>
          <w:spacing w:val="6"/>
          <w:highlight w:val="yellow"/>
        </w:rPr>
        <w:t xml:space="preserve"> </w:t>
      </w:r>
      <w:r w:rsidRPr="000977BE">
        <w:rPr>
          <w:strike/>
          <w:spacing w:val="5"/>
          <w:highlight w:val="yellow"/>
        </w:rPr>
        <w:t>including</w:t>
      </w:r>
      <w:r w:rsidRPr="000977BE">
        <w:rPr>
          <w:strike/>
          <w:spacing w:val="8"/>
          <w:highlight w:val="yellow"/>
        </w:rPr>
        <w:t xml:space="preserve"> </w:t>
      </w:r>
      <w:r w:rsidRPr="000977BE">
        <w:rPr>
          <w:strike/>
          <w:spacing w:val="5"/>
          <w:highlight w:val="yellow"/>
        </w:rPr>
        <w:t>any situation described</w:t>
      </w:r>
      <w:r w:rsidRPr="000977BE">
        <w:rPr>
          <w:strike/>
          <w:spacing w:val="8"/>
          <w:highlight w:val="yellow"/>
        </w:rPr>
        <w:t xml:space="preserve"> </w:t>
      </w:r>
      <w:r w:rsidRPr="000977BE">
        <w:rPr>
          <w:strike/>
          <w:spacing w:val="3"/>
          <w:highlight w:val="yellow"/>
        </w:rPr>
        <w:t>in</w:t>
      </w:r>
      <w:r w:rsidRPr="000977BE">
        <w:rPr>
          <w:strike/>
          <w:spacing w:val="5"/>
          <w:highlight w:val="yellow"/>
        </w:rPr>
        <w:t xml:space="preserve"> paragraph</w:t>
      </w:r>
      <w:r w:rsidRPr="000977BE">
        <w:rPr>
          <w:strike/>
          <w:spacing w:val="8"/>
          <w:highlight w:val="yellow"/>
        </w:rPr>
        <w:t xml:space="preserve"> </w:t>
      </w:r>
      <w:r w:rsidRPr="000977BE">
        <w:rPr>
          <w:strike/>
          <w:highlight w:val="yellow"/>
        </w:rPr>
        <w:t>4</w:t>
      </w:r>
      <w:r w:rsidRPr="000977BE">
        <w:rPr>
          <w:strike/>
          <w:spacing w:val="5"/>
          <w:highlight w:val="yellow"/>
        </w:rPr>
        <w:t xml:space="preserve"> </w:t>
      </w:r>
      <w:r w:rsidRPr="000977BE">
        <w:rPr>
          <w:strike/>
          <w:spacing w:val="4"/>
          <w:highlight w:val="yellow"/>
        </w:rPr>
        <w:t>of</w:t>
      </w:r>
      <w:r w:rsidRPr="000977BE">
        <w:rPr>
          <w:strike/>
          <w:spacing w:val="-3"/>
          <w:highlight w:val="yellow"/>
        </w:rPr>
        <w:t xml:space="preserve"> </w:t>
      </w:r>
      <w:r w:rsidRPr="000977BE">
        <w:rPr>
          <w:strike/>
          <w:spacing w:val="4"/>
          <w:highlight w:val="yellow"/>
        </w:rPr>
        <w:t xml:space="preserve">Article </w:t>
      </w:r>
      <w:r w:rsidRPr="000977BE">
        <w:rPr>
          <w:strike/>
          <w:highlight w:val="yellow"/>
        </w:rPr>
        <w:t>1</w:t>
      </w:r>
      <w:r w:rsidRPr="000977BE">
        <w:rPr>
          <w:strike/>
          <w:spacing w:val="7"/>
          <w:highlight w:val="yellow"/>
        </w:rPr>
        <w:t xml:space="preserve"> </w:t>
      </w:r>
      <w:r w:rsidRPr="000977BE">
        <w:rPr>
          <w:strike/>
          <w:spacing w:val="4"/>
          <w:highlight w:val="yellow"/>
        </w:rPr>
        <w:t>of</w:t>
      </w:r>
      <w:r w:rsidRPr="000977BE">
        <w:rPr>
          <w:strike/>
          <w:spacing w:val="-3"/>
          <w:highlight w:val="yellow"/>
        </w:rPr>
        <w:t xml:space="preserve"> </w:t>
      </w:r>
      <w:r w:rsidRPr="000977BE">
        <w:rPr>
          <w:strike/>
          <w:spacing w:val="5"/>
          <w:highlight w:val="yellow"/>
        </w:rPr>
        <w:t>Additional</w:t>
      </w:r>
      <w:r w:rsidRPr="000977BE">
        <w:rPr>
          <w:strike/>
          <w:spacing w:val="72"/>
          <w:w w:val="99"/>
          <w:highlight w:val="yellow"/>
        </w:rPr>
        <w:t xml:space="preserve"> </w:t>
      </w:r>
      <w:r w:rsidRPr="000977BE">
        <w:rPr>
          <w:strike/>
          <w:spacing w:val="5"/>
          <w:highlight w:val="yellow"/>
        </w:rPr>
        <w:t>Protocol</w:t>
      </w:r>
      <w:r w:rsidRPr="000977BE">
        <w:rPr>
          <w:strike/>
          <w:spacing w:val="4"/>
          <w:highlight w:val="yellow"/>
        </w:rPr>
        <w:t xml:space="preserve"> </w:t>
      </w:r>
      <w:r w:rsidRPr="000977BE">
        <w:rPr>
          <w:strike/>
          <w:highlight w:val="yellow"/>
        </w:rPr>
        <w:t>I</w:t>
      </w:r>
      <w:r w:rsidRPr="000977BE">
        <w:rPr>
          <w:strike/>
          <w:spacing w:val="8"/>
          <w:highlight w:val="yellow"/>
        </w:rPr>
        <w:t xml:space="preserve"> </w:t>
      </w:r>
      <w:r w:rsidRPr="000977BE">
        <w:rPr>
          <w:strike/>
          <w:spacing w:val="3"/>
          <w:highlight w:val="yellow"/>
        </w:rPr>
        <w:t>to</w:t>
      </w:r>
      <w:r w:rsidRPr="000977BE">
        <w:rPr>
          <w:strike/>
          <w:spacing w:val="5"/>
          <w:highlight w:val="yellow"/>
        </w:rPr>
        <w:t xml:space="preserve"> </w:t>
      </w:r>
      <w:r w:rsidRPr="000977BE">
        <w:rPr>
          <w:strike/>
          <w:spacing w:val="4"/>
          <w:highlight w:val="yellow"/>
        </w:rPr>
        <w:t>these</w:t>
      </w:r>
      <w:r w:rsidRPr="000977BE">
        <w:rPr>
          <w:strike/>
          <w:spacing w:val="8"/>
          <w:highlight w:val="yellow"/>
        </w:rPr>
        <w:t xml:space="preserve"> </w:t>
      </w:r>
      <w:r w:rsidRPr="000977BE">
        <w:rPr>
          <w:strike/>
          <w:spacing w:val="5"/>
          <w:highlight w:val="yellow"/>
        </w:rPr>
        <w:t>Conventions,</w:t>
      </w:r>
      <w:r w:rsidRPr="000977BE">
        <w:rPr>
          <w:strike/>
          <w:spacing w:val="7"/>
          <w:highlight w:val="yellow"/>
        </w:rPr>
        <w:t xml:space="preserve"> </w:t>
      </w:r>
      <w:r w:rsidRPr="000977BE">
        <w:rPr>
          <w:strike/>
          <w:spacing w:val="3"/>
          <w:highlight w:val="yellow"/>
        </w:rPr>
        <w:t>the</w:t>
      </w:r>
      <w:r w:rsidRPr="000977BE">
        <w:rPr>
          <w:strike/>
          <w:spacing w:val="8"/>
          <w:highlight w:val="yellow"/>
        </w:rPr>
        <w:t xml:space="preserve"> </w:t>
      </w:r>
      <w:r w:rsidRPr="000977BE">
        <w:rPr>
          <w:strike/>
          <w:spacing w:val="5"/>
          <w:highlight w:val="yellow"/>
        </w:rPr>
        <w:t xml:space="preserve">Party </w:t>
      </w:r>
      <w:r w:rsidRPr="000977BE">
        <w:rPr>
          <w:strike/>
          <w:spacing w:val="4"/>
          <w:highlight w:val="yellow"/>
        </w:rPr>
        <w:t>shall</w:t>
      </w:r>
      <w:r w:rsidRPr="000977BE">
        <w:rPr>
          <w:strike/>
          <w:spacing w:val="7"/>
          <w:highlight w:val="yellow"/>
        </w:rPr>
        <w:t xml:space="preserve"> </w:t>
      </w:r>
      <w:r w:rsidRPr="000977BE">
        <w:rPr>
          <w:strike/>
          <w:spacing w:val="5"/>
          <w:highlight w:val="yellow"/>
        </w:rPr>
        <w:t>continue</w:t>
      </w:r>
      <w:r w:rsidRPr="000977BE">
        <w:rPr>
          <w:strike/>
          <w:spacing w:val="9"/>
          <w:highlight w:val="yellow"/>
        </w:rPr>
        <w:t xml:space="preserve"> </w:t>
      </w:r>
      <w:r w:rsidRPr="000977BE">
        <w:rPr>
          <w:strike/>
          <w:spacing w:val="2"/>
          <w:highlight w:val="yellow"/>
        </w:rPr>
        <w:t>to</w:t>
      </w:r>
      <w:r w:rsidRPr="000977BE">
        <w:rPr>
          <w:strike/>
          <w:spacing w:val="8"/>
          <w:highlight w:val="yellow"/>
        </w:rPr>
        <w:t xml:space="preserve"> </w:t>
      </w:r>
      <w:r w:rsidRPr="000977BE">
        <w:rPr>
          <w:strike/>
          <w:spacing w:val="4"/>
          <w:highlight w:val="yellow"/>
        </w:rPr>
        <w:t>be</w:t>
      </w:r>
      <w:r w:rsidRPr="000977BE">
        <w:rPr>
          <w:strike/>
          <w:spacing w:val="5"/>
          <w:highlight w:val="yellow"/>
        </w:rPr>
        <w:t xml:space="preserve"> bound</w:t>
      </w:r>
      <w:r w:rsidRPr="000977BE">
        <w:rPr>
          <w:strike/>
          <w:spacing w:val="8"/>
          <w:highlight w:val="yellow"/>
        </w:rPr>
        <w:t xml:space="preserve"> </w:t>
      </w:r>
      <w:r w:rsidRPr="000977BE">
        <w:rPr>
          <w:strike/>
          <w:spacing w:val="5"/>
          <w:highlight w:val="yellow"/>
        </w:rPr>
        <w:t>by</w:t>
      </w:r>
      <w:r w:rsidRPr="000977BE">
        <w:rPr>
          <w:strike/>
          <w:spacing w:val="4"/>
          <w:highlight w:val="yellow"/>
        </w:rPr>
        <w:t xml:space="preserve"> </w:t>
      </w:r>
      <w:r w:rsidRPr="000977BE">
        <w:rPr>
          <w:strike/>
          <w:spacing w:val="3"/>
          <w:highlight w:val="yellow"/>
        </w:rPr>
        <w:t>the</w:t>
      </w:r>
      <w:r w:rsidRPr="000977BE">
        <w:rPr>
          <w:strike/>
          <w:spacing w:val="8"/>
          <w:highlight w:val="yellow"/>
        </w:rPr>
        <w:t xml:space="preserve"> </w:t>
      </w:r>
      <w:r w:rsidRPr="000977BE">
        <w:rPr>
          <w:strike/>
          <w:spacing w:val="5"/>
          <w:highlight w:val="yellow"/>
        </w:rPr>
        <w:t>obligations</w:t>
      </w:r>
      <w:r w:rsidRPr="000977BE">
        <w:rPr>
          <w:strike/>
          <w:spacing w:val="58"/>
          <w:w w:val="99"/>
          <w:highlight w:val="yellow"/>
        </w:rPr>
        <w:t xml:space="preserve"> </w:t>
      </w:r>
      <w:r w:rsidRPr="000977BE">
        <w:rPr>
          <w:strike/>
          <w:spacing w:val="4"/>
          <w:highlight w:val="yellow"/>
        </w:rPr>
        <w:t>of</w:t>
      </w:r>
      <w:r w:rsidRPr="000977BE">
        <w:rPr>
          <w:strike/>
          <w:spacing w:val="3"/>
          <w:highlight w:val="yellow"/>
        </w:rPr>
        <w:t xml:space="preserve"> </w:t>
      </w:r>
      <w:r w:rsidRPr="000977BE">
        <w:rPr>
          <w:strike/>
          <w:spacing w:val="4"/>
          <w:highlight w:val="yellow"/>
        </w:rPr>
        <w:t>this</w:t>
      </w:r>
      <w:r w:rsidRPr="000977BE">
        <w:rPr>
          <w:strike/>
          <w:spacing w:val="10"/>
          <w:highlight w:val="yellow"/>
        </w:rPr>
        <w:t xml:space="preserve"> </w:t>
      </w:r>
      <w:r w:rsidRPr="000977BE">
        <w:rPr>
          <w:strike/>
          <w:spacing w:val="5"/>
          <w:highlight w:val="yellow"/>
        </w:rPr>
        <w:t>Convention</w:t>
      </w:r>
      <w:r w:rsidRPr="000977BE">
        <w:rPr>
          <w:strike/>
          <w:spacing w:val="12"/>
          <w:highlight w:val="yellow"/>
        </w:rPr>
        <w:t xml:space="preserve"> </w:t>
      </w:r>
      <w:r w:rsidRPr="000977BE">
        <w:rPr>
          <w:strike/>
          <w:spacing w:val="4"/>
          <w:highlight w:val="yellow"/>
        </w:rPr>
        <w:t>and</w:t>
      </w:r>
      <w:r w:rsidRPr="000977BE">
        <w:rPr>
          <w:strike/>
          <w:spacing w:val="6"/>
          <w:highlight w:val="yellow"/>
        </w:rPr>
        <w:t xml:space="preserve"> </w:t>
      </w:r>
      <w:r w:rsidRPr="000977BE">
        <w:rPr>
          <w:strike/>
          <w:spacing w:val="4"/>
          <w:highlight w:val="yellow"/>
        </w:rPr>
        <w:t>of</w:t>
      </w:r>
      <w:r w:rsidRPr="000977BE">
        <w:rPr>
          <w:strike/>
          <w:spacing w:val="6"/>
          <w:highlight w:val="yellow"/>
        </w:rPr>
        <w:t xml:space="preserve"> </w:t>
      </w:r>
      <w:r w:rsidRPr="000977BE">
        <w:rPr>
          <w:strike/>
          <w:spacing w:val="5"/>
          <w:highlight w:val="yellow"/>
        </w:rPr>
        <w:t>any</w:t>
      </w:r>
      <w:r w:rsidRPr="000977BE">
        <w:rPr>
          <w:strike/>
          <w:spacing w:val="6"/>
          <w:highlight w:val="yellow"/>
        </w:rPr>
        <w:t xml:space="preserve"> </w:t>
      </w:r>
      <w:r w:rsidRPr="000977BE">
        <w:rPr>
          <w:strike/>
          <w:spacing w:val="5"/>
          <w:highlight w:val="yellow"/>
        </w:rPr>
        <w:t>annexed</w:t>
      </w:r>
      <w:r w:rsidRPr="000977BE">
        <w:rPr>
          <w:strike/>
          <w:spacing w:val="9"/>
          <w:highlight w:val="yellow"/>
        </w:rPr>
        <w:t xml:space="preserve"> </w:t>
      </w:r>
      <w:r w:rsidRPr="000977BE">
        <w:rPr>
          <w:strike/>
          <w:spacing w:val="5"/>
          <w:highlight w:val="yellow"/>
        </w:rPr>
        <w:t>Protocols</w:t>
      </w:r>
      <w:r w:rsidRPr="000977BE">
        <w:rPr>
          <w:strike/>
          <w:spacing w:val="7"/>
          <w:highlight w:val="yellow"/>
        </w:rPr>
        <w:t xml:space="preserve"> </w:t>
      </w:r>
      <w:r w:rsidRPr="000977BE">
        <w:rPr>
          <w:strike/>
          <w:spacing w:val="4"/>
          <w:highlight w:val="yellow"/>
        </w:rPr>
        <w:t>until</w:t>
      </w:r>
      <w:r w:rsidRPr="000977BE">
        <w:rPr>
          <w:strike/>
          <w:spacing w:val="5"/>
          <w:highlight w:val="yellow"/>
        </w:rPr>
        <w:t xml:space="preserve"> </w:t>
      </w:r>
      <w:r w:rsidRPr="000977BE">
        <w:rPr>
          <w:strike/>
          <w:spacing w:val="3"/>
          <w:highlight w:val="yellow"/>
        </w:rPr>
        <w:t>the</w:t>
      </w:r>
      <w:r w:rsidRPr="000977BE">
        <w:rPr>
          <w:strike/>
          <w:spacing w:val="8"/>
          <w:highlight w:val="yellow"/>
        </w:rPr>
        <w:t xml:space="preserve"> </w:t>
      </w:r>
      <w:r w:rsidRPr="000977BE">
        <w:rPr>
          <w:strike/>
          <w:spacing w:val="4"/>
          <w:highlight w:val="yellow"/>
        </w:rPr>
        <w:t>end</w:t>
      </w:r>
      <w:r w:rsidRPr="000977BE">
        <w:rPr>
          <w:strike/>
          <w:spacing w:val="9"/>
          <w:highlight w:val="yellow"/>
        </w:rPr>
        <w:t xml:space="preserve"> </w:t>
      </w:r>
      <w:r w:rsidRPr="000977BE">
        <w:rPr>
          <w:strike/>
          <w:spacing w:val="4"/>
          <w:highlight w:val="yellow"/>
        </w:rPr>
        <w:t>of</w:t>
      </w:r>
      <w:r w:rsidRPr="000977BE">
        <w:rPr>
          <w:strike/>
          <w:spacing w:val="6"/>
          <w:highlight w:val="yellow"/>
        </w:rPr>
        <w:t xml:space="preserve"> </w:t>
      </w:r>
      <w:r w:rsidRPr="000977BE">
        <w:rPr>
          <w:strike/>
          <w:spacing w:val="3"/>
          <w:highlight w:val="yellow"/>
        </w:rPr>
        <w:t>the</w:t>
      </w:r>
      <w:r w:rsidRPr="000977BE">
        <w:rPr>
          <w:strike/>
          <w:spacing w:val="7"/>
          <w:highlight w:val="yellow"/>
        </w:rPr>
        <w:t xml:space="preserve"> </w:t>
      </w:r>
      <w:r w:rsidRPr="000977BE">
        <w:rPr>
          <w:strike/>
          <w:spacing w:val="5"/>
          <w:highlight w:val="yellow"/>
        </w:rPr>
        <w:t>armed</w:t>
      </w:r>
      <w:r w:rsidRPr="000977BE">
        <w:rPr>
          <w:strike/>
          <w:spacing w:val="11"/>
          <w:highlight w:val="yellow"/>
        </w:rPr>
        <w:t xml:space="preserve"> </w:t>
      </w:r>
      <w:r w:rsidRPr="000977BE">
        <w:rPr>
          <w:strike/>
          <w:spacing w:val="5"/>
          <w:highlight w:val="yellow"/>
        </w:rPr>
        <w:t>conflict</w:t>
      </w:r>
      <w:r w:rsidRPr="000977BE">
        <w:rPr>
          <w:strike/>
          <w:spacing w:val="7"/>
          <w:highlight w:val="yellow"/>
        </w:rPr>
        <w:t xml:space="preserve"> </w:t>
      </w:r>
      <w:r w:rsidRPr="000977BE">
        <w:rPr>
          <w:strike/>
          <w:spacing w:val="2"/>
          <w:highlight w:val="yellow"/>
        </w:rPr>
        <w:t>or</w:t>
      </w:r>
      <w:r w:rsidRPr="000977BE">
        <w:rPr>
          <w:strike/>
          <w:spacing w:val="42"/>
          <w:w w:val="99"/>
          <w:highlight w:val="yellow"/>
        </w:rPr>
        <w:t xml:space="preserve"> </w:t>
      </w:r>
      <w:r w:rsidRPr="000977BE">
        <w:rPr>
          <w:strike/>
          <w:spacing w:val="5"/>
          <w:highlight w:val="yellow"/>
        </w:rPr>
        <w:t>occupation.</w:t>
      </w:r>
    </w:p>
    <w:p w:rsidR="00551736" w:rsidRDefault="00551736" w:rsidP="00551736">
      <w:pPr>
        <w:kinsoku w:val="0"/>
        <w:overflowPunct w:val="0"/>
        <w:spacing w:before="5" w:line="240" w:lineRule="exact"/>
      </w:pPr>
    </w:p>
    <w:p w:rsidR="00551736" w:rsidRPr="00EE54C6" w:rsidRDefault="00551736" w:rsidP="00EE54C6">
      <w:pPr>
        <w:pStyle w:val="Heading1"/>
        <w:numPr>
          <w:ilvl w:val="0"/>
          <w:numId w:val="0"/>
        </w:numPr>
        <w:kinsoku w:val="0"/>
        <w:overflowPunct w:val="0"/>
        <w:ind w:left="720" w:right="1326" w:hanging="720"/>
        <w:rPr>
          <w:rFonts w:ascii="Times New Roman" w:hAnsi="Times New Roman"/>
          <w:bCs w:val="0"/>
        </w:rPr>
      </w:pPr>
      <w:r w:rsidRPr="00EE54C6">
        <w:rPr>
          <w:rFonts w:ascii="Times New Roman" w:hAnsi="Times New Roman"/>
          <w:spacing w:val="2"/>
        </w:rPr>
        <w:t>Article</w:t>
      </w:r>
      <w:r w:rsidRPr="00EE54C6">
        <w:rPr>
          <w:rFonts w:ascii="Times New Roman" w:hAnsi="Times New Roman"/>
          <w:spacing w:val="35"/>
        </w:rPr>
        <w:t xml:space="preserve"> </w:t>
      </w:r>
      <w:r w:rsidRPr="00EE54C6">
        <w:rPr>
          <w:rFonts w:ascii="Times New Roman" w:hAnsi="Times New Roman"/>
          <w:spacing w:val="2"/>
        </w:rPr>
        <w:t>19</w:t>
      </w:r>
      <w:r w:rsidR="00EE54C6" w:rsidRPr="00EE54C6">
        <w:rPr>
          <w:rFonts w:ascii="Times New Roman" w:hAnsi="Times New Roman"/>
          <w:spacing w:val="2"/>
        </w:rPr>
        <w:t xml:space="preserve"> </w:t>
      </w:r>
      <w:r w:rsidRPr="00EE54C6">
        <w:rPr>
          <w:rFonts w:ascii="Times New Roman" w:hAnsi="Times New Roman"/>
          <w:bCs w:val="0"/>
          <w:spacing w:val="2"/>
        </w:rPr>
        <w:t>Relations</w:t>
      </w:r>
      <w:r w:rsidRPr="00EE54C6">
        <w:rPr>
          <w:rFonts w:ascii="Times New Roman" w:hAnsi="Times New Roman"/>
          <w:bCs w:val="0"/>
          <w:spacing w:val="38"/>
        </w:rPr>
        <w:t xml:space="preserve"> </w:t>
      </w:r>
      <w:r w:rsidRPr="00EE54C6">
        <w:rPr>
          <w:rFonts w:ascii="Times New Roman" w:hAnsi="Times New Roman"/>
          <w:bCs w:val="0"/>
          <w:spacing w:val="1"/>
        </w:rPr>
        <w:t>with</w:t>
      </w:r>
      <w:r w:rsidRPr="00EE54C6">
        <w:rPr>
          <w:rFonts w:ascii="Times New Roman" w:hAnsi="Times New Roman"/>
          <w:bCs w:val="0"/>
          <w:spacing w:val="38"/>
        </w:rPr>
        <w:t xml:space="preserve"> </w:t>
      </w:r>
      <w:r w:rsidRPr="00EE54C6">
        <w:rPr>
          <w:rFonts w:ascii="Times New Roman" w:hAnsi="Times New Roman"/>
          <w:bCs w:val="0"/>
          <w:spacing w:val="1"/>
        </w:rPr>
        <w:t>other</w:t>
      </w:r>
      <w:r w:rsidRPr="00EE54C6">
        <w:rPr>
          <w:rFonts w:ascii="Times New Roman" w:hAnsi="Times New Roman"/>
          <w:bCs w:val="0"/>
          <w:spacing w:val="30"/>
        </w:rPr>
        <w:t xml:space="preserve"> </w:t>
      </w:r>
      <w:r w:rsidRPr="00EE54C6">
        <w:rPr>
          <w:rFonts w:ascii="Times New Roman" w:hAnsi="Times New Roman"/>
          <w:bCs w:val="0"/>
          <w:spacing w:val="2"/>
        </w:rPr>
        <w:t>agreements</w:t>
      </w:r>
    </w:p>
    <w:p w:rsidR="00551736" w:rsidRDefault="00551736" w:rsidP="00551736">
      <w:pPr>
        <w:kinsoku w:val="0"/>
        <w:overflowPunct w:val="0"/>
        <w:spacing w:before="16" w:line="220" w:lineRule="exact"/>
        <w:rPr>
          <w:sz w:val="22"/>
          <w:szCs w:val="22"/>
        </w:rPr>
      </w:pPr>
    </w:p>
    <w:p w:rsidR="00551736" w:rsidRDefault="00551736" w:rsidP="00551736">
      <w:pPr>
        <w:pStyle w:val="BodyText"/>
        <w:kinsoku w:val="0"/>
        <w:overflowPunct w:val="0"/>
        <w:ind w:right="1556" w:firstLine="345"/>
        <w:rPr>
          <w:spacing w:val="3"/>
        </w:rPr>
      </w:pPr>
      <w:r>
        <w:rPr>
          <w:spacing w:val="4"/>
        </w:rPr>
        <w:t>This</w:t>
      </w:r>
      <w:r>
        <w:rPr>
          <w:spacing w:val="6"/>
        </w:rPr>
        <w:t xml:space="preserve"> </w:t>
      </w:r>
      <w:r>
        <w:rPr>
          <w:spacing w:val="5"/>
        </w:rPr>
        <w:t xml:space="preserve">Convention </w:t>
      </w:r>
      <w:r w:rsidRPr="00D139AB">
        <w:rPr>
          <w:spacing w:val="4"/>
        </w:rPr>
        <w:t xml:space="preserve">does </w:t>
      </w:r>
      <w:r>
        <w:rPr>
          <w:spacing w:val="4"/>
        </w:rPr>
        <w:t>not</w:t>
      </w:r>
      <w:r w:rsidRPr="00D139AB">
        <w:rPr>
          <w:spacing w:val="4"/>
        </w:rPr>
        <w:t xml:space="preserve"> </w:t>
      </w:r>
      <w:r>
        <w:rPr>
          <w:spacing w:val="4"/>
        </w:rPr>
        <w:t>affect</w:t>
      </w:r>
      <w:r w:rsidRPr="00D139AB">
        <w:rPr>
          <w:spacing w:val="4"/>
        </w:rPr>
        <w:t xml:space="preserve"> the</w:t>
      </w:r>
      <w:r w:rsidRPr="000F5B23">
        <w:rPr>
          <w:strike/>
          <w:spacing w:val="7"/>
          <w:highlight w:val="yellow"/>
        </w:rPr>
        <w:t xml:space="preserve"> </w:t>
      </w:r>
      <w:r w:rsidRPr="000F5B23">
        <w:rPr>
          <w:strike/>
          <w:spacing w:val="4"/>
          <w:highlight w:val="yellow"/>
        </w:rPr>
        <w:t>rights</w:t>
      </w:r>
      <w:r w:rsidRPr="000F5B23">
        <w:rPr>
          <w:strike/>
          <w:spacing w:val="8"/>
          <w:highlight w:val="yellow"/>
        </w:rPr>
        <w:t xml:space="preserve"> </w:t>
      </w:r>
      <w:r w:rsidRPr="000F5B23">
        <w:rPr>
          <w:strike/>
          <w:spacing w:val="4"/>
          <w:highlight w:val="yellow"/>
        </w:rPr>
        <w:t>and</w:t>
      </w:r>
      <w:r>
        <w:rPr>
          <w:spacing w:val="6"/>
        </w:rPr>
        <w:t xml:space="preserve"> </w:t>
      </w:r>
      <w:r>
        <w:rPr>
          <w:spacing w:val="5"/>
        </w:rPr>
        <w:t>obligations</w:t>
      </w:r>
      <w:r>
        <w:rPr>
          <w:spacing w:val="6"/>
        </w:rPr>
        <w:t xml:space="preserve"> </w:t>
      </w:r>
      <w:r>
        <w:rPr>
          <w:spacing w:val="4"/>
        </w:rPr>
        <w:t>of</w:t>
      </w:r>
      <w:r>
        <w:rPr>
          <w:spacing w:val="5"/>
        </w:rPr>
        <w:t xml:space="preserve"> </w:t>
      </w:r>
      <w:r>
        <w:rPr>
          <w:spacing w:val="3"/>
        </w:rPr>
        <w:t>the</w:t>
      </w:r>
      <w:r>
        <w:rPr>
          <w:spacing w:val="9"/>
        </w:rPr>
        <w:t xml:space="preserve"> </w:t>
      </w:r>
      <w:r>
        <w:rPr>
          <w:spacing w:val="4"/>
        </w:rPr>
        <w:t>States</w:t>
      </w:r>
      <w:r>
        <w:rPr>
          <w:spacing w:val="7"/>
        </w:rPr>
        <w:t xml:space="preserve"> </w:t>
      </w:r>
      <w:r>
        <w:rPr>
          <w:spacing w:val="5"/>
        </w:rPr>
        <w:t>Parties</w:t>
      </w:r>
      <w:r>
        <w:rPr>
          <w:spacing w:val="68"/>
          <w:w w:val="99"/>
        </w:rPr>
        <w:t xml:space="preserve"> </w:t>
      </w:r>
      <w:r>
        <w:rPr>
          <w:spacing w:val="5"/>
        </w:rPr>
        <w:t>under</w:t>
      </w:r>
      <w:r>
        <w:rPr>
          <w:spacing w:val="4"/>
        </w:rPr>
        <w:t xml:space="preserve"> </w:t>
      </w:r>
      <w:r>
        <w:rPr>
          <w:spacing w:val="3"/>
        </w:rPr>
        <w:t>the</w:t>
      </w:r>
      <w:r>
        <w:rPr>
          <w:spacing w:val="1"/>
        </w:rPr>
        <w:t xml:space="preserve"> </w:t>
      </w:r>
      <w:r>
        <w:rPr>
          <w:spacing w:val="4"/>
        </w:rPr>
        <w:t xml:space="preserve">Treaty on </w:t>
      </w:r>
      <w:r>
        <w:rPr>
          <w:spacing w:val="3"/>
        </w:rPr>
        <w:t>the</w:t>
      </w:r>
      <w:r>
        <w:rPr>
          <w:spacing w:val="6"/>
        </w:rPr>
        <w:t xml:space="preserve"> Non-Proliferation</w:t>
      </w:r>
      <w:r>
        <w:rPr>
          <w:spacing w:val="5"/>
        </w:rPr>
        <w:t xml:space="preserve"> </w:t>
      </w:r>
      <w:r>
        <w:rPr>
          <w:spacing w:val="4"/>
        </w:rPr>
        <w:t>of</w:t>
      </w:r>
      <w:r>
        <w:rPr>
          <w:spacing w:val="6"/>
        </w:rPr>
        <w:t xml:space="preserve"> </w:t>
      </w:r>
      <w:r>
        <w:rPr>
          <w:spacing w:val="5"/>
        </w:rPr>
        <w:t>Nuclear</w:t>
      </w:r>
      <w:r>
        <w:rPr>
          <w:spacing w:val="4"/>
        </w:rPr>
        <w:t xml:space="preserve"> </w:t>
      </w:r>
      <w:r>
        <w:rPr>
          <w:spacing w:val="3"/>
        </w:rPr>
        <w:t>Weapons.</w:t>
      </w:r>
    </w:p>
    <w:p w:rsidR="00551736" w:rsidRDefault="00551736" w:rsidP="00551736">
      <w:pPr>
        <w:pStyle w:val="ListParagraph"/>
        <w:spacing w:after="120" w:line="20" w:lineRule="atLeast"/>
        <w:jc w:val="both"/>
        <w:rPr>
          <w:spacing w:val="3"/>
          <w:sz w:val="20"/>
          <w:szCs w:val="20"/>
        </w:rPr>
      </w:pPr>
    </w:p>
    <w:p w:rsidR="00551736" w:rsidRDefault="00551736" w:rsidP="00551736">
      <w:pPr>
        <w:pStyle w:val="ListParagraph"/>
        <w:spacing w:after="120" w:line="20" w:lineRule="atLeast"/>
        <w:jc w:val="both"/>
        <w:rPr>
          <w:spacing w:val="3"/>
          <w:sz w:val="20"/>
          <w:szCs w:val="20"/>
        </w:rPr>
      </w:pPr>
    </w:p>
    <w:p w:rsidR="00551736" w:rsidRDefault="00551736" w:rsidP="00551736">
      <w:pPr>
        <w:pStyle w:val="ListParagraph"/>
        <w:spacing w:after="120" w:line="20" w:lineRule="atLeast"/>
        <w:ind w:left="1260" w:right="1320" w:hanging="540"/>
        <w:jc w:val="both"/>
        <w:rPr>
          <w:b/>
          <w:bCs/>
          <w:color w:val="FF0000"/>
          <w:spacing w:val="5"/>
          <w:sz w:val="20"/>
          <w:szCs w:val="20"/>
        </w:rPr>
      </w:pPr>
      <w:r>
        <w:rPr>
          <w:b/>
          <w:bCs/>
          <w:color w:val="FF0000"/>
          <w:spacing w:val="5"/>
          <w:sz w:val="20"/>
          <w:szCs w:val="20"/>
        </w:rPr>
        <w:tab/>
      </w:r>
      <w:r w:rsidRPr="003B535E">
        <w:rPr>
          <w:b/>
          <w:bCs/>
          <w:color w:val="FF0000"/>
          <w:spacing w:val="5"/>
          <w:sz w:val="20"/>
          <w:szCs w:val="20"/>
        </w:rPr>
        <w:t>Article 19Bis:</w:t>
      </w:r>
      <w:r>
        <w:rPr>
          <w:b/>
          <w:bCs/>
          <w:color w:val="FF0000"/>
          <w:spacing w:val="5"/>
          <w:sz w:val="20"/>
          <w:szCs w:val="20"/>
        </w:rPr>
        <w:t xml:space="preserve"> Peaceful uses of nuclear energy</w:t>
      </w:r>
    </w:p>
    <w:p w:rsidR="00551736" w:rsidRPr="003B535E" w:rsidRDefault="00551736" w:rsidP="00551736">
      <w:pPr>
        <w:pStyle w:val="ListParagraph"/>
        <w:spacing w:after="120" w:line="20" w:lineRule="atLeast"/>
        <w:ind w:left="1260" w:right="1320" w:hanging="540"/>
        <w:jc w:val="both"/>
        <w:rPr>
          <w:b/>
          <w:bCs/>
          <w:color w:val="FF0000"/>
          <w:spacing w:val="5"/>
          <w:sz w:val="20"/>
          <w:szCs w:val="20"/>
        </w:rPr>
      </w:pPr>
      <w:r w:rsidRPr="003B535E">
        <w:rPr>
          <w:b/>
          <w:bCs/>
          <w:color w:val="FF0000"/>
          <w:spacing w:val="5"/>
          <w:sz w:val="20"/>
          <w:szCs w:val="20"/>
        </w:rPr>
        <w:t xml:space="preserve"> </w:t>
      </w:r>
    </w:p>
    <w:p w:rsidR="00551736" w:rsidRPr="00AA083C" w:rsidRDefault="00551736" w:rsidP="00551736">
      <w:pPr>
        <w:pStyle w:val="ListParagraph"/>
        <w:spacing w:after="120" w:line="20" w:lineRule="atLeast"/>
        <w:ind w:left="1260" w:right="1320" w:hanging="540"/>
        <w:jc w:val="both"/>
        <w:rPr>
          <w:b/>
          <w:bCs/>
          <w:color w:val="FF0000"/>
          <w:spacing w:val="5"/>
          <w:sz w:val="20"/>
          <w:szCs w:val="20"/>
        </w:rPr>
      </w:pPr>
      <w:r>
        <w:rPr>
          <w:spacing w:val="5"/>
          <w:sz w:val="20"/>
          <w:szCs w:val="20"/>
        </w:rPr>
        <w:tab/>
      </w:r>
      <w:r w:rsidRPr="00AA083C">
        <w:rPr>
          <w:b/>
          <w:bCs/>
          <w:color w:val="FF0000"/>
          <w:spacing w:val="5"/>
          <w:sz w:val="20"/>
          <w:szCs w:val="20"/>
        </w:rPr>
        <w:t>Nothing in this Treaty shall be interpreted as affecting the inalienable right of all the Parties to develop research, production and use of nuclear energy for peaceful purposes</w:t>
      </w:r>
      <w:r w:rsidRPr="00AA083C">
        <w:rPr>
          <w:rFonts w:ascii="Verdana" w:hAnsi="Verdana"/>
          <w:b/>
          <w:bCs/>
          <w:color w:val="FF0000"/>
          <w:sz w:val="11"/>
          <w:szCs w:val="11"/>
          <w:shd w:val="clear" w:color="auto" w:fill="FFFFFF"/>
        </w:rPr>
        <w:t xml:space="preserve"> </w:t>
      </w:r>
      <w:r w:rsidRPr="00AA083C">
        <w:rPr>
          <w:b/>
          <w:bCs/>
          <w:color w:val="FF0000"/>
          <w:spacing w:val="5"/>
          <w:sz w:val="20"/>
          <w:szCs w:val="20"/>
        </w:rPr>
        <w:t>without discrimination</w:t>
      </w:r>
      <w:r w:rsidRPr="003B535E">
        <w:rPr>
          <w:spacing w:val="5"/>
          <w:sz w:val="20"/>
          <w:szCs w:val="20"/>
        </w:rPr>
        <w:t> </w:t>
      </w:r>
      <w:r w:rsidRPr="00AA083C">
        <w:rPr>
          <w:b/>
          <w:bCs/>
          <w:color w:val="FF0000"/>
          <w:spacing w:val="5"/>
          <w:sz w:val="20"/>
          <w:szCs w:val="20"/>
        </w:rPr>
        <w:t>and to participate in the fullest possible exchange of equipment, materials and scientific and technological information for the peaceful uses of nuclear energy</w:t>
      </w:r>
      <w:r>
        <w:rPr>
          <w:b/>
          <w:bCs/>
          <w:color w:val="FF0000"/>
          <w:spacing w:val="5"/>
          <w:sz w:val="20"/>
          <w:szCs w:val="20"/>
        </w:rPr>
        <w:t xml:space="preserve">, as well as </w:t>
      </w:r>
      <w:r w:rsidRPr="003B535E">
        <w:rPr>
          <w:b/>
          <w:bCs/>
          <w:color w:val="FF0000"/>
          <w:spacing w:val="5"/>
          <w:sz w:val="20"/>
          <w:szCs w:val="20"/>
        </w:rPr>
        <w:t>their activities for detection, protection and decontamination purposes</w:t>
      </w:r>
      <w:r>
        <w:rPr>
          <w:b/>
          <w:bCs/>
          <w:color w:val="FF0000"/>
          <w:spacing w:val="5"/>
          <w:sz w:val="20"/>
          <w:szCs w:val="20"/>
        </w:rPr>
        <w:t>.</w:t>
      </w:r>
    </w:p>
    <w:p w:rsidR="00551736" w:rsidRDefault="00551736" w:rsidP="00551736">
      <w:pPr>
        <w:pStyle w:val="BodyText"/>
        <w:pBdr>
          <w:bottom w:val="single" w:sz="6" w:space="1" w:color="auto"/>
        </w:pBdr>
        <w:kinsoku w:val="0"/>
        <w:overflowPunct w:val="0"/>
        <w:ind w:right="1556" w:firstLine="345"/>
        <w:rPr>
          <w:spacing w:val="3"/>
        </w:rPr>
      </w:pPr>
    </w:p>
    <w:p w:rsidR="00A24C66" w:rsidRDefault="00A24C66" w:rsidP="006D048A">
      <w:pPr>
        <w:widowControl w:val="0"/>
        <w:spacing w:after="200" w:line="276" w:lineRule="auto"/>
        <w:rPr>
          <w:rFonts w:ascii="Times New Roman" w:hAnsi="Times New Roman" w:cs="Times New Roman"/>
          <w:b/>
          <w:sz w:val="28"/>
          <w:highlight w:val="yellow"/>
          <w:lang w:val="en-GB"/>
        </w:rPr>
      </w:pPr>
    </w:p>
    <w:p w:rsidR="00A24C66" w:rsidRDefault="00A24C66" w:rsidP="006D048A">
      <w:pPr>
        <w:widowControl w:val="0"/>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IRELAND</w:t>
      </w:r>
    </w:p>
    <w:p w:rsidR="00A24C66" w:rsidRPr="00A24C66" w:rsidRDefault="00A24C66" w:rsidP="00A24C66">
      <w:pPr>
        <w:rPr>
          <w:rFonts w:ascii="Times New Roman" w:eastAsia="Times New Roman" w:hAnsi="Times New Roman" w:cs="Times New Roman"/>
          <w:color w:val="000000"/>
        </w:rPr>
      </w:pPr>
      <w:r w:rsidRPr="00A24C66">
        <w:rPr>
          <w:rFonts w:ascii="Times New Roman" w:eastAsia="Times New Roman" w:hAnsi="Times New Roman" w:cs="Times New Roman"/>
          <w:b/>
          <w:bCs/>
          <w:color w:val="000000"/>
        </w:rPr>
        <w:t>Article 11</w:t>
      </w:r>
    </w:p>
    <w:p w:rsidR="00A24C66" w:rsidRPr="00A24C66" w:rsidRDefault="00A24C66" w:rsidP="00A24C66">
      <w:pPr>
        <w:rPr>
          <w:rFonts w:ascii="Times New Roman" w:eastAsia="Times New Roman" w:hAnsi="Times New Roman" w:cs="Times New Roman"/>
          <w:color w:val="000000"/>
        </w:rPr>
      </w:pPr>
      <w:r w:rsidRPr="00A24C66">
        <w:rPr>
          <w:rFonts w:ascii="Times New Roman" w:eastAsia="Times New Roman" w:hAnsi="Times New Roman" w:cs="Times New Roman"/>
          <w:color w:val="000000"/>
        </w:rPr>
        <w:t> </w:t>
      </w:r>
    </w:p>
    <w:p w:rsidR="00A24C66" w:rsidRPr="00A24C66" w:rsidRDefault="00A24C66" w:rsidP="00A24C66">
      <w:pPr>
        <w:pStyle w:val="ListParagraph"/>
        <w:numPr>
          <w:ilvl w:val="0"/>
          <w:numId w:val="59"/>
        </w:numPr>
        <w:rPr>
          <w:rFonts w:ascii="Times New Roman" w:eastAsia="Times New Roman" w:hAnsi="Times New Roman" w:cs="Times New Roman"/>
          <w:color w:val="000000"/>
        </w:rPr>
      </w:pPr>
      <w:r w:rsidRPr="00A24C66">
        <w:rPr>
          <w:rFonts w:ascii="Times New Roman" w:eastAsia="Times New Roman" w:hAnsi="Times New Roman" w:cs="Times New Roman"/>
          <w:color w:val="000000"/>
        </w:rPr>
        <w:t>Replace ‘’two-thirds’’ with ‘’three-quarters’’</w:t>
      </w:r>
    </w:p>
    <w:p w:rsidR="00A24C66" w:rsidRPr="00A24C66" w:rsidRDefault="00A24C66" w:rsidP="00A24C66">
      <w:pPr>
        <w:pStyle w:val="ListParagraph"/>
        <w:numPr>
          <w:ilvl w:val="0"/>
          <w:numId w:val="59"/>
        </w:numPr>
        <w:rPr>
          <w:rFonts w:ascii="Times New Roman" w:eastAsia="Times New Roman" w:hAnsi="Times New Roman" w:cs="Times New Roman"/>
          <w:color w:val="000000"/>
        </w:rPr>
      </w:pPr>
      <w:r w:rsidRPr="00A24C66">
        <w:rPr>
          <w:rFonts w:ascii="Times New Roman" w:eastAsia="Times New Roman" w:hAnsi="Times New Roman" w:cs="Times New Roman"/>
          <w:color w:val="000000"/>
        </w:rPr>
        <w:t>Add new para 3 as follows: ‘’The present Convention may be complemented by Additional Protocols or other instruments necessary for its universalization or implementation or otherwise related to its object and purpose, as decided by a Meeting of States Parties or Review Conference.’’</w:t>
      </w:r>
    </w:p>
    <w:p w:rsidR="00A24C66" w:rsidRPr="00A24C66" w:rsidRDefault="00A24C66" w:rsidP="00A24C66">
      <w:pPr>
        <w:rPr>
          <w:rFonts w:ascii="Times New Roman" w:eastAsia="Times New Roman" w:hAnsi="Times New Roman" w:cs="Times New Roman"/>
          <w:color w:val="000000"/>
        </w:rPr>
      </w:pPr>
      <w:r w:rsidRPr="00A24C66">
        <w:rPr>
          <w:rFonts w:ascii="Times New Roman" w:eastAsia="Times New Roman" w:hAnsi="Times New Roman" w:cs="Times New Roman"/>
          <w:color w:val="000000"/>
        </w:rPr>
        <w:t> </w:t>
      </w:r>
    </w:p>
    <w:p w:rsidR="00A24C66" w:rsidRPr="00A24C66" w:rsidRDefault="00A24C66" w:rsidP="00A24C66">
      <w:pPr>
        <w:rPr>
          <w:rFonts w:ascii="Times New Roman" w:eastAsia="Times New Roman" w:hAnsi="Times New Roman" w:cs="Times New Roman"/>
          <w:color w:val="000000"/>
        </w:rPr>
      </w:pPr>
      <w:r w:rsidRPr="00A24C66">
        <w:rPr>
          <w:rFonts w:ascii="Times New Roman" w:eastAsia="Times New Roman" w:hAnsi="Times New Roman" w:cs="Times New Roman"/>
          <w:b/>
          <w:bCs/>
          <w:color w:val="000000"/>
        </w:rPr>
        <w:t>Article 18</w:t>
      </w:r>
    </w:p>
    <w:p w:rsidR="00A24C66" w:rsidRPr="00A24C66" w:rsidRDefault="00A24C66" w:rsidP="00A24C66">
      <w:pPr>
        <w:rPr>
          <w:rFonts w:ascii="Times New Roman" w:eastAsia="Times New Roman" w:hAnsi="Times New Roman" w:cs="Times New Roman"/>
          <w:color w:val="000000"/>
        </w:rPr>
      </w:pPr>
      <w:r w:rsidRPr="00A24C66">
        <w:rPr>
          <w:rFonts w:ascii="Times New Roman" w:eastAsia="Times New Roman" w:hAnsi="Times New Roman" w:cs="Times New Roman"/>
          <w:color w:val="000000"/>
        </w:rPr>
        <w:lastRenderedPageBreak/>
        <w:t> </w:t>
      </w:r>
    </w:p>
    <w:p w:rsidR="00A24C66" w:rsidRPr="00A24C66" w:rsidRDefault="00A24C66" w:rsidP="00A24C66">
      <w:pPr>
        <w:pStyle w:val="ListParagraph"/>
        <w:numPr>
          <w:ilvl w:val="0"/>
          <w:numId w:val="59"/>
        </w:numPr>
        <w:rPr>
          <w:rFonts w:ascii="Times New Roman" w:eastAsia="Times New Roman" w:hAnsi="Times New Roman" w:cs="Times New Roman"/>
          <w:color w:val="000000"/>
        </w:rPr>
      </w:pPr>
      <w:r w:rsidRPr="00A24C66">
        <w:rPr>
          <w:rFonts w:ascii="Times New Roman" w:eastAsia="Times New Roman" w:hAnsi="Times New Roman" w:cs="Times New Roman"/>
          <w:color w:val="000000"/>
        </w:rPr>
        <w:t>Para 2: replace ‘’three months’’ with ‘’twelve months’’ and add at the end of this paragraph the following sentence: ‘’States Parties should address the notice of withdrawal with the issuing State as a matter of urgency, with the aim of trying to resolve the concerns raised before the formal withdrawal process is triggered.”</w:t>
      </w:r>
    </w:p>
    <w:p w:rsidR="00A24C66" w:rsidRPr="00A24C66" w:rsidRDefault="00A24C66" w:rsidP="00A24C66">
      <w:pPr>
        <w:pStyle w:val="ListParagraph"/>
        <w:numPr>
          <w:ilvl w:val="0"/>
          <w:numId w:val="59"/>
        </w:numPr>
        <w:rPr>
          <w:rFonts w:ascii="Times New Roman" w:eastAsia="Times New Roman" w:hAnsi="Times New Roman" w:cs="Times New Roman"/>
          <w:color w:val="000000"/>
        </w:rPr>
      </w:pPr>
      <w:r w:rsidRPr="00A24C66">
        <w:rPr>
          <w:rFonts w:ascii="Times New Roman" w:eastAsia="Times New Roman" w:hAnsi="Times New Roman" w:cs="Times New Roman"/>
          <w:color w:val="000000"/>
        </w:rPr>
        <w:t>Add new para 4 as follows: ‘’ The withdrawal should not violate the UN Charter and its objectives of peace and security.”</w:t>
      </w:r>
    </w:p>
    <w:p w:rsidR="00A24C66" w:rsidRDefault="00A24C66" w:rsidP="00A24C66">
      <w:pPr>
        <w:pBdr>
          <w:bottom w:val="single" w:sz="6" w:space="1" w:color="auto"/>
        </w:pBdr>
      </w:pPr>
    </w:p>
    <w:p w:rsidR="00100FCC" w:rsidRDefault="00A24C66" w:rsidP="006D048A">
      <w:pPr>
        <w:widowControl w:val="0"/>
        <w:spacing w:after="200" w:line="276" w:lineRule="auto"/>
        <w:rPr>
          <w:rFonts w:ascii="Times New Roman" w:hAnsi="Times New Roman" w:cs="Times New Roman"/>
          <w:b/>
          <w:sz w:val="28"/>
          <w:lang w:val="en-GB"/>
        </w:rPr>
      </w:pPr>
      <w:r>
        <w:rPr>
          <w:rFonts w:ascii="Times New Roman" w:hAnsi="Times New Roman" w:cs="Times New Roman"/>
          <w:b/>
          <w:sz w:val="28"/>
          <w:highlight w:val="yellow"/>
          <w:lang w:val="en-GB"/>
        </w:rPr>
        <w:t>L</w:t>
      </w:r>
      <w:r w:rsidR="006D048A" w:rsidRPr="006D048A">
        <w:rPr>
          <w:rFonts w:ascii="Times New Roman" w:hAnsi="Times New Roman" w:cs="Times New Roman"/>
          <w:b/>
          <w:sz w:val="28"/>
          <w:highlight w:val="yellow"/>
          <w:lang w:val="en-GB"/>
        </w:rPr>
        <w:t>IECHTENSTEIN</w:t>
      </w:r>
    </w:p>
    <w:p w:rsidR="006D048A" w:rsidRDefault="006D048A" w:rsidP="006D048A">
      <w:pPr>
        <w:pStyle w:val="CM16"/>
        <w:spacing w:after="201" w:line="231" w:lineRule="atLeast"/>
        <w:ind w:right="6410"/>
        <w:rPr>
          <w:sz w:val="20"/>
          <w:szCs w:val="20"/>
        </w:rPr>
      </w:pPr>
      <w:r>
        <w:rPr>
          <w:b/>
          <w:bCs/>
          <w:sz w:val="20"/>
          <w:szCs w:val="20"/>
        </w:rPr>
        <w:t xml:space="preserve">Article 11 Amendments </w:t>
      </w:r>
    </w:p>
    <w:p w:rsidR="006D048A" w:rsidRPr="00123128" w:rsidRDefault="006D048A" w:rsidP="006D048A">
      <w:pPr>
        <w:pStyle w:val="Default"/>
        <w:widowControl w:val="0"/>
        <w:spacing w:after="178"/>
        <w:rPr>
          <w:color w:val="auto"/>
          <w:sz w:val="20"/>
          <w:szCs w:val="20"/>
          <w:lang w:val="en-GB"/>
        </w:rPr>
      </w:pPr>
      <w:r w:rsidRPr="00123128">
        <w:rPr>
          <w:color w:val="auto"/>
          <w:sz w:val="20"/>
          <w:szCs w:val="20"/>
          <w:lang w:val="en-GB"/>
        </w:rPr>
        <w:t>1. At the Meetings of States Parties or Review Conferences consideration may be given to any proposal for amendments of this Convention. The meeting or review conference may agree upon amendments which shall be adopted by a majority of two</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thirds of the States Parties present and voting at the meeting or review conference. </w:t>
      </w:r>
    </w:p>
    <w:p w:rsidR="006D048A" w:rsidRPr="00123128" w:rsidRDefault="006D048A" w:rsidP="003F0518">
      <w:pPr>
        <w:pStyle w:val="Default"/>
        <w:widowControl w:val="0"/>
        <w:spacing w:after="178"/>
        <w:rPr>
          <w:color w:val="auto"/>
          <w:sz w:val="20"/>
          <w:szCs w:val="20"/>
          <w:lang w:val="en-GB"/>
        </w:rPr>
      </w:pPr>
      <w:commentRangeStart w:id="56"/>
      <w:r w:rsidRPr="00123128">
        <w:rPr>
          <w:color w:val="auto"/>
          <w:sz w:val="20"/>
          <w:szCs w:val="20"/>
          <w:highlight w:val="yellow"/>
          <w:u w:val="single"/>
          <w:lang w:val="en-GB"/>
        </w:rPr>
        <w:t xml:space="preserve">2. The amendment shall enter into force for each State Party that deposits its </w:t>
      </w:r>
      <w:commentRangeEnd w:id="56"/>
      <w:r>
        <w:rPr>
          <w:color w:val="auto"/>
          <w:sz w:val="20"/>
          <w:szCs w:val="20"/>
          <w:highlight w:val="yellow"/>
        </w:rPr>
        <w:commentReference w:id="56"/>
      </w:r>
      <w:r>
        <w:rPr>
          <w:color w:val="auto"/>
          <w:sz w:val="20"/>
          <w:szCs w:val="20"/>
        </w:rPr>
        <w:commentReference w:id="57"/>
      </w:r>
      <w:r w:rsidRPr="00123128">
        <w:rPr>
          <w:color w:val="auto"/>
          <w:sz w:val="20"/>
          <w:szCs w:val="20"/>
          <w:u w:val="single"/>
          <w:lang w:val="en-GB"/>
        </w:rPr>
        <w:t xml:space="preserve">instrument of ratification </w:t>
      </w:r>
      <w:commentRangeStart w:id="58"/>
      <w:r w:rsidRPr="00123128">
        <w:rPr>
          <w:strike/>
          <w:color w:val="auto"/>
          <w:sz w:val="20"/>
          <w:szCs w:val="20"/>
          <w:u w:val="single"/>
          <w:lang w:val="en-GB"/>
        </w:rPr>
        <w:t xml:space="preserve">of the amendment </w:t>
      </w:r>
      <w:commentRangeEnd w:id="58"/>
      <w:r>
        <w:rPr>
          <w:color w:val="auto"/>
          <w:sz w:val="20"/>
          <w:szCs w:val="20"/>
        </w:rPr>
        <w:commentReference w:id="58"/>
      </w:r>
      <w:r w:rsidRPr="00123128">
        <w:rPr>
          <w:color w:val="auto"/>
          <w:sz w:val="20"/>
          <w:szCs w:val="20"/>
          <w:u w:val="single"/>
          <w:lang w:val="en-GB"/>
        </w:rPr>
        <w:t xml:space="preserve">upon the deposit of such instruments of ratification by a majority of the States Parties. Thereafter, it shall enter into force for any other State Party upon the deposit of its instrument of ratification of the amendment. </w:t>
      </w:r>
    </w:p>
    <w:p w:rsidR="006D048A" w:rsidRDefault="006D048A" w:rsidP="006D048A">
      <w:pPr>
        <w:pStyle w:val="CM16"/>
        <w:spacing w:after="203" w:line="231" w:lineRule="atLeast"/>
        <w:rPr>
          <w:sz w:val="20"/>
          <w:szCs w:val="20"/>
        </w:rPr>
      </w:pPr>
      <w:r>
        <w:rPr>
          <w:b/>
          <w:bCs/>
          <w:sz w:val="20"/>
          <w:szCs w:val="20"/>
        </w:rPr>
        <w:t xml:space="preserve">Article 12 Settlement of disputes </w:t>
      </w:r>
    </w:p>
    <w:p w:rsidR="006D048A" w:rsidRPr="00123128" w:rsidRDefault="006D048A" w:rsidP="005A085B">
      <w:pPr>
        <w:pStyle w:val="Default"/>
        <w:widowControl w:val="0"/>
        <w:numPr>
          <w:ilvl w:val="0"/>
          <w:numId w:val="38"/>
        </w:numPr>
        <w:spacing w:after="178"/>
        <w:ind w:left="360" w:hanging="360"/>
        <w:rPr>
          <w:color w:val="auto"/>
          <w:sz w:val="20"/>
          <w:szCs w:val="20"/>
          <w:lang w:val="en-GB"/>
        </w:rPr>
      </w:pPr>
      <w:r w:rsidRPr="00123128">
        <w:rPr>
          <w:color w:val="auto"/>
          <w:sz w:val="20"/>
          <w:szCs w:val="20"/>
          <w:lang w:val="en-GB"/>
        </w:rPr>
        <w:t xml:space="preserve">When a dispute arises between two or more States Parties relating to the interpretation or application of this Convention, the parties concerned shall consult together with a view to the expeditious settlement of the dispute by negotiation or by other peaceful means of the parties’ choice, including </w:t>
      </w:r>
      <w:commentRangeStart w:id="59"/>
      <w:r w:rsidRPr="00123128">
        <w:rPr>
          <w:strike/>
          <w:color w:val="auto"/>
          <w:sz w:val="20"/>
          <w:szCs w:val="20"/>
          <w:lang w:val="en-GB"/>
        </w:rPr>
        <w:t xml:space="preserve">recourse to the Meetings of States </w:t>
      </w:r>
      <w:commentRangeEnd w:id="59"/>
      <w:r>
        <w:rPr>
          <w:color w:val="auto"/>
          <w:sz w:val="20"/>
          <w:szCs w:val="20"/>
        </w:rPr>
        <w:commentReference w:id="59"/>
      </w:r>
      <w:r w:rsidRPr="00123128">
        <w:rPr>
          <w:strike/>
          <w:color w:val="auto"/>
          <w:sz w:val="20"/>
          <w:szCs w:val="20"/>
          <w:lang w:val="en-GB"/>
        </w:rPr>
        <w:t xml:space="preserve">Parties and, by mutual consent, referral to the International Court of Justice in conformity with the Statute of the Court. </w:t>
      </w:r>
    </w:p>
    <w:p w:rsidR="006D048A" w:rsidRPr="00123128" w:rsidRDefault="006D048A" w:rsidP="005A085B">
      <w:pPr>
        <w:pStyle w:val="Default"/>
        <w:widowControl w:val="0"/>
        <w:numPr>
          <w:ilvl w:val="0"/>
          <w:numId w:val="38"/>
        </w:numPr>
        <w:ind w:left="360" w:hanging="360"/>
        <w:rPr>
          <w:color w:val="auto"/>
          <w:sz w:val="20"/>
          <w:szCs w:val="20"/>
          <w:lang w:val="en-GB"/>
        </w:rPr>
      </w:pPr>
      <w:r w:rsidRPr="00123128">
        <w:rPr>
          <w:color w:val="auto"/>
          <w:sz w:val="20"/>
          <w:szCs w:val="20"/>
          <w:lang w:val="en-GB"/>
        </w:rPr>
        <w:t xml:space="preserve">The Meeting of States Parties may contribute to the settlement of the dispute by whatever means it deems appropriate, including offering its good offices, calling upon the States Parties concerned to start the settlement procedure of their choice and recommending a time limit for any agreed procedure. </w:t>
      </w:r>
    </w:p>
    <w:p w:rsidR="006D048A" w:rsidRPr="00123128" w:rsidRDefault="006D048A" w:rsidP="006D048A">
      <w:pPr>
        <w:pStyle w:val="Default"/>
        <w:widowControl w:val="0"/>
        <w:rPr>
          <w:color w:val="auto"/>
          <w:sz w:val="20"/>
          <w:szCs w:val="20"/>
          <w:lang w:val="en-GB"/>
        </w:rPr>
      </w:pPr>
    </w:p>
    <w:p w:rsidR="006D048A" w:rsidRDefault="006D048A" w:rsidP="006D048A">
      <w:pPr>
        <w:pStyle w:val="CM16"/>
        <w:spacing w:after="201" w:line="231" w:lineRule="atLeast"/>
        <w:ind w:right="6470"/>
        <w:rPr>
          <w:sz w:val="20"/>
          <w:szCs w:val="20"/>
        </w:rPr>
      </w:pPr>
      <w:r>
        <w:rPr>
          <w:b/>
          <w:bCs/>
          <w:sz w:val="20"/>
          <w:szCs w:val="20"/>
        </w:rPr>
        <w:t xml:space="preserve">Article 13 Universality </w:t>
      </w:r>
    </w:p>
    <w:p w:rsidR="006D048A" w:rsidRDefault="006D048A" w:rsidP="006D048A">
      <w:pPr>
        <w:pStyle w:val="CM16"/>
        <w:spacing w:after="240" w:line="231" w:lineRule="atLeast"/>
        <w:ind w:right="280"/>
        <w:rPr>
          <w:sz w:val="20"/>
          <w:szCs w:val="20"/>
        </w:rPr>
      </w:pPr>
      <w:r>
        <w:rPr>
          <w:sz w:val="20"/>
          <w:szCs w:val="20"/>
        </w:rPr>
        <w:t xml:space="preserve">Each State Party shall encourage States not party to this Convention to ratify, accept, approve or accede to this Convention, with the goal of attracting the adherence of all States to this Convention. </w:t>
      </w:r>
    </w:p>
    <w:p w:rsidR="006D048A" w:rsidRDefault="006D048A" w:rsidP="006D048A">
      <w:pPr>
        <w:pStyle w:val="CM16"/>
        <w:spacing w:after="203" w:line="231" w:lineRule="atLeast"/>
        <w:ind w:right="6692"/>
        <w:rPr>
          <w:sz w:val="20"/>
          <w:szCs w:val="20"/>
        </w:rPr>
      </w:pPr>
      <w:r>
        <w:rPr>
          <w:b/>
          <w:bCs/>
          <w:sz w:val="20"/>
          <w:szCs w:val="20"/>
        </w:rPr>
        <w:t xml:space="preserve">Article 14 Signature </w:t>
      </w:r>
    </w:p>
    <w:p w:rsidR="006D048A" w:rsidRDefault="006D048A" w:rsidP="006D048A">
      <w:pPr>
        <w:pStyle w:val="CM16"/>
        <w:spacing w:after="240" w:line="231" w:lineRule="atLeast"/>
        <w:ind w:left="355"/>
        <w:rPr>
          <w:sz w:val="20"/>
          <w:szCs w:val="20"/>
        </w:rPr>
      </w:pPr>
      <w:r>
        <w:rPr>
          <w:sz w:val="20"/>
          <w:szCs w:val="20"/>
        </w:rPr>
        <w:t xml:space="preserve">This Convention shall be open for signature to all States </w:t>
      </w:r>
      <w:commentRangeStart w:id="60"/>
      <w:r>
        <w:rPr>
          <w:sz w:val="20"/>
          <w:szCs w:val="20"/>
          <w:highlight w:val="yellow"/>
          <w:u w:val="single"/>
        </w:rPr>
        <w:t>before its entry into force</w:t>
      </w:r>
      <w:commentRangeEnd w:id="60"/>
      <w:r>
        <w:rPr>
          <w:sz w:val="20"/>
          <w:szCs w:val="20"/>
          <w:highlight w:val="yellow"/>
        </w:rPr>
        <w:commentReference w:id="60"/>
      </w:r>
      <w:r>
        <w:rPr>
          <w:sz w:val="20"/>
          <w:szCs w:val="20"/>
        </w:rPr>
        <w:t xml:space="preserve">. </w:t>
      </w:r>
    </w:p>
    <w:p w:rsidR="006D048A" w:rsidRDefault="006D048A" w:rsidP="006D048A">
      <w:pPr>
        <w:pStyle w:val="CM16"/>
        <w:spacing w:after="204" w:line="231" w:lineRule="atLeast"/>
        <w:ind w:right="6520"/>
        <w:rPr>
          <w:sz w:val="20"/>
          <w:szCs w:val="20"/>
        </w:rPr>
      </w:pPr>
      <w:commentRangeStart w:id="61"/>
      <w:r>
        <w:rPr>
          <w:b/>
          <w:bCs/>
          <w:sz w:val="20"/>
          <w:szCs w:val="20"/>
          <w:highlight w:val="yellow"/>
          <w:u w:val="single"/>
        </w:rPr>
        <w:t xml:space="preserve">Article 15 </w:t>
      </w:r>
      <w:commentRangeEnd w:id="61"/>
      <w:r>
        <w:rPr>
          <w:sz w:val="20"/>
          <w:szCs w:val="20"/>
          <w:highlight w:val="yellow"/>
        </w:rPr>
        <w:commentReference w:id="61"/>
      </w:r>
      <w:r>
        <w:rPr>
          <w:b/>
          <w:bCs/>
          <w:sz w:val="20"/>
          <w:szCs w:val="20"/>
        </w:rPr>
        <w:t xml:space="preserve">Ratification </w:t>
      </w:r>
    </w:p>
    <w:p w:rsidR="006D048A" w:rsidRDefault="006D048A" w:rsidP="006D048A">
      <w:pPr>
        <w:pStyle w:val="CM16"/>
        <w:spacing w:after="240" w:line="231" w:lineRule="atLeast"/>
        <w:ind w:left="355"/>
        <w:rPr>
          <w:sz w:val="20"/>
          <w:szCs w:val="20"/>
        </w:rPr>
      </w:pPr>
      <w:r>
        <w:rPr>
          <w:sz w:val="20"/>
          <w:szCs w:val="20"/>
        </w:rPr>
        <w:t xml:space="preserve">This Convention shall be subject to ratification </w:t>
      </w:r>
      <w:commentRangeStart w:id="62"/>
      <w:r>
        <w:rPr>
          <w:strike/>
          <w:sz w:val="20"/>
          <w:szCs w:val="20"/>
        </w:rPr>
        <w:t>by signatory States</w:t>
      </w:r>
      <w:commentRangeEnd w:id="62"/>
      <w:r>
        <w:rPr>
          <w:sz w:val="20"/>
          <w:szCs w:val="20"/>
        </w:rPr>
        <w:commentReference w:id="62"/>
      </w:r>
      <w:r>
        <w:rPr>
          <w:sz w:val="20"/>
          <w:szCs w:val="20"/>
        </w:rPr>
        <w:t xml:space="preserve">. </w:t>
      </w:r>
    </w:p>
    <w:p w:rsidR="006D048A" w:rsidRDefault="006D048A" w:rsidP="006D048A">
      <w:pPr>
        <w:pStyle w:val="CM16"/>
        <w:spacing w:after="240" w:line="231" w:lineRule="atLeast"/>
        <w:rPr>
          <w:sz w:val="20"/>
          <w:szCs w:val="20"/>
        </w:rPr>
      </w:pPr>
      <w:r>
        <w:rPr>
          <w:b/>
          <w:bCs/>
          <w:sz w:val="20"/>
          <w:szCs w:val="20"/>
        </w:rPr>
        <w:t xml:space="preserve">Article 16 Entry into force </w:t>
      </w:r>
    </w:p>
    <w:p w:rsidR="006D048A" w:rsidRPr="00123128" w:rsidRDefault="006D048A" w:rsidP="005A085B">
      <w:pPr>
        <w:pStyle w:val="Default"/>
        <w:widowControl w:val="0"/>
        <w:numPr>
          <w:ilvl w:val="0"/>
          <w:numId w:val="39"/>
        </w:numPr>
        <w:ind w:left="360" w:hanging="360"/>
        <w:rPr>
          <w:color w:val="auto"/>
          <w:sz w:val="20"/>
          <w:szCs w:val="20"/>
          <w:lang w:val="en-GB"/>
        </w:rPr>
      </w:pPr>
      <w:r w:rsidRPr="00123128">
        <w:rPr>
          <w:color w:val="auto"/>
          <w:sz w:val="20"/>
          <w:szCs w:val="20"/>
          <w:lang w:val="en-GB"/>
        </w:rPr>
        <w:t xml:space="preserve">This Convention shall enter into force 90 days after the fortieth instrument of ratification, acceptance, approval or accession has been deposited. </w:t>
      </w:r>
    </w:p>
    <w:p w:rsidR="006D048A" w:rsidRPr="00123128" w:rsidRDefault="006D048A" w:rsidP="005A085B">
      <w:pPr>
        <w:pStyle w:val="Default"/>
        <w:widowControl w:val="0"/>
        <w:numPr>
          <w:ilvl w:val="0"/>
          <w:numId w:val="39"/>
        </w:numPr>
        <w:ind w:left="360" w:hanging="360"/>
        <w:rPr>
          <w:color w:val="auto"/>
          <w:sz w:val="20"/>
          <w:szCs w:val="20"/>
          <w:lang w:val="en-GB"/>
        </w:rPr>
      </w:pPr>
      <w:r w:rsidRPr="00123128">
        <w:rPr>
          <w:color w:val="auto"/>
          <w:sz w:val="20"/>
          <w:szCs w:val="20"/>
          <w:lang w:val="en-GB"/>
        </w:rPr>
        <w:t xml:space="preserve">For any State that deposits its instrument of ratification, acceptance, approval or accession after the date of the deposit of the fortieth instrument of ratification, acceptance, approval or accession, this Convention shall enter into force 90 days after the date on which that State has deposited its instrument of ratification, acceptance, approval or accession. </w:t>
      </w:r>
    </w:p>
    <w:p w:rsidR="006D048A" w:rsidRDefault="006D048A" w:rsidP="006D048A">
      <w:pPr>
        <w:pStyle w:val="CM16"/>
        <w:spacing w:after="203" w:line="231" w:lineRule="atLeast"/>
        <w:ind w:right="6410"/>
        <w:rPr>
          <w:sz w:val="20"/>
          <w:szCs w:val="20"/>
        </w:rPr>
      </w:pPr>
      <w:r>
        <w:rPr>
          <w:b/>
          <w:bCs/>
          <w:sz w:val="20"/>
          <w:szCs w:val="20"/>
        </w:rPr>
        <w:t xml:space="preserve">Article 17 Reservations </w:t>
      </w:r>
    </w:p>
    <w:p w:rsidR="006D048A" w:rsidRDefault="006D048A" w:rsidP="006D048A">
      <w:pPr>
        <w:pStyle w:val="CM16"/>
        <w:spacing w:after="240" w:line="231" w:lineRule="atLeast"/>
        <w:ind w:left="355"/>
        <w:rPr>
          <w:sz w:val="20"/>
          <w:szCs w:val="20"/>
        </w:rPr>
      </w:pPr>
      <w:commentRangeStart w:id="63"/>
      <w:r>
        <w:rPr>
          <w:strike/>
          <w:sz w:val="20"/>
          <w:szCs w:val="20"/>
        </w:rPr>
        <w:t xml:space="preserve">The Articles of this Convention shall not be subject to reservations. </w:t>
      </w:r>
      <w:commentRangeEnd w:id="63"/>
      <w:r>
        <w:rPr>
          <w:sz w:val="20"/>
          <w:szCs w:val="20"/>
        </w:rPr>
        <w:commentReference w:id="63"/>
      </w:r>
    </w:p>
    <w:p w:rsidR="006D048A" w:rsidRDefault="006D048A" w:rsidP="006D048A">
      <w:pPr>
        <w:pStyle w:val="CM16"/>
        <w:spacing w:after="204" w:line="231" w:lineRule="atLeast"/>
        <w:ind w:right="6692"/>
        <w:rPr>
          <w:sz w:val="20"/>
          <w:szCs w:val="20"/>
        </w:rPr>
      </w:pPr>
      <w:r>
        <w:rPr>
          <w:b/>
          <w:bCs/>
          <w:sz w:val="20"/>
          <w:szCs w:val="20"/>
        </w:rPr>
        <w:t xml:space="preserve">Article 18 </w:t>
      </w:r>
      <w:commentRangeStart w:id="64"/>
      <w:r>
        <w:rPr>
          <w:b/>
          <w:bCs/>
          <w:strike/>
          <w:sz w:val="20"/>
          <w:szCs w:val="20"/>
        </w:rPr>
        <w:t xml:space="preserve">Duration </w:t>
      </w:r>
      <w:commentRangeEnd w:id="64"/>
      <w:r>
        <w:rPr>
          <w:sz w:val="20"/>
          <w:szCs w:val="20"/>
        </w:rPr>
        <w:commentReference w:id="64"/>
      </w:r>
    </w:p>
    <w:p w:rsidR="006D048A" w:rsidRPr="00123128" w:rsidRDefault="006D048A" w:rsidP="005A085B">
      <w:pPr>
        <w:pStyle w:val="Default"/>
        <w:widowControl w:val="0"/>
        <w:numPr>
          <w:ilvl w:val="0"/>
          <w:numId w:val="40"/>
        </w:numPr>
        <w:spacing w:after="178"/>
        <w:ind w:left="360" w:hanging="360"/>
        <w:rPr>
          <w:color w:val="auto"/>
          <w:sz w:val="20"/>
          <w:szCs w:val="20"/>
          <w:lang w:val="en-GB"/>
        </w:rPr>
      </w:pPr>
      <w:r w:rsidRPr="00123128">
        <w:rPr>
          <w:color w:val="auto"/>
          <w:sz w:val="20"/>
          <w:szCs w:val="20"/>
          <w:lang w:val="en-GB"/>
        </w:rPr>
        <w:lastRenderedPageBreak/>
        <w:t xml:space="preserve">This Convention shall be of unlimited duration. </w:t>
      </w:r>
    </w:p>
    <w:p w:rsidR="006D048A" w:rsidRPr="00123128" w:rsidRDefault="006D048A" w:rsidP="005A085B">
      <w:pPr>
        <w:pStyle w:val="Default"/>
        <w:widowControl w:val="0"/>
        <w:numPr>
          <w:ilvl w:val="0"/>
          <w:numId w:val="40"/>
        </w:numPr>
        <w:spacing w:after="178"/>
        <w:ind w:left="360" w:hanging="360"/>
        <w:rPr>
          <w:color w:val="auto"/>
          <w:sz w:val="20"/>
          <w:szCs w:val="20"/>
          <w:lang w:val="en-GB"/>
        </w:rPr>
      </w:pPr>
      <w:r w:rsidRPr="00123128">
        <w:rPr>
          <w:color w:val="auto"/>
          <w:sz w:val="20"/>
          <w:szCs w:val="20"/>
          <w:lang w:val="en-GB"/>
        </w:rPr>
        <w:t xml:space="preserve">Each State Party shall have the right to withdraw from the Convention </w:t>
      </w:r>
      <w:commentRangeStart w:id="65"/>
      <w:r w:rsidRPr="00123128">
        <w:rPr>
          <w:strike/>
          <w:color w:val="auto"/>
          <w:sz w:val="20"/>
          <w:szCs w:val="20"/>
          <w:lang w:val="en-GB"/>
        </w:rPr>
        <w:t xml:space="preserve">if it decides that extraordinary events, related to the </w:t>
      </w:r>
      <w:commentRangeEnd w:id="65"/>
      <w:r>
        <w:rPr>
          <w:color w:val="auto"/>
          <w:sz w:val="20"/>
          <w:szCs w:val="20"/>
        </w:rPr>
        <w:commentReference w:id="65"/>
      </w:r>
      <w:r w:rsidRPr="00123128">
        <w:rPr>
          <w:strike/>
          <w:color w:val="auto"/>
          <w:sz w:val="20"/>
          <w:szCs w:val="20"/>
          <w:lang w:val="en-GB"/>
        </w:rPr>
        <w:t xml:space="preserve">subject matter of this Convention, have jeopardized the supreme interests of its country. </w:t>
      </w:r>
      <w:r w:rsidRPr="00123128">
        <w:rPr>
          <w:color w:val="auto"/>
          <w:sz w:val="20"/>
          <w:szCs w:val="20"/>
          <w:lang w:val="en-GB"/>
        </w:rPr>
        <w:t xml:space="preserve">It shall give notice of such withdrawal to </w:t>
      </w:r>
      <w:commentRangeStart w:id="66"/>
      <w:r w:rsidRPr="00123128">
        <w:rPr>
          <w:strike/>
          <w:color w:val="auto"/>
          <w:sz w:val="20"/>
          <w:szCs w:val="20"/>
          <w:lang w:val="en-GB"/>
        </w:rPr>
        <w:t xml:space="preserve">all other Parties </w:t>
      </w:r>
      <w:commentRangeEnd w:id="66"/>
      <w:r>
        <w:rPr>
          <w:color w:val="auto"/>
          <w:sz w:val="20"/>
          <w:szCs w:val="20"/>
        </w:rPr>
        <w:commentReference w:id="66"/>
      </w:r>
      <w:r w:rsidRPr="00123128">
        <w:rPr>
          <w:color w:val="auto"/>
          <w:sz w:val="20"/>
          <w:szCs w:val="20"/>
          <w:lang w:val="en-GB"/>
        </w:rPr>
        <w:t xml:space="preserve">to the Convention </w:t>
      </w:r>
      <w:commentRangeStart w:id="67"/>
      <w:r w:rsidRPr="00123128">
        <w:rPr>
          <w:color w:val="auto"/>
          <w:sz w:val="20"/>
          <w:szCs w:val="20"/>
          <w:highlight w:val="yellow"/>
          <w:u w:val="single"/>
          <w:lang w:val="en-GB"/>
        </w:rPr>
        <w:t xml:space="preserve">and to the </w:t>
      </w:r>
      <w:commentRangeEnd w:id="67"/>
      <w:r>
        <w:rPr>
          <w:color w:val="auto"/>
          <w:sz w:val="20"/>
          <w:szCs w:val="20"/>
          <w:highlight w:val="yellow"/>
        </w:rPr>
        <w:commentReference w:id="67"/>
      </w:r>
      <w:r w:rsidRPr="00123128">
        <w:rPr>
          <w:color w:val="auto"/>
          <w:sz w:val="20"/>
          <w:szCs w:val="20"/>
          <w:u w:val="single"/>
          <w:lang w:val="en-GB"/>
        </w:rPr>
        <w:t xml:space="preserve">United Nations Security Council </w:t>
      </w:r>
      <w:commentRangeStart w:id="68"/>
      <w:r w:rsidRPr="00123128">
        <w:rPr>
          <w:strike/>
          <w:color w:val="auto"/>
          <w:sz w:val="20"/>
          <w:szCs w:val="20"/>
          <w:lang w:val="en-GB"/>
        </w:rPr>
        <w:t>three months in advance</w:t>
      </w:r>
      <w:commentRangeEnd w:id="68"/>
      <w:r>
        <w:rPr>
          <w:color w:val="auto"/>
          <w:sz w:val="20"/>
          <w:szCs w:val="20"/>
        </w:rPr>
        <w:commentReference w:id="68"/>
      </w:r>
      <w:r w:rsidRPr="00123128">
        <w:rPr>
          <w:color w:val="auto"/>
          <w:sz w:val="20"/>
          <w:szCs w:val="20"/>
          <w:lang w:val="en-GB"/>
        </w:rPr>
        <w:t xml:space="preserve">. Such notice shall include a statement of the extraordinary events it regards as having jeopardized its supreme interests. </w:t>
      </w:r>
    </w:p>
    <w:p w:rsidR="006D048A" w:rsidRPr="00123128" w:rsidRDefault="006D048A" w:rsidP="005A085B">
      <w:pPr>
        <w:pStyle w:val="Default"/>
        <w:widowControl w:val="0"/>
        <w:numPr>
          <w:ilvl w:val="0"/>
          <w:numId w:val="40"/>
        </w:numPr>
        <w:ind w:left="360" w:hanging="360"/>
        <w:rPr>
          <w:color w:val="auto"/>
          <w:sz w:val="20"/>
          <w:szCs w:val="20"/>
          <w:lang w:val="en-GB"/>
        </w:rPr>
      </w:pPr>
      <w:r w:rsidRPr="00123128">
        <w:rPr>
          <w:color w:val="auto"/>
          <w:sz w:val="20"/>
          <w:szCs w:val="20"/>
          <w:lang w:val="en-GB"/>
        </w:rPr>
        <w:t>Such withdrawal shall only take effect months after the receipt of the instrument of withdrawal by the Depositary. If, however, on the expiry of that three</w:t>
      </w:r>
      <w:r w:rsidRPr="00123128">
        <w:rPr>
          <w:rFonts w:ascii="KJPPBB+TimesNewRomanPSMT" w:hAnsi="KJPPBB+TimesNewRomanPSMT" w:cs="KJPPBB+TimesNewRomanPSMT"/>
          <w:color w:val="auto"/>
          <w:sz w:val="20"/>
          <w:szCs w:val="20"/>
          <w:lang w:val="en-GB"/>
        </w:rPr>
        <w:t>-</w:t>
      </w:r>
      <w:r w:rsidRPr="00123128">
        <w:rPr>
          <w:color w:val="auto"/>
          <w:sz w:val="20"/>
          <w:szCs w:val="20"/>
          <w:lang w:val="en-GB"/>
        </w:rPr>
        <w:t xml:space="preserve">month period, the withdrawing State Party is engaged in the situations referred to in Article 2 common to the Geneva Conventions of 12 August 1949 for the Protection of War Victims, including any situation described in paragraph 4 of Article 1 of Additional Protocol I to these Conventions, the Party shall continue to be bound by the obligations of this Convention and of any annexed Protocols until the end of the armed conflict or occupation. </w:t>
      </w:r>
    </w:p>
    <w:p w:rsidR="006D048A" w:rsidRPr="00123128" w:rsidRDefault="006D048A" w:rsidP="006D048A">
      <w:pPr>
        <w:pStyle w:val="Default"/>
        <w:widowControl w:val="0"/>
        <w:rPr>
          <w:color w:val="auto"/>
          <w:sz w:val="20"/>
          <w:szCs w:val="20"/>
          <w:lang w:val="en-GB"/>
        </w:rPr>
      </w:pPr>
    </w:p>
    <w:p w:rsidR="006D048A" w:rsidRDefault="006D048A" w:rsidP="006D048A">
      <w:pPr>
        <w:pStyle w:val="CM16"/>
        <w:spacing w:after="203" w:line="231" w:lineRule="atLeast"/>
        <w:rPr>
          <w:sz w:val="20"/>
          <w:szCs w:val="20"/>
        </w:rPr>
      </w:pPr>
      <w:r>
        <w:rPr>
          <w:b/>
          <w:bCs/>
          <w:sz w:val="20"/>
          <w:szCs w:val="20"/>
        </w:rPr>
        <w:t xml:space="preserve">Article 19 Relations with other agreements </w:t>
      </w:r>
    </w:p>
    <w:p w:rsidR="006D048A" w:rsidRDefault="006D048A" w:rsidP="006D048A">
      <w:pPr>
        <w:pStyle w:val="CM16"/>
        <w:spacing w:after="240" w:line="231" w:lineRule="atLeast"/>
        <w:ind w:right="467" w:firstLine="345"/>
        <w:rPr>
          <w:sz w:val="20"/>
          <w:szCs w:val="20"/>
        </w:rPr>
      </w:pPr>
      <w:r>
        <w:rPr>
          <w:sz w:val="20"/>
          <w:szCs w:val="20"/>
        </w:rPr>
        <w:t>This Convention does not affect the rights and obligations of the States Parties under the Treaty on the Non</w:t>
      </w:r>
      <w:r>
        <w:rPr>
          <w:rFonts w:ascii="KJPPBB+TimesNewRomanPSMT" w:hAnsi="KJPPBB+TimesNewRomanPSMT" w:cs="KJPPBB+TimesNewRomanPSMT"/>
          <w:sz w:val="20"/>
          <w:szCs w:val="20"/>
        </w:rPr>
        <w:t>-</w:t>
      </w:r>
      <w:r>
        <w:rPr>
          <w:sz w:val="20"/>
          <w:szCs w:val="20"/>
        </w:rPr>
        <w:t xml:space="preserve">Proliferation of Nuclear Weapons. </w:t>
      </w:r>
    </w:p>
    <w:p w:rsidR="006D048A" w:rsidRDefault="006D048A" w:rsidP="006D048A">
      <w:pPr>
        <w:pStyle w:val="CM16"/>
        <w:spacing w:after="203" w:line="231" w:lineRule="atLeast"/>
        <w:ind w:right="6605"/>
        <w:rPr>
          <w:sz w:val="20"/>
          <w:szCs w:val="20"/>
        </w:rPr>
      </w:pPr>
      <w:r>
        <w:rPr>
          <w:b/>
          <w:bCs/>
          <w:sz w:val="20"/>
          <w:szCs w:val="20"/>
        </w:rPr>
        <w:t xml:space="preserve">Article 20 Depositary </w:t>
      </w:r>
    </w:p>
    <w:p w:rsidR="006D048A" w:rsidRDefault="006D048A" w:rsidP="006D048A">
      <w:pPr>
        <w:pStyle w:val="CM16"/>
        <w:spacing w:after="240" w:line="231" w:lineRule="atLeast"/>
        <w:ind w:firstLine="345"/>
        <w:rPr>
          <w:sz w:val="20"/>
          <w:szCs w:val="20"/>
        </w:rPr>
      </w:pPr>
      <w:r>
        <w:rPr>
          <w:sz w:val="20"/>
          <w:szCs w:val="20"/>
        </w:rPr>
        <w:t>The Secretary</w:t>
      </w:r>
      <w:r>
        <w:rPr>
          <w:rFonts w:ascii="KJPPBB+TimesNewRomanPSMT" w:hAnsi="KJPPBB+TimesNewRomanPSMT" w:cs="KJPPBB+TimesNewRomanPSMT"/>
          <w:sz w:val="20"/>
          <w:szCs w:val="20"/>
        </w:rPr>
        <w:t>-</w:t>
      </w:r>
      <w:r>
        <w:rPr>
          <w:sz w:val="20"/>
          <w:szCs w:val="20"/>
        </w:rPr>
        <w:t xml:space="preserve">General of the United Nations is hereby designated as the Depositary of this Convention. </w:t>
      </w:r>
    </w:p>
    <w:p w:rsidR="006D048A" w:rsidRDefault="006D048A" w:rsidP="006D048A">
      <w:pPr>
        <w:pStyle w:val="CM16"/>
        <w:spacing w:after="203" w:line="231" w:lineRule="atLeast"/>
        <w:ind w:right="6207"/>
        <w:rPr>
          <w:sz w:val="20"/>
          <w:szCs w:val="20"/>
        </w:rPr>
      </w:pPr>
      <w:r>
        <w:rPr>
          <w:b/>
          <w:bCs/>
          <w:sz w:val="20"/>
          <w:szCs w:val="20"/>
        </w:rPr>
        <w:t xml:space="preserve">Article 21 Authentic texts </w:t>
      </w:r>
    </w:p>
    <w:p w:rsidR="003F0518" w:rsidRPr="00A43A8A" w:rsidRDefault="006D048A" w:rsidP="00A43A8A">
      <w:pPr>
        <w:pStyle w:val="CM6"/>
        <w:pBdr>
          <w:bottom w:val="single" w:sz="6" w:space="1" w:color="auto"/>
        </w:pBdr>
        <w:ind w:firstLine="345"/>
        <w:rPr>
          <w:sz w:val="20"/>
          <w:szCs w:val="20"/>
        </w:rPr>
      </w:pPr>
      <w:r>
        <w:rPr>
          <w:sz w:val="20"/>
          <w:szCs w:val="20"/>
        </w:rPr>
        <w:t xml:space="preserve">The Arabic, Chinese, English, French, Russian and Spanish texts of this Convention shall be equally authentic. </w:t>
      </w:r>
    </w:p>
    <w:p w:rsidR="00100FCC" w:rsidRPr="00100FCC" w:rsidRDefault="00100FCC" w:rsidP="00867DA9">
      <w:pPr>
        <w:spacing w:after="200" w:line="276" w:lineRule="auto"/>
        <w:rPr>
          <w:rFonts w:ascii="Times New Roman" w:hAnsi="Times New Roman" w:cs="Times New Roman"/>
          <w:b/>
          <w:sz w:val="32"/>
          <w:lang w:val="en-GB"/>
        </w:rPr>
      </w:pPr>
      <w:r w:rsidRPr="00100FCC">
        <w:rPr>
          <w:rFonts w:ascii="Times New Roman" w:hAnsi="Times New Roman" w:cs="Times New Roman"/>
          <w:b/>
          <w:sz w:val="28"/>
          <w:highlight w:val="yellow"/>
          <w:lang w:val="en-GB"/>
        </w:rPr>
        <w:t>MALAYSIA</w:t>
      </w:r>
    </w:p>
    <w:p w:rsidR="00100FCC" w:rsidRPr="00100FCC" w:rsidRDefault="00100FCC" w:rsidP="00100FCC">
      <w:pPr>
        <w:jc w:val="both"/>
        <w:rPr>
          <w:rFonts w:ascii="Times New Roman" w:hAnsi="Times New Roman" w:cs="Times New Roman"/>
          <w:b/>
        </w:rPr>
      </w:pPr>
      <w:r w:rsidRPr="00100FCC">
        <w:rPr>
          <w:rFonts w:ascii="Times New Roman" w:hAnsi="Times New Roman" w:cs="Times New Roman"/>
          <w:b/>
        </w:rPr>
        <w:t>Article 11: Amendments:   To replace with the following</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1. At any time after the entry into force of this Convention any State Party may propose amendments to this Convention. Any proposal for an amendment shall be communicated to the Depositary, who shall circulate it to all States Parties and shall seek their views on whether an Amendment Conference should be convened to consider the proposal. If a majority of the States Parties notify the Depositary no later than 30 days after its circulation that they support further consideration of the proposal, the Depositary shall convene an Amendment Conference to which all States Parties shall be invited.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2. States not parties to this Convention, as well as the United Nations, other relevant international organizations or institutions, regional organizations, the International Committee of the Red Cross and relevant non-governmental organizations may be invited to attend each Amendment Conference as observers in accordance with the agreed Rules of Procedure.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3. The Amendment Conference shall be held immediately following a Meeting of the States Parties or a Review Conference unless a majority of the States Parties request that it be held earlier.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4. Any amendment to this Convention shall be adopted by a majority of two-thirds of the States Parties present and voting at the Amendment Conference. The Depositary shall communicate any amendment so adopted to the States Parties.      </w:t>
      </w: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     </w:t>
      </w: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lastRenderedPageBreak/>
        <w:t>5. An amendment to this Convention shall enter into force for all States Parties to this Convention which have accepted it, upon the deposit with the Depositary of instruments of acceptance by a majority of States Parties. Thereafter it shall enter into force for any remaining State Party on the date of deposit of its instrument of acceptance.</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b/>
        </w:rPr>
      </w:pPr>
      <w:r w:rsidRPr="00100FCC">
        <w:rPr>
          <w:rFonts w:ascii="Times New Roman" w:hAnsi="Times New Roman" w:cs="Times New Roman"/>
          <w:b/>
        </w:rPr>
        <w:t xml:space="preserve">New Article – to replace Article 14 &amp; 15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Title:  Signature, Ratification, Acceptance, Approval or Accession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1. This Treaty shall be open for signature (</w:t>
      </w:r>
      <w:r w:rsidRPr="00100FCC">
        <w:rPr>
          <w:rFonts w:ascii="Times New Roman" w:hAnsi="Times New Roman" w:cs="Times New Roman"/>
          <w:b/>
          <w:i/>
        </w:rPr>
        <w:t>at the United Nations Headquarters in New York by all States from -------- until its entry into force).</w:t>
      </w:r>
      <w:r w:rsidRPr="00100FCC">
        <w:rPr>
          <w:rFonts w:ascii="Times New Roman" w:hAnsi="Times New Roman" w:cs="Times New Roman"/>
        </w:rPr>
        <w:t xml:space="preserve">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2. This Treaty is subject to ratification, acceptance or approval by each signatory State.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3. Following its entry into force, this Treaty shall be open for accession by any State that has not signed the Treaty.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4. The instruments of ratification, acceptance, approval or accession shall be deposited with the Depositary.  </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b/>
        </w:rPr>
      </w:pPr>
      <w:r w:rsidRPr="00100FCC">
        <w:rPr>
          <w:rFonts w:ascii="Times New Roman" w:hAnsi="Times New Roman" w:cs="Times New Roman"/>
          <w:b/>
        </w:rPr>
        <w:t>Article 19 – Relationship with other international agreements: to replace with the following</w:t>
      </w:r>
    </w:p>
    <w:p w:rsidR="00100FCC" w:rsidRPr="00100FCC" w:rsidRDefault="00100FCC" w:rsidP="00100FCC">
      <w:pPr>
        <w:jc w:val="both"/>
        <w:rPr>
          <w:rFonts w:ascii="Times New Roman" w:hAnsi="Times New Roman" w:cs="Times New Roman"/>
        </w:rPr>
      </w:pPr>
    </w:p>
    <w:p w:rsidR="00100FCC" w:rsidRPr="00100FCC" w:rsidRDefault="00100FCC" w:rsidP="00100FCC">
      <w:pPr>
        <w:jc w:val="both"/>
        <w:rPr>
          <w:rFonts w:ascii="Times New Roman" w:hAnsi="Times New Roman" w:cs="Times New Roman"/>
        </w:rPr>
      </w:pPr>
      <w:r w:rsidRPr="00100FCC">
        <w:rPr>
          <w:rFonts w:ascii="Times New Roman" w:hAnsi="Times New Roman" w:cs="Times New Roman"/>
        </w:rPr>
        <w:t xml:space="preserve">The implementation of this Treaty shall not prejudice obligations undertaken by States Parties with regard to existing or future international agreements, to which they are parties, where those obligations are consistent with this Treaty.  </w:t>
      </w:r>
    </w:p>
    <w:p w:rsidR="00100FCC" w:rsidRPr="00100FCC" w:rsidRDefault="00100FCC" w:rsidP="00100FCC">
      <w:pPr>
        <w:pBdr>
          <w:bottom w:val="single" w:sz="6" w:space="1" w:color="auto"/>
        </w:pBdr>
        <w:jc w:val="both"/>
        <w:rPr>
          <w:rFonts w:ascii="Times New Roman" w:hAnsi="Times New Roman" w:cs="Times New Roman"/>
          <w:b/>
        </w:rPr>
      </w:pPr>
    </w:p>
    <w:p w:rsidR="00A43A8A" w:rsidRDefault="001B5143" w:rsidP="00867DA9">
      <w:pPr>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NETHERLANDS</w:t>
      </w:r>
    </w:p>
    <w:p w:rsidR="001B5143" w:rsidRPr="001B5143" w:rsidRDefault="001B5143" w:rsidP="001B5143">
      <w:pPr>
        <w:rPr>
          <w:rFonts w:ascii="Times New Roman" w:hAnsi="Times New Roman" w:cs="Times New Roman"/>
        </w:rPr>
      </w:pPr>
      <w:r w:rsidRPr="001B5143">
        <w:rPr>
          <w:rFonts w:ascii="Times New Roman" w:hAnsi="Times New Roman" w:cs="Times New Roman"/>
        </w:rPr>
        <w:t>Bring cluster in into line with existing practice regarding final clauses.</w:t>
      </w:r>
    </w:p>
    <w:p w:rsidR="001B5143" w:rsidRPr="001B5143" w:rsidRDefault="001B5143" w:rsidP="001B5143">
      <w:pPr>
        <w:rPr>
          <w:rFonts w:ascii="Times New Roman" w:hAnsi="Times New Roman" w:cs="Times New Roman"/>
        </w:rPr>
      </w:pPr>
    </w:p>
    <w:p w:rsidR="001B5143" w:rsidRPr="001B5143" w:rsidRDefault="001B5143" w:rsidP="001B5143">
      <w:pPr>
        <w:rPr>
          <w:rFonts w:ascii="Times New Roman" w:hAnsi="Times New Roman" w:cs="Times New Roman"/>
        </w:rPr>
      </w:pPr>
      <w:r w:rsidRPr="001B5143">
        <w:rPr>
          <w:rFonts w:ascii="Times New Roman" w:hAnsi="Times New Roman" w:cs="Times New Roman"/>
          <w:b/>
          <w:bCs/>
        </w:rPr>
        <w:t>Article 13:</w:t>
      </w:r>
      <w:r w:rsidRPr="001B5143">
        <w:rPr>
          <w:rFonts w:ascii="Times New Roman" w:hAnsi="Times New Roman" w:cs="Times New Roman"/>
        </w:rPr>
        <w:t xml:space="preserve"> </w:t>
      </w:r>
    </w:p>
    <w:p w:rsidR="001B5143" w:rsidRPr="001B5143" w:rsidRDefault="001B5143" w:rsidP="001B5143">
      <w:pPr>
        <w:rPr>
          <w:rFonts w:ascii="Times New Roman" w:hAnsi="Times New Roman" w:cs="Times New Roman"/>
        </w:rPr>
      </w:pPr>
      <w:r w:rsidRPr="001B5143">
        <w:rPr>
          <w:rFonts w:ascii="Times New Roman" w:hAnsi="Times New Roman" w:cs="Times New Roman"/>
        </w:rPr>
        <w:t xml:space="preserve">Delete art. 13. </w:t>
      </w:r>
    </w:p>
    <w:p w:rsidR="001C757C" w:rsidRDefault="001C757C" w:rsidP="001B5143">
      <w:pPr>
        <w:rPr>
          <w:rFonts w:ascii="Times New Roman" w:hAnsi="Times New Roman" w:cs="Times New Roman"/>
        </w:rPr>
      </w:pPr>
    </w:p>
    <w:p w:rsidR="001B5143" w:rsidRPr="001B5143" w:rsidRDefault="001B5143" w:rsidP="001B5143">
      <w:pPr>
        <w:rPr>
          <w:rFonts w:ascii="Times New Roman" w:hAnsi="Times New Roman" w:cs="Times New Roman"/>
        </w:rPr>
      </w:pPr>
      <w:r w:rsidRPr="001B5143">
        <w:rPr>
          <w:rFonts w:ascii="Times New Roman" w:hAnsi="Times New Roman" w:cs="Times New Roman"/>
        </w:rPr>
        <w:t xml:space="preserve">Design other ways to promote dialogue with States not party to the convention.   </w:t>
      </w:r>
    </w:p>
    <w:p w:rsidR="001B5143" w:rsidRPr="001B5143" w:rsidRDefault="001B5143" w:rsidP="001B5143">
      <w:pPr>
        <w:rPr>
          <w:rFonts w:ascii="Times New Roman" w:hAnsi="Times New Roman" w:cs="Times New Roman"/>
          <w:b/>
          <w:bCs/>
        </w:rPr>
      </w:pPr>
    </w:p>
    <w:p w:rsidR="001B5143" w:rsidRPr="001B5143" w:rsidRDefault="001B5143" w:rsidP="001B5143">
      <w:pPr>
        <w:rPr>
          <w:rFonts w:ascii="Times New Roman" w:hAnsi="Times New Roman" w:cs="Times New Roman"/>
        </w:rPr>
      </w:pPr>
      <w:r w:rsidRPr="001B5143">
        <w:rPr>
          <w:rFonts w:ascii="Times New Roman" w:hAnsi="Times New Roman" w:cs="Times New Roman"/>
          <w:b/>
          <w:bCs/>
        </w:rPr>
        <w:t>Article 19:</w:t>
      </w:r>
      <w:r w:rsidRPr="001B5143">
        <w:rPr>
          <w:rFonts w:ascii="Times New Roman" w:hAnsi="Times New Roman" w:cs="Times New Roman"/>
        </w:rPr>
        <w:t xml:space="preserve"> </w:t>
      </w:r>
    </w:p>
    <w:p w:rsidR="001B5143" w:rsidRPr="001B5143" w:rsidRDefault="001B5143" w:rsidP="001B5143">
      <w:pPr>
        <w:rPr>
          <w:rFonts w:ascii="Times New Roman" w:hAnsi="Times New Roman" w:cs="Times New Roman"/>
        </w:rPr>
      </w:pPr>
      <w:r w:rsidRPr="001B5143">
        <w:rPr>
          <w:rFonts w:ascii="Times New Roman" w:hAnsi="Times New Roman" w:cs="Times New Roman"/>
        </w:rPr>
        <w:t xml:space="preserve">Add the following to this article: “in case of any conflict between this instrument and the NPT, the provisions of the NPT and their interpretation prevail”. </w:t>
      </w:r>
    </w:p>
    <w:p w:rsidR="001B5143" w:rsidRPr="001B5143" w:rsidRDefault="001B5143" w:rsidP="001B5143">
      <w:pPr>
        <w:rPr>
          <w:rFonts w:ascii="Times New Roman" w:hAnsi="Times New Roman" w:cs="Times New Roman"/>
        </w:rPr>
      </w:pPr>
    </w:p>
    <w:p w:rsidR="001B5143" w:rsidRPr="001B5143" w:rsidRDefault="001B5143" w:rsidP="001B5143">
      <w:pPr>
        <w:rPr>
          <w:rFonts w:ascii="Times New Roman" w:hAnsi="Times New Roman" w:cs="Times New Roman"/>
        </w:rPr>
      </w:pPr>
      <w:r w:rsidRPr="001B5143">
        <w:rPr>
          <w:rFonts w:ascii="Times New Roman" w:hAnsi="Times New Roman" w:cs="Times New Roman"/>
        </w:rPr>
        <w:t>Include a paragraph that states that adherence to the NPT is an obligation under the convention.</w:t>
      </w:r>
    </w:p>
    <w:p w:rsidR="001B5143" w:rsidRDefault="001B5143" w:rsidP="001B5143">
      <w:pPr>
        <w:pBdr>
          <w:bottom w:val="single" w:sz="6" w:space="1" w:color="auto"/>
        </w:pBdr>
      </w:pPr>
    </w:p>
    <w:p w:rsidR="001B5143" w:rsidRPr="001B5143" w:rsidRDefault="001B5143" w:rsidP="00867DA9">
      <w:pPr>
        <w:spacing w:after="200" w:line="276" w:lineRule="auto"/>
        <w:rPr>
          <w:rFonts w:ascii="Times New Roman" w:hAnsi="Times New Roman" w:cs="Times New Roman"/>
          <w:b/>
          <w:sz w:val="28"/>
          <w:highlight w:val="yellow"/>
        </w:rPr>
      </w:pPr>
    </w:p>
    <w:p w:rsidR="00A43A8A" w:rsidRDefault="00A43A8A" w:rsidP="00867DA9">
      <w:pPr>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NEW ZEALAND</w:t>
      </w:r>
    </w:p>
    <w:p w:rsidR="00A43A8A" w:rsidRPr="00A43A8A" w:rsidRDefault="00A43A8A" w:rsidP="00A43A8A">
      <w:pPr>
        <w:rPr>
          <w:rFonts w:ascii="Times New Roman" w:hAnsi="Times New Roman" w:cs="Times New Roman"/>
          <w:b/>
          <w:bCs/>
        </w:rPr>
      </w:pPr>
      <w:r w:rsidRPr="00A43A8A">
        <w:rPr>
          <w:rFonts w:ascii="Times New Roman" w:hAnsi="Times New Roman" w:cs="Times New Roman"/>
          <w:b/>
          <w:bCs/>
        </w:rPr>
        <w:t>Article 11 on Amendment</w:t>
      </w:r>
    </w:p>
    <w:p w:rsidR="00A43A8A" w:rsidRDefault="00A43A8A" w:rsidP="00A43A8A">
      <w:pPr>
        <w:rPr>
          <w:rFonts w:ascii="Times New Roman" w:hAnsi="Times New Roman" w:cs="Times New Roman"/>
        </w:rPr>
      </w:pPr>
    </w:p>
    <w:p w:rsidR="00A43A8A" w:rsidRPr="00A43A8A" w:rsidRDefault="00A43A8A" w:rsidP="00A43A8A">
      <w:pPr>
        <w:rPr>
          <w:rFonts w:ascii="Times New Roman" w:hAnsi="Times New Roman" w:cs="Times New Roman"/>
        </w:rPr>
      </w:pPr>
      <w:r w:rsidRPr="00A43A8A">
        <w:rPr>
          <w:rFonts w:ascii="Times New Roman" w:hAnsi="Times New Roman" w:cs="Times New Roman"/>
        </w:rPr>
        <w:lastRenderedPageBreak/>
        <w:t xml:space="preserve">With respect to Article 11 on Amendments, my delegation considers that it would be useful to spell out in rather more detail in the text how this provision would operate, in practice. For example, as drafted, the Article is silent as to exactly who it is who can submit proposals for amendments.  </w:t>
      </w:r>
      <w:r w:rsidRPr="00A43A8A">
        <w:rPr>
          <w:rFonts w:ascii="Times New Roman" w:hAnsi="Times New Roman" w:cs="Times New Roman"/>
          <w:i/>
          <w:iCs/>
        </w:rPr>
        <w:t>Other</w:t>
      </w:r>
      <w:r w:rsidRPr="00A43A8A">
        <w:rPr>
          <w:rFonts w:ascii="Times New Roman" w:hAnsi="Times New Roman" w:cs="Times New Roman"/>
        </w:rPr>
        <w:t xml:space="preserve"> treaties provide that only States Parties have the ability to propose amendments - and we assume that this is also the intention here too.  </w:t>
      </w:r>
    </w:p>
    <w:p w:rsidR="00A43A8A" w:rsidRDefault="00A43A8A" w:rsidP="00A43A8A">
      <w:pPr>
        <w:rPr>
          <w:rFonts w:ascii="Times New Roman" w:hAnsi="Times New Roman" w:cs="Times New Roman"/>
        </w:rPr>
      </w:pPr>
    </w:p>
    <w:p w:rsidR="00A43A8A" w:rsidRPr="00A43A8A" w:rsidRDefault="00A43A8A" w:rsidP="00A43A8A">
      <w:pPr>
        <w:rPr>
          <w:rFonts w:ascii="Times New Roman" w:hAnsi="Times New Roman" w:cs="Times New Roman"/>
        </w:rPr>
      </w:pPr>
      <w:r w:rsidRPr="00A43A8A">
        <w:rPr>
          <w:rFonts w:ascii="Times New Roman" w:hAnsi="Times New Roman" w:cs="Times New Roman"/>
        </w:rPr>
        <w:t xml:space="preserve">Article 11 is also silent as to whether States Parties will be given a particular period of time in which to consider a proposed amendment before being required to take action on it. Coupled with the fact that a decision on amendment can be taken by </w:t>
      </w:r>
      <w:r w:rsidRPr="00A43A8A">
        <w:rPr>
          <w:rFonts w:ascii="Times New Roman" w:hAnsi="Times New Roman" w:cs="Times New Roman"/>
          <w:i/>
          <w:iCs/>
        </w:rPr>
        <w:t>any</w:t>
      </w:r>
      <w:r w:rsidRPr="00A43A8A">
        <w:rPr>
          <w:rFonts w:ascii="Times New Roman" w:hAnsi="Times New Roman" w:cs="Times New Roman"/>
        </w:rPr>
        <w:t xml:space="preserve"> Meeting or Review Conference of States Parties to the Convention – and not only at a particular Amendment Conference as provided for, for example, in the Cluster Munitions Convention – we note that this omission lowers the threshold for amending the Convention.  We would therefore recommend tightening this provision (for example by requiring a proposal for amendment to be circulated at least 90 days before it can be considered for adoption).  </w:t>
      </w:r>
    </w:p>
    <w:p w:rsidR="00A43A8A" w:rsidRDefault="00A43A8A" w:rsidP="00A43A8A">
      <w:pPr>
        <w:rPr>
          <w:rFonts w:ascii="Times New Roman" w:hAnsi="Times New Roman" w:cs="Times New Roman"/>
        </w:rPr>
      </w:pPr>
    </w:p>
    <w:p w:rsidR="00A43A8A" w:rsidRPr="00A43A8A" w:rsidRDefault="00A43A8A" w:rsidP="00A43A8A">
      <w:pPr>
        <w:rPr>
          <w:rFonts w:ascii="Times New Roman" w:hAnsi="Times New Roman" w:cs="Times New Roman"/>
          <w:b/>
          <w:bCs/>
        </w:rPr>
      </w:pPr>
      <w:r w:rsidRPr="00A43A8A">
        <w:rPr>
          <w:rFonts w:ascii="Times New Roman" w:hAnsi="Times New Roman" w:cs="Times New Roman"/>
          <w:b/>
          <w:bCs/>
        </w:rPr>
        <w:t xml:space="preserve">Article 14 on Signature  </w:t>
      </w:r>
    </w:p>
    <w:p w:rsidR="00A43A8A" w:rsidRDefault="00A43A8A" w:rsidP="00A43A8A">
      <w:pPr>
        <w:rPr>
          <w:rFonts w:ascii="Times New Roman" w:hAnsi="Times New Roman" w:cs="Times New Roman"/>
        </w:rPr>
      </w:pPr>
    </w:p>
    <w:p w:rsidR="00A43A8A" w:rsidRPr="00A43A8A" w:rsidRDefault="00A43A8A" w:rsidP="00A43A8A">
      <w:pPr>
        <w:rPr>
          <w:rFonts w:ascii="Times New Roman" w:hAnsi="Times New Roman" w:cs="Times New Roman"/>
        </w:rPr>
      </w:pPr>
      <w:r w:rsidRPr="00A43A8A">
        <w:rPr>
          <w:rFonts w:ascii="Times New Roman" w:hAnsi="Times New Roman" w:cs="Times New Roman"/>
        </w:rPr>
        <w:t xml:space="preserve">Briefly with respect to Article 14, we understand that the specific dates and locations for signature of the treaty will be incorporated into the text as we move forward with our negotiations here. </w:t>
      </w:r>
    </w:p>
    <w:p w:rsidR="00A43A8A" w:rsidRDefault="00A43A8A" w:rsidP="00A43A8A">
      <w:pPr>
        <w:rPr>
          <w:rFonts w:ascii="Times New Roman" w:hAnsi="Times New Roman" w:cs="Times New Roman"/>
        </w:rPr>
      </w:pPr>
    </w:p>
    <w:p w:rsidR="00A43A8A" w:rsidRPr="00A43A8A" w:rsidRDefault="00A43A8A" w:rsidP="00A43A8A">
      <w:pPr>
        <w:rPr>
          <w:rFonts w:ascii="Times New Roman" w:hAnsi="Times New Roman" w:cs="Times New Roman"/>
          <w:b/>
          <w:bCs/>
        </w:rPr>
      </w:pPr>
      <w:r w:rsidRPr="00A43A8A">
        <w:rPr>
          <w:rFonts w:ascii="Times New Roman" w:hAnsi="Times New Roman" w:cs="Times New Roman"/>
          <w:b/>
          <w:bCs/>
        </w:rPr>
        <w:t>Article 19 Relations with other agreements</w:t>
      </w:r>
    </w:p>
    <w:p w:rsidR="00A43A8A" w:rsidRDefault="00A43A8A" w:rsidP="00A43A8A">
      <w:pPr>
        <w:rPr>
          <w:rFonts w:ascii="Times New Roman" w:hAnsi="Times New Roman" w:cs="Times New Roman"/>
        </w:rPr>
      </w:pPr>
    </w:p>
    <w:p w:rsidR="00A43A8A" w:rsidRPr="00A43A8A" w:rsidRDefault="00A43A8A" w:rsidP="00A43A8A">
      <w:pPr>
        <w:rPr>
          <w:rFonts w:ascii="Times New Roman" w:hAnsi="Times New Roman" w:cs="Times New Roman"/>
        </w:rPr>
      </w:pPr>
      <w:r w:rsidRPr="00A43A8A">
        <w:rPr>
          <w:rFonts w:ascii="Times New Roman" w:hAnsi="Times New Roman" w:cs="Times New Roman"/>
        </w:rPr>
        <w:t xml:space="preserve">With respect to </w:t>
      </w:r>
      <w:r w:rsidRPr="00A43A8A">
        <w:rPr>
          <w:rFonts w:ascii="Times New Roman" w:hAnsi="Times New Roman" w:cs="Times New Roman"/>
          <w:b/>
          <w:bCs/>
        </w:rPr>
        <w:t>Article 19</w:t>
      </w:r>
      <w:r w:rsidRPr="00A43A8A">
        <w:rPr>
          <w:rFonts w:ascii="Times New Roman" w:hAnsi="Times New Roman" w:cs="Times New Roman"/>
        </w:rPr>
        <w:t>, Madam President, New Zealand would prefer to see a different formulation than that which has been put forward in our text here – and indeed than that which you outlined at the start of this session.  We agree with Malaysia on this and also with their proposal – which as I understand it reads:</w:t>
      </w:r>
    </w:p>
    <w:p w:rsidR="00A43A8A" w:rsidRDefault="00A43A8A" w:rsidP="00A43A8A">
      <w:pPr>
        <w:rPr>
          <w:rFonts w:ascii="Times New Roman" w:hAnsi="Times New Roman" w:cs="Times New Roman"/>
        </w:rPr>
      </w:pPr>
      <w:r w:rsidRPr="00A43A8A">
        <w:rPr>
          <w:rFonts w:ascii="Times New Roman" w:hAnsi="Times New Roman" w:cs="Times New Roman"/>
        </w:rPr>
        <w:t xml:space="preserve"> </w:t>
      </w:r>
    </w:p>
    <w:p w:rsidR="00A43A8A" w:rsidRPr="00A43A8A" w:rsidRDefault="00A43A8A" w:rsidP="00A43A8A">
      <w:pPr>
        <w:rPr>
          <w:rFonts w:ascii="Times New Roman" w:hAnsi="Times New Roman" w:cs="Times New Roman"/>
          <w:i/>
          <w:iCs/>
        </w:rPr>
      </w:pPr>
      <w:r w:rsidRPr="00A43A8A">
        <w:rPr>
          <w:rFonts w:ascii="Times New Roman" w:hAnsi="Times New Roman" w:cs="Times New Roman"/>
          <w:i/>
          <w:iCs/>
        </w:rPr>
        <w:t>“The implementation of this Treaty shall not prejudice obligations with regard to existing or future international agreements, to which they are parties, where those obligations are consistent with this Treaty.”</w:t>
      </w:r>
    </w:p>
    <w:p w:rsidR="00A43A8A" w:rsidRDefault="00A43A8A" w:rsidP="00A43A8A">
      <w:pPr>
        <w:pBdr>
          <w:bottom w:val="single" w:sz="6" w:space="1" w:color="auto"/>
        </w:pBdr>
        <w:rPr>
          <w:rFonts w:ascii="Times New Roman" w:hAnsi="Times New Roman" w:cs="Times New Roman"/>
        </w:rPr>
      </w:pPr>
    </w:p>
    <w:p w:rsidR="00A43A8A" w:rsidRDefault="00A43A8A" w:rsidP="00A43A8A">
      <w:pPr>
        <w:pBdr>
          <w:bottom w:val="single" w:sz="6" w:space="1" w:color="auto"/>
        </w:pBdr>
        <w:rPr>
          <w:rFonts w:ascii="Times New Roman" w:hAnsi="Times New Roman" w:cs="Times New Roman"/>
        </w:rPr>
      </w:pPr>
      <w:r w:rsidRPr="00A43A8A">
        <w:rPr>
          <w:rFonts w:ascii="Times New Roman" w:hAnsi="Times New Roman" w:cs="Times New Roman"/>
        </w:rPr>
        <w:t>This proposal, which replicates the language in Article 26 of the Arms Trade Treaty, in our view would obviate the need to refer to either the Nuclear Non-Proliferation Treaty or the Comprehensive Nuclear-Test-Ban Treaty - or indeed any other agreement.  Above all, we believe this proposed text appropriately registers the fundamental importance of the obligations we are undertaking in this new treaty of ours.  Accordingly, we support the proposal of Malaysia.</w:t>
      </w:r>
    </w:p>
    <w:p w:rsidR="00A43A8A" w:rsidRPr="00A43A8A" w:rsidRDefault="00A43A8A" w:rsidP="00A43A8A">
      <w:pPr>
        <w:pBdr>
          <w:bottom w:val="single" w:sz="6" w:space="1" w:color="auto"/>
        </w:pBdr>
        <w:rPr>
          <w:rFonts w:ascii="Times New Roman" w:hAnsi="Times New Roman" w:cs="Times New Roman"/>
        </w:rPr>
      </w:pPr>
    </w:p>
    <w:p w:rsidR="00A43A8A" w:rsidRDefault="00C61A78" w:rsidP="00867DA9">
      <w:pPr>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SINGAPORE</w:t>
      </w:r>
    </w:p>
    <w:p w:rsidR="00C61A78" w:rsidRPr="00C61A78" w:rsidRDefault="00C61A78" w:rsidP="00C61A78">
      <w:pPr>
        <w:autoSpaceDE w:val="0"/>
        <w:autoSpaceDN w:val="0"/>
        <w:adjustRightInd w:val="0"/>
        <w:rPr>
          <w:rFonts w:ascii="Times New Roman" w:hAnsi="Times New Roman" w:cs="Times New Roman"/>
        </w:rPr>
      </w:pPr>
      <w:r w:rsidRPr="00C61A78">
        <w:rPr>
          <w:rFonts w:ascii="Times New Roman" w:hAnsi="Times New Roman" w:cs="Times New Roman"/>
        </w:rPr>
        <w:t>Our proposal on Article 19 is as follows:</w:t>
      </w:r>
    </w:p>
    <w:p w:rsidR="00C61A78" w:rsidRPr="00C61A78" w:rsidRDefault="00C61A78" w:rsidP="00C61A78">
      <w:pPr>
        <w:autoSpaceDE w:val="0"/>
        <w:autoSpaceDN w:val="0"/>
        <w:adjustRightInd w:val="0"/>
        <w:rPr>
          <w:rFonts w:ascii="Times New Roman" w:hAnsi="Times New Roman" w:cs="Times New Roman"/>
        </w:rPr>
      </w:pPr>
      <w:r w:rsidRPr="00C61A78">
        <w:rPr>
          <w:rFonts w:ascii="Times New Roman" w:hAnsi="Times New Roman" w:cs="Times New Roman"/>
        </w:rPr>
        <w:t xml:space="preserve"> </w:t>
      </w:r>
    </w:p>
    <w:p w:rsidR="00C61A78" w:rsidRPr="00C61A78" w:rsidRDefault="00C61A78" w:rsidP="00C61A78">
      <w:pPr>
        <w:pBdr>
          <w:bottom w:val="single" w:sz="6" w:space="1" w:color="auto"/>
        </w:pBdr>
        <w:autoSpaceDE w:val="0"/>
        <w:autoSpaceDN w:val="0"/>
        <w:adjustRightInd w:val="0"/>
        <w:rPr>
          <w:rFonts w:ascii="Times New Roman" w:hAnsi="Times New Roman" w:cs="Times New Roman"/>
        </w:rPr>
      </w:pPr>
      <w:r w:rsidRPr="00C61A78">
        <w:rPr>
          <w:rFonts w:ascii="Times New Roman" w:hAnsi="Times New Roman" w:cs="Times New Roman"/>
        </w:rPr>
        <w:t>“Nothing in this Convention shall be taken to affect the rights and obligations of the States Parties under the Treaty on the Non-Proliferation of Nuclear Weapons, the Comprehensive Nuclear-Test-Ban Treaty and treaties establishing nuclear weapons free zones.”</w:t>
      </w:r>
    </w:p>
    <w:p w:rsidR="00C61A78" w:rsidRPr="00C61A78" w:rsidRDefault="00C61A78" w:rsidP="00867DA9">
      <w:pPr>
        <w:spacing w:after="200" w:line="276" w:lineRule="auto"/>
        <w:rPr>
          <w:rFonts w:ascii="Times New Roman" w:hAnsi="Times New Roman" w:cs="Times New Roman"/>
          <w:b/>
          <w:sz w:val="28"/>
          <w:highlight w:val="yellow"/>
        </w:rPr>
      </w:pPr>
    </w:p>
    <w:p w:rsidR="00F9223D" w:rsidRDefault="00F9223D" w:rsidP="00867DA9">
      <w:pPr>
        <w:spacing w:after="200" w:line="276" w:lineRule="auto"/>
        <w:rPr>
          <w:rFonts w:ascii="Times New Roman" w:hAnsi="Times New Roman" w:cs="Times New Roman"/>
          <w:b/>
          <w:sz w:val="28"/>
          <w:highlight w:val="yellow"/>
          <w:lang w:val="en-GB"/>
        </w:rPr>
      </w:pPr>
      <w:r>
        <w:rPr>
          <w:rFonts w:ascii="Times New Roman" w:hAnsi="Times New Roman" w:cs="Times New Roman"/>
          <w:b/>
          <w:sz w:val="28"/>
          <w:highlight w:val="yellow"/>
          <w:lang w:val="en-GB"/>
        </w:rPr>
        <w:t>SWEDEN</w:t>
      </w:r>
    </w:p>
    <w:p w:rsidR="00F9223D" w:rsidRPr="005520BD" w:rsidRDefault="00F9223D" w:rsidP="00F9223D">
      <w:pPr>
        <w:pStyle w:val="Default"/>
        <w:rPr>
          <w:b/>
          <w:bCs/>
          <w:szCs w:val="20"/>
          <w:lang w:val="en-GB"/>
        </w:rPr>
      </w:pPr>
      <w:r w:rsidRPr="005520BD">
        <w:rPr>
          <w:b/>
          <w:bCs/>
          <w:szCs w:val="20"/>
          <w:lang w:val="en-GB"/>
        </w:rPr>
        <w:lastRenderedPageBreak/>
        <w:t xml:space="preserve">Article 11 Amendments </w:t>
      </w:r>
    </w:p>
    <w:p w:rsidR="00F9223D" w:rsidRPr="005520BD" w:rsidRDefault="00F9223D" w:rsidP="00F9223D">
      <w:pPr>
        <w:pStyle w:val="Default"/>
        <w:rPr>
          <w:szCs w:val="20"/>
          <w:lang w:val="en-GB"/>
        </w:rPr>
      </w:pPr>
    </w:p>
    <w:p w:rsidR="00F9223D" w:rsidRPr="005520BD" w:rsidDel="0044638D" w:rsidRDefault="00F9223D" w:rsidP="00F9223D">
      <w:pPr>
        <w:pStyle w:val="Default"/>
        <w:numPr>
          <w:ilvl w:val="0"/>
          <w:numId w:val="54"/>
        </w:numPr>
        <w:rPr>
          <w:del w:id="69" w:author="Rebecca Hallin" w:date="2017-06-08T14:59:00Z"/>
          <w:szCs w:val="20"/>
          <w:lang w:val="en-GB"/>
        </w:rPr>
      </w:pPr>
      <w:del w:id="70" w:author="Rebecca Hallin" w:date="2017-06-08T14:59:00Z">
        <w:r w:rsidRPr="005520BD" w:rsidDel="0044638D">
          <w:rPr>
            <w:szCs w:val="20"/>
            <w:lang w:val="en-GB"/>
          </w:rPr>
          <w:delText xml:space="preserve">At the Meetings of States Parties or Review Conferences consideration may be given to any proposal for amendments of this Convention. The meeting or review conference may agree upon amendments which shall be adopted by a majority of two-thirds of the States Parties present and voting at the meeting or review conference. </w:delText>
        </w:r>
      </w:del>
    </w:p>
    <w:p w:rsidR="00F9223D" w:rsidRPr="005520BD" w:rsidDel="0044638D" w:rsidRDefault="00F9223D" w:rsidP="00F9223D">
      <w:pPr>
        <w:pStyle w:val="Default"/>
        <w:ind w:left="720"/>
        <w:rPr>
          <w:del w:id="71" w:author="Rebecca Hallin" w:date="2017-06-08T14:59:00Z"/>
          <w:szCs w:val="20"/>
          <w:lang w:val="en-GB"/>
        </w:rPr>
      </w:pPr>
    </w:p>
    <w:p w:rsidR="00F9223D" w:rsidDel="0044638D" w:rsidRDefault="00F9223D" w:rsidP="00F9223D">
      <w:pPr>
        <w:pStyle w:val="Default"/>
        <w:numPr>
          <w:ilvl w:val="0"/>
          <w:numId w:val="54"/>
        </w:numPr>
        <w:rPr>
          <w:del w:id="72" w:author="Rebecca Hallin" w:date="2017-06-08T14:59:00Z"/>
          <w:szCs w:val="20"/>
          <w:lang w:val="en-GB"/>
        </w:rPr>
      </w:pPr>
      <w:del w:id="73" w:author="Rebecca Hallin" w:date="2017-06-08T14:59:00Z">
        <w:r w:rsidRPr="005520BD" w:rsidDel="0044638D">
          <w:rPr>
            <w:szCs w:val="20"/>
            <w:lang w:val="en-GB"/>
          </w:rPr>
          <w:delText xml:space="preserve">The amendment shall enter into force for each State Party that deposits its instrument of ratification of the amendment upon the deposit of such instruments of ratification by a majority of the States Parties. Thereafter, it shall enter into force for any other State Party upon the deposit of its instrument of ratification of the amendment. </w:delText>
        </w:r>
      </w:del>
    </w:p>
    <w:p w:rsidR="00F9223D" w:rsidRDefault="00F9223D" w:rsidP="00F9223D">
      <w:pPr>
        <w:pStyle w:val="Default"/>
        <w:rPr>
          <w:szCs w:val="20"/>
          <w:lang w:val="en-GB"/>
        </w:rPr>
      </w:pPr>
    </w:p>
    <w:p w:rsidR="00F9223D" w:rsidRPr="0073346F" w:rsidRDefault="00F9223D" w:rsidP="00F9223D">
      <w:pPr>
        <w:pStyle w:val="Default"/>
        <w:rPr>
          <w:b/>
          <w:szCs w:val="20"/>
          <w:u w:val="single"/>
          <w:lang w:val="sv-SE"/>
        </w:rPr>
      </w:pPr>
      <w:r>
        <w:rPr>
          <w:b/>
          <w:szCs w:val="20"/>
          <w:u w:val="single"/>
          <w:lang w:val="sv-SE"/>
        </w:rPr>
        <w:t xml:space="preserve">Proposed amandment </w:t>
      </w:r>
    </w:p>
    <w:p w:rsidR="00F9223D" w:rsidRPr="0073346F" w:rsidRDefault="00F9223D" w:rsidP="00F9223D">
      <w:pPr>
        <w:pStyle w:val="Default"/>
        <w:rPr>
          <w:b/>
          <w:szCs w:val="20"/>
          <w:lang w:val="sv-SE"/>
        </w:rPr>
      </w:pP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OrigGarmnd BT" w:hAnsi="OrigGarmnd BT" w:cs="TimesNewRoman"/>
          <w:u w:val="single"/>
        </w:rPr>
        <w:t xml:space="preserve">1. </w:t>
      </w:r>
      <w:r w:rsidRPr="0044638D">
        <w:rPr>
          <w:rFonts w:ascii="Times New Roman" w:hAnsi="Times New Roman" w:cs="Times New Roman"/>
          <w:color w:val="000000"/>
          <w:szCs w:val="20"/>
          <w:u w:val="single"/>
          <w:lang w:val="en-GB"/>
        </w:rPr>
        <w:t>At any time after the entry into force of this Convention any State Party may</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propose amendments to this Convention. Any proposal for an amendment shall be</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communicated to the Depositary, who shall circulate it to all States Parties and shall</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seek their views on whether an Amendment Conference should be convened to</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consider the proposal. If a majority of the States Parties notify the Depositary no later</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than 30 days after its circulation that they support further consideration of the</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proposal, the Depositary shall convene an Amendment Conference to which all States</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Parties shall be invited.</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2. States not parties to this Convention, as well as the United Nations, other relevant</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international organizations or institutions, regional organizations, the International</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Committee of the Red Cross and relevant non-governmental organizations may be</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invited to attend each Amendment Conference as observers in accordance with the</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agreed Rules of Procedure.</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3. The Amendment Conference shall be held immediately following a Meeting of the</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States Parties or a Review Conference unless a majority of the States Parties request</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that it be held earlier.</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 xml:space="preserve">4. Any amendment to this Convention shall be adopted by a majority of two-thirds </w:t>
      </w:r>
      <w:r w:rsidRPr="008653C9">
        <w:rPr>
          <w:rFonts w:ascii="Times New Roman" w:hAnsi="Times New Roman" w:cs="Times New Roman"/>
          <w:color w:val="000000"/>
          <w:szCs w:val="20"/>
          <w:highlight w:val="yellow"/>
          <w:u w:val="single"/>
          <w:lang w:val="en-GB"/>
        </w:rPr>
        <w:t>[three-quarters</w:t>
      </w:r>
      <w:r w:rsidRPr="0044638D">
        <w:rPr>
          <w:rFonts w:ascii="Times New Roman" w:hAnsi="Times New Roman" w:cs="Times New Roman"/>
          <w:color w:val="000000"/>
          <w:szCs w:val="20"/>
          <w:u w:val="single"/>
          <w:lang w:val="en-GB"/>
        </w:rPr>
        <w:t>] of the States Parties present and voting at the Amendment Conference. The Depositary shall communicate any amendment so adopted to the States Parties.</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5. An amendment to this Convention shall enter into force for all States Parties to this</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Convention which have accepted it, upon the deposit with the Depositary of</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instruments of acceptance by a majority of States Parties. Thereafter it shall enter into</w:t>
      </w:r>
    </w:p>
    <w:p w:rsidR="00F9223D" w:rsidRPr="0044638D" w:rsidRDefault="00F9223D" w:rsidP="00F9223D">
      <w:pPr>
        <w:autoSpaceDE w:val="0"/>
        <w:autoSpaceDN w:val="0"/>
        <w:adjustRightInd w:val="0"/>
        <w:rPr>
          <w:rFonts w:ascii="Times New Roman" w:hAnsi="Times New Roman" w:cs="Times New Roman"/>
          <w:color w:val="000000"/>
          <w:szCs w:val="20"/>
          <w:u w:val="single"/>
          <w:lang w:val="en-GB"/>
        </w:rPr>
      </w:pPr>
      <w:r w:rsidRPr="0044638D">
        <w:rPr>
          <w:rFonts w:ascii="Times New Roman" w:hAnsi="Times New Roman" w:cs="Times New Roman"/>
          <w:color w:val="000000"/>
          <w:szCs w:val="20"/>
          <w:u w:val="single"/>
          <w:lang w:val="en-GB"/>
        </w:rPr>
        <w:t>force for any remaining State Party on the date of deposit of its instrument of</w:t>
      </w:r>
    </w:p>
    <w:p w:rsidR="00F9223D" w:rsidRPr="0044638D" w:rsidRDefault="00F9223D" w:rsidP="00F9223D">
      <w:pPr>
        <w:pStyle w:val="Default"/>
        <w:rPr>
          <w:szCs w:val="20"/>
          <w:u w:val="single"/>
          <w:lang w:val="en-GB"/>
        </w:rPr>
      </w:pPr>
      <w:r w:rsidRPr="0044638D">
        <w:rPr>
          <w:szCs w:val="20"/>
          <w:u w:val="single"/>
          <w:lang w:val="en-GB"/>
        </w:rPr>
        <w:t>acceptance.</w:t>
      </w:r>
    </w:p>
    <w:p w:rsidR="00F9223D" w:rsidRPr="0044638D" w:rsidRDefault="00F9223D" w:rsidP="00F9223D">
      <w:pPr>
        <w:pStyle w:val="Default"/>
        <w:ind w:left="720"/>
        <w:rPr>
          <w:ins w:id="74" w:author="Rebecca Hallin" w:date="2017-06-08T14:59:00Z"/>
          <w:szCs w:val="20"/>
          <w:u w:val="single"/>
          <w:lang w:val="en-GB"/>
        </w:rPr>
      </w:pPr>
    </w:p>
    <w:p w:rsidR="00F9223D" w:rsidRPr="00FE146C" w:rsidRDefault="00F9223D" w:rsidP="00F9223D">
      <w:pPr>
        <w:pStyle w:val="Default"/>
        <w:rPr>
          <w:b/>
          <w:bCs/>
          <w:szCs w:val="20"/>
          <w:lang w:val="en-GB"/>
        </w:rPr>
      </w:pPr>
      <w:r w:rsidRPr="00FE146C">
        <w:rPr>
          <w:b/>
          <w:bCs/>
          <w:szCs w:val="20"/>
          <w:lang w:val="en-GB"/>
        </w:rPr>
        <w:t xml:space="preserve">Article 16 Entry into force </w:t>
      </w:r>
    </w:p>
    <w:p w:rsidR="00F9223D" w:rsidRPr="00FE146C" w:rsidRDefault="00F9223D" w:rsidP="00F9223D">
      <w:pPr>
        <w:pStyle w:val="Default"/>
        <w:rPr>
          <w:szCs w:val="20"/>
          <w:lang w:val="en-GB"/>
        </w:rPr>
      </w:pPr>
    </w:p>
    <w:p w:rsidR="00F9223D" w:rsidRPr="005520BD" w:rsidRDefault="00F9223D" w:rsidP="00F9223D">
      <w:pPr>
        <w:pStyle w:val="Default"/>
        <w:numPr>
          <w:ilvl w:val="0"/>
          <w:numId w:val="55"/>
        </w:numPr>
        <w:rPr>
          <w:szCs w:val="20"/>
          <w:lang w:val="en-GB"/>
        </w:rPr>
      </w:pPr>
      <w:r w:rsidRPr="005520BD">
        <w:rPr>
          <w:szCs w:val="20"/>
          <w:lang w:val="en-GB"/>
        </w:rPr>
        <w:t xml:space="preserve">This Convention shall enter into force 90 days after the </w:t>
      </w:r>
      <w:del w:id="75" w:author="Rebecca Hallin" w:date="2017-06-08T16:47:00Z">
        <w:r w:rsidRPr="005520BD" w:rsidDel="00B73969">
          <w:rPr>
            <w:szCs w:val="20"/>
            <w:lang w:val="en-GB"/>
          </w:rPr>
          <w:delText xml:space="preserve">fortieth </w:delText>
        </w:r>
      </w:del>
      <w:ins w:id="76" w:author="Rebecca Hallin" w:date="2017-06-08T16:47:00Z">
        <w:r>
          <w:rPr>
            <w:szCs w:val="20"/>
            <w:lang w:val="en-GB"/>
          </w:rPr>
          <w:t xml:space="preserve">sixty-fifth </w:t>
        </w:r>
      </w:ins>
      <w:r w:rsidRPr="005520BD">
        <w:rPr>
          <w:szCs w:val="20"/>
          <w:lang w:val="en-GB"/>
        </w:rPr>
        <w:t>instrument of ratification, acceptance, approval or accession has been deposited.</w:t>
      </w:r>
    </w:p>
    <w:p w:rsidR="00F9223D" w:rsidRPr="005520BD" w:rsidRDefault="00F9223D" w:rsidP="00F9223D">
      <w:pPr>
        <w:pStyle w:val="Default"/>
        <w:ind w:left="720"/>
        <w:rPr>
          <w:szCs w:val="20"/>
          <w:lang w:val="en-GB"/>
        </w:rPr>
      </w:pPr>
    </w:p>
    <w:p w:rsidR="00F9223D" w:rsidRPr="005520BD" w:rsidRDefault="00F9223D" w:rsidP="00F9223D">
      <w:pPr>
        <w:pStyle w:val="Default"/>
        <w:numPr>
          <w:ilvl w:val="0"/>
          <w:numId w:val="55"/>
        </w:numPr>
        <w:rPr>
          <w:szCs w:val="20"/>
          <w:lang w:val="en-GB"/>
        </w:rPr>
      </w:pPr>
      <w:r w:rsidRPr="005520BD">
        <w:rPr>
          <w:szCs w:val="20"/>
          <w:lang w:val="en-GB"/>
        </w:rPr>
        <w:t xml:space="preserve">For any State that deposits its instrument of ratification, acceptance, approval or accession after the date of the deposit of the fortieth instrument of ratification, </w:t>
      </w:r>
      <w:r w:rsidRPr="005520BD">
        <w:rPr>
          <w:szCs w:val="20"/>
          <w:lang w:val="en-GB"/>
        </w:rPr>
        <w:lastRenderedPageBreak/>
        <w:t xml:space="preserve">acceptance, approval or accession, this Convention shall enter into force 90 days after the date on which that State has deposited its instrument of ratification, acceptance, approval or accession. </w:t>
      </w:r>
    </w:p>
    <w:p w:rsidR="00F9223D" w:rsidRPr="005520BD" w:rsidRDefault="00F9223D" w:rsidP="00F9223D">
      <w:pPr>
        <w:pStyle w:val="Default"/>
        <w:rPr>
          <w:szCs w:val="20"/>
          <w:lang w:val="en-GB"/>
        </w:rPr>
      </w:pPr>
    </w:p>
    <w:p w:rsidR="00F9223D" w:rsidRPr="00713473" w:rsidRDefault="00F9223D" w:rsidP="00F9223D">
      <w:pPr>
        <w:pStyle w:val="Default"/>
        <w:rPr>
          <w:b/>
          <w:bCs/>
          <w:szCs w:val="20"/>
          <w:lang w:val="en-GB"/>
        </w:rPr>
      </w:pPr>
      <w:r w:rsidRPr="00713473">
        <w:rPr>
          <w:b/>
          <w:bCs/>
          <w:szCs w:val="20"/>
          <w:lang w:val="en-GB"/>
        </w:rPr>
        <w:t xml:space="preserve">Article 17 Reservations </w:t>
      </w:r>
    </w:p>
    <w:p w:rsidR="00F9223D" w:rsidRPr="00713473" w:rsidRDefault="00F9223D" w:rsidP="00F9223D">
      <w:pPr>
        <w:pStyle w:val="Default"/>
        <w:rPr>
          <w:szCs w:val="20"/>
          <w:lang w:val="en-GB"/>
        </w:rPr>
      </w:pPr>
    </w:p>
    <w:p w:rsidR="00F9223D" w:rsidRPr="005520BD" w:rsidRDefault="00F9223D" w:rsidP="00F9223D">
      <w:pPr>
        <w:pStyle w:val="Default"/>
        <w:ind w:left="720"/>
        <w:rPr>
          <w:szCs w:val="20"/>
          <w:lang w:val="en-GB"/>
        </w:rPr>
      </w:pPr>
      <w:r w:rsidRPr="005520BD">
        <w:rPr>
          <w:szCs w:val="20"/>
          <w:lang w:val="en-GB"/>
        </w:rPr>
        <w:t xml:space="preserve">The Articles of this Convention shall not be subject to reservations. </w:t>
      </w:r>
    </w:p>
    <w:p w:rsidR="00F9223D" w:rsidRPr="005520BD" w:rsidRDefault="00F9223D" w:rsidP="00F9223D">
      <w:pPr>
        <w:pStyle w:val="Default"/>
        <w:ind w:left="720"/>
        <w:rPr>
          <w:szCs w:val="20"/>
          <w:lang w:val="en-GB"/>
        </w:rPr>
      </w:pPr>
    </w:p>
    <w:p w:rsidR="00F9223D" w:rsidRPr="005520BD" w:rsidRDefault="00F9223D" w:rsidP="00F9223D">
      <w:pPr>
        <w:pStyle w:val="Default"/>
        <w:rPr>
          <w:b/>
          <w:bCs/>
          <w:szCs w:val="20"/>
          <w:lang w:val="en-GB"/>
        </w:rPr>
      </w:pPr>
      <w:r w:rsidRPr="005520BD">
        <w:rPr>
          <w:b/>
          <w:bCs/>
          <w:szCs w:val="20"/>
          <w:lang w:val="en-GB"/>
        </w:rPr>
        <w:t xml:space="preserve">Article 18 Duration </w:t>
      </w:r>
    </w:p>
    <w:p w:rsidR="00F9223D" w:rsidRPr="005520BD" w:rsidRDefault="00F9223D" w:rsidP="00F9223D">
      <w:pPr>
        <w:pStyle w:val="Default"/>
        <w:rPr>
          <w:szCs w:val="20"/>
          <w:lang w:val="en-GB"/>
        </w:rPr>
      </w:pPr>
    </w:p>
    <w:p w:rsidR="00F9223D" w:rsidRPr="005520BD" w:rsidRDefault="00F9223D" w:rsidP="00F9223D">
      <w:pPr>
        <w:pStyle w:val="Default"/>
        <w:numPr>
          <w:ilvl w:val="0"/>
          <w:numId w:val="56"/>
        </w:numPr>
        <w:rPr>
          <w:szCs w:val="20"/>
          <w:lang w:val="en-GB"/>
        </w:rPr>
      </w:pPr>
      <w:r w:rsidRPr="005520BD">
        <w:rPr>
          <w:szCs w:val="20"/>
          <w:lang w:val="en-GB"/>
        </w:rPr>
        <w:t xml:space="preserve">This Convention shall be of unlimited duration. </w:t>
      </w:r>
    </w:p>
    <w:p w:rsidR="00F9223D" w:rsidRPr="005520BD" w:rsidRDefault="00F9223D" w:rsidP="00F9223D">
      <w:pPr>
        <w:pStyle w:val="Default"/>
        <w:ind w:left="1080"/>
        <w:rPr>
          <w:szCs w:val="20"/>
          <w:lang w:val="en-GB"/>
        </w:rPr>
      </w:pPr>
    </w:p>
    <w:p w:rsidR="00F9223D" w:rsidRDefault="00F9223D" w:rsidP="00F9223D">
      <w:pPr>
        <w:pStyle w:val="Default"/>
        <w:numPr>
          <w:ilvl w:val="0"/>
          <w:numId w:val="56"/>
        </w:numPr>
        <w:rPr>
          <w:szCs w:val="20"/>
          <w:lang w:val="en-GB"/>
        </w:rPr>
      </w:pPr>
      <w:r w:rsidRPr="005520BD">
        <w:rPr>
          <w:szCs w:val="20"/>
          <w:lang w:val="en-GB"/>
        </w:rPr>
        <w:t xml:space="preserve">Each State Party shall in exercising its national sovereignty have the right to withdraw from the Convention if it decides that extraordinary events, related to the subject matter of this Convention, have jeopardized the supreme interests of its country. It shall give notice of such withdrawal to all other Parties to the Convention and to the United Nations Security Council three months in advance. Such notice shall include a statement of the extraordinary events it regards as having jeopardized its supreme interests. </w:t>
      </w:r>
    </w:p>
    <w:p w:rsidR="00F9223D" w:rsidRDefault="00F9223D" w:rsidP="00F9223D">
      <w:pPr>
        <w:pStyle w:val="ListParagraph"/>
        <w:rPr>
          <w:szCs w:val="20"/>
          <w:lang w:val="en-GB"/>
        </w:rPr>
      </w:pPr>
    </w:p>
    <w:p w:rsidR="00F9223D" w:rsidRPr="00C41441" w:rsidDel="00C41441" w:rsidRDefault="00F9223D" w:rsidP="00F9223D">
      <w:pPr>
        <w:pStyle w:val="Default"/>
        <w:numPr>
          <w:ilvl w:val="0"/>
          <w:numId w:val="56"/>
        </w:numPr>
        <w:rPr>
          <w:del w:id="77" w:author="Rebecca Hallin" w:date="2017-06-08T16:01:00Z"/>
          <w:szCs w:val="20"/>
          <w:lang w:val="en-GB"/>
        </w:rPr>
      </w:pPr>
      <w:r w:rsidRPr="00C41441">
        <w:rPr>
          <w:szCs w:val="20"/>
          <w:lang w:val="en-GB"/>
        </w:rPr>
        <w:t xml:space="preserve">Such withdrawal shall only take effect three months after the receipt of the instrument of withdrawal by the Depositary. If, however, on the expiry of that three-month period, the withdrawing State Party is </w:t>
      </w:r>
      <w:ins w:id="78" w:author="Rebecca Hallin" w:date="2017-06-08T16:01:00Z">
        <w:r w:rsidRPr="00C41441">
          <w:rPr>
            <w:rFonts w:cs="TimesNewRomanMS"/>
            <w:lang w:val="en-GB"/>
          </w:rPr>
          <w:t>a Party in an international armed conflict, the withdrawal shall not take effect before the end of the armed conflict</w:t>
        </w:r>
        <w:r w:rsidRPr="00C41441" w:rsidDel="00C41441">
          <w:rPr>
            <w:szCs w:val="20"/>
            <w:lang w:val="en-GB"/>
          </w:rPr>
          <w:t xml:space="preserve"> </w:t>
        </w:r>
      </w:ins>
      <w:del w:id="79" w:author="Rebecca Hallin" w:date="2017-06-08T16:01:00Z">
        <w:r w:rsidRPr="00C41441" w:rsidDel="00C41441">
          <w:rPr>
            <w:szCs w:val="20"/>
            <w:lang w:val="en-GB"/>
          </w:rPr>
          <w:delText xml:space="preserve">engaged in the situations referred to in Article 2 common to the Geneva Conventions of 12 August 1949 for the Protection of War Victims, including any situation described in paragraph 4 of Article 1 of Additional Protocol I to these Conventions, the Party shall continue to be bound by the obligations of this Convention and of any annexed Protocols until the end of the armed conflict or occupation. </w:delText>
        </w:r>
      </w:del>
    </w:p>
    <w:p w:rsidR="00F9223D" w:rsidRDefault="00F9223D" w:rsidP="00F9223D">
      <w:pPr>
        <w:pStyle w:val="Default"/>
        <w:rPr>
          <w:ins w:id="80" w:author="Rebecca Hallin" w:date="2017-06-08T16:47:00Z"/>
          <w:b/>
          <w:bCs/>
          <w:szCs w:val="20"/>
          <w:lang w:val="en-GB"/>
        </w:rPr>
      </w:pPr>
    </w:p>
    <w:p w:rsidR="00F9223D" w:rsidRPr="005520BD" w:rsidRDefault="00F9223D" w:rsidP="00F9223D">
      <w:pPr>
        <w:pStyle w:val="Default"/>
        <w:rPr>
          <w:szCs w:val="20"/>
          <w:lang w:val="en-GB"/>
        </w:rPr>
      </w:pPr>
      <w:r w:rsidRPr="005520BD">
        <w:rPr>
          <w:b/>
          <w:bCs/>
          <w:szCs w:val="20"/>
          <w:lang w:val="en-GB"/>
        </w:rPr>
        <w:t xml:space="preserve">Article 19 Relations with other agreements </w:t>
      </w:r>
    </w:p>
    <w:p w:rsidR="00F9223D" w:rsidRPr="005520BD" w:rsidRDefault="00F9223D" w:rsidP="00F9223D">
      <w:pPr>
        <w:pStyle w:val="Default"/>
        <w:rPr>
          <w:szCs w:val="20"/>
          <w:lang w:val="en-GB"/>
        </w:rPr>
      </w:pPr>
    </w:p>
    <w:p w:rsidR="00F9223D" w:rsidRPr="005520BD" w:rsidDel="00FB05C1" w:rsidRDefault="00F9223D" w:rsidP="00F9223D">
      <w:pPr>
        <w:pStyle w:val="Default"/>
        <w:rPr>
          <w:del w:id="81" w:author="Rebecca Hallin" w:date="2017-06-08T16:47:00Z"/>
          <w:szCs w:val="20"/>
          <w:lang w:val="en-GB"/>
        </w:rPr>
      </w:pPr>
      <w:del w:id="82" w:author="Rebecca Hallin" w:date="2017-06-08T16:47:00Z">
        <w:r w:rsidRPr="005520BD" w:rsidDel="00FB05C1">
          <w:rPr>
            <w:szCs w:val="20"/>
            <w:lang w:val="en-GB"/>
          </w:rPr>
          <w:delText xml:space="preserve">This Convention does not affect the rights and obligations of the States Parties under the Treaty on the Non-Proliferation of Nuclear Weapons. </w:delText>
        </w:r>
      </w:del>
    </w:p>
    <w:p w:rsidR="00F9223D" w:rsidRPr="005520BD" w:rsidRDefault="00F9223D" w:rsidP="00F9223D">
      <w:pPr>
        <w:pStyle w:val="Default"/>
        <w:rPr>
          <w:szCs w:val="20"/>
          <w:u w:val="single"/>
          <w:lang w:val="en-GB"/>
        </w:rPr>
      </w:pPr>
    </w:p>
    <w:p w:rsidR="00F9223D" w:rsidRPr="00301332" w:rsidRDefault="00F9223D" w:rsidP="00F9223D">
      <w:pPr>
        <w:pStyle w:val="Default"/>
        <w:rPr>
          <w:b/>
          <w:szCs w:val="20"/>
          <w:u w:val="single"/>
          <w:lang w:val="en-GB"/>
        </w:rPr>
      </w:pPr>
      <w:r>
        <w:rPr>
          <w:b/>
          <w:szCs w:val="20"/>
          <w:u w:val="single"/>
          <w:lang w:val="en-GB"/>
        </w:rPr>
        <w:t>Proposed amandment</w:t>
      </w:r>
    </w:p>
    <w:p w:rsidR="00F9223D" w:rsidRPr="005520BD" w:rsidRDefault="00F9223D" w:rsidP="00F9223D">
      <w:pPr>
        <w:pStyle w:val="Default"/>
        <w:rPr>
          <w:szCs w:val="20"/>
          <w:u w:val="single"/>
          <w:lang w:val="en-GB"/>
        </w:rPr>
      </w:pPr>
    </w:p>
    <w:p w:rsidR="00F9223D" w:rsidRPr="005520BD" w:rsidRDefault="00F9223D" w:rsidP="00F9223D">
      <w:pPr>
        <w:pStyle w:val="ListParagraph"/>
        <w:numPr>
          <w:ilvl w:val="0"/>
          <w:numId w:val="57"/>
        </w:numPr>
        <w:autoSpaceDE w:val="0"/>
        <w:autoSpaceDN w:val="0"/>
        <w:adjustRightInd w:val="0"/>
        <w:rPr>
          <w:rFonts w:ascii="Times New Roman" w:hAnsi="Times New Roman" w:cs="Times New Roman"/>
          <w:color w:val="000000"/>
          <w:szCs w:val="20"/>
          <w:u w:val="single"/>
          <w:lang w:val="en-GB"/>
        </w:rPr>
      </w:pPr>
      <w:r w:rsidRPr="005520BD">
        <w:rPr>
          <w:rFonts w:ascii="Times New Roman" w:hAnsi="Times New Roman" w:cs="Times New Roman"/>
          <w:color w:val="000000"/>
          <w:szCs w:val="20"/>
          <w:u w:val="single"/>
          <w:lang w:val="en-GB"/>
        </w:rPr>
        <w:t xml:space="preserve">The implementation of this Convention shall not prejudice obligations undertaken by States Parties with regard to existing or future international agreements, to which they are parties, where those obligations are consistent with this Convention. </w:t>
      </w:r>
    </w:p>
    <w:p w:rsidR="00F9223D" w:rsidRPr="005520BD" w:rsidRDefault="00F9223D" w:rsidP="00F9223D">
      <w:pPr>
        <w:pStyle w:val="ListParagraph"/>
        <w:autoSpaceDE w:val="0"/>
        <w:autoSpaceDN w:val="0"/>
        <w:adjustRightInd w:val="0"/>
        <w:rPr>
          <w:rFonts w:ascii="Times New Roman" w:hAnsi="Times New Roman" w:cs="Times New Roman"/>
          <w:color w:val="000000"/>
          <w:szCs w:val="20"/>
          <w:u w:val="single"/>
          <w:lang w:val="en-GB"/>
        </w:rPr>
      </w:pPr>
    </w:p>
    <w:p w:rsidR="00F9223D" w:rsidRPr="00301332" w:rsidRDefault="00F9223D" w:rsidP="00F9223D">
      <w:pPr>
        <w:pStyle w:val="ListParagraph"/>
        <w:numPr>
          <w:ilvl w:val="0"/>
          <w:numId w:val="57"/>
        </w:numPr>
        <w:spacing w:after="200" w:line="276" w:lineRule="auto"/>
        <w:rPr>
          <w:rFonts w:ascii="Times New Roman" w:hAnsi="Times New Roman" w:cs="Times New Roman"/>
          <w:color w:val="000000"/>
          <w:szCs w:val="20"/>
          <w:u w:val="single"/>
          <w:lang w:val="en-GB"/>
        </w:rPr>
      </w:pPr>
      <w:r w:rsidRPr="005520BD">
        <w:rPr>
          <w:rFonts w:ascii="Times New Roman" w:hAnsi="Times New Roman" w:cs="Times New Roman"/>
          <w:color w:val="000000"/>
          <w:szCs w:val="20"/>
          <w:u w:val="single"/>
          <w:lang w:val="en-GB"/>
        </w:rPr>
        <w:t>This Convention shall not be cited as grounds for leaving the Treaty of Non-Proliferation.</w:t>
      </w:r>
    </w:p>
    <w:p w:rsidR="00F9223D" w:rsidRPr="005520BD" w:rsidRDefault="00F9223D" w:rsidP="00F9223D">
      <w:pPr>
        <w:pStyle w:val="Default"/>
        <w:rPr>
          <w:b/>
          <w:bCs/>
          <w:szCs w:val="20"/>
          <w:lang w:val="en-GB"/>
        </w:rPr>
      </w:pPr>
      <w:r w:rsidRPr="005520BD">
        <w:rPr>
          <w:b/>
          <w:bCs/>
          <w:szCs w:val="20"/>
          <w:lang w:val="en-GB"/>
        </w:rPr>
        <w:t xml:space="preserve">Article 20 Depositary </w:t>
      </w:r>
    </w:p>
    <w:p w:rsidR="00F9223D" w:rsidRPr="005520BD" w:rsidRDefault="00F9223D" w:rsidP="00F9223D">
      <w:pPr>
        <w:pStyle w:val="Default"/>
        <w:rPr>
          <w:szCs w:val="20"/>
          <w:lang w:val="en-GB"/>
        </w:rPr>
      </w:pPr>
    </w:p>
    <w:p w:rsidR="00F9223D" w:rsidRPr="005520BD" w:rsidRDefault="00F9223D" w:rsidP="00F9223D">
      <w:pPr>
        <w:pStyle w:val="Default"/>
        <w:rPr>
          <w:szCs w:val="20"/>
          <w:lang w:val="en-GB"/>
        </w:rPr>
      </w:pPr>
      <w:r w:rsidRPr="005520BD">
        <w:rPr>
          <w:szCs w:val="20"/>
          <w:lang w:val="en-GB"/>
        </w:rPr>
        <w:t xml:space="preserve">The Secretary-General of the United Nations is hereby designated as the Depositary of this Convention. </w:t>
      </w:r>
    </w:p>
    <w:p w:rsidR="00F9223D" w:rsidRPr="005520BD" w:rsidRDefault="00F9223D" w:rsidP="00F9223D">
      <w:pPr>
        <w:pStyle w:val="Default"/>
        <w:rPr>
          <w:szCs w:val="20"/>
          <w:lang w:val="en-GB"/>
        </w:rPr>
      </w:pPr>
    </w:p>
    <w:p w:rsidR="00F9223D" w:rsidRPr="005520BD" w:rsidRDefault="00F9223D" w:rsidP="00F9223D">
      <w:pPr>
        <w:pStyle w:val="Default"/>
        <w:rPr>
          <w:szCs w:val="20"/>
          <w:lang w:val="en-GB"/>
        </w:rPr>
      </w:pPr>
      <w:r w:rsidRPr="005520BD">
        <w:rPr>
          <w:b/>
          <w:bCs/>
          <w:szCs w:val="20"/>
          <w:lang w:val="en-GB"/>
        </w:rPr>
        <w:lastRenderedPageBreak/>
        <w:t xml:space="preserve">Article 21 Authentic texts </w:t>
      </w:r>
    </w:p>
    <w:p w:rsidR="00F9223D" w:rsidRPr="005520BD" w:rsidRDefault="00F9223D" w:rsidP="00F9223D">
      <w:pPr>
        <w:pStyle w:val="Default"/>
        <w:rPr>
          <w:szCs w:val="20"/>
          <w:lang w:val="en-GB"/>
        </w:rPr>
      </w:pPr>
      <w:r w:rsidRPr="005520BD">
        <w:rPr>
          <w:szCs w:val="20"/>
          <w:lang w:val="en-GB"/>
        </w:rPr>
        <w:t>The Arabic, Chinese, English, French, Russian and Spanish texts of this Convention shall be equally authentic.</w:t>
      </w:r>
    </w:p>
    <w:p w:rsidR="00F9223D" w:rsidRPr="001C1057" w:rsidRDefault="00F9223D" w:rsidP="00F9223D">
      <w:pPr>
        <w:pBdr>
          <w:bottom w:val="single" w:sz="6" w:space="1" w:color="auto"/>
        </w:pBdr>
        <w:rPr>
          <w:lang w:val="en-GB"/>
        </w:rPr>
      </w:pPr>
    </w:p>
    <w:p w:rsidR="00F9223D" w:rsidRDefault="00F9223D" w:rsidP="00867DA9">
      <w:pPr>
        <w:spacing w:after="200" w:line="276" w:lineRule="auto"/>
        <w:rPr>
          <w:rFonts w:ascii="Times New Roman" w:hAnsi="Times New Roman" w:cs="Times New Roman"/>
          <w:b/>
          <w:sz w:val="28"/>
          <w:highlight w:val="yellow"/>
          <w:lang w:val="en-GB"/>
        </w:rPr>
      </w:pPr>
    </w:p>
    <w:p w:rsidR="00100FCC" w:rsidRPr="00815C40" w:rsidRDefault="00815C40" w:rsidP="00867DA9">
      <w:pPr>
        <w:spacing w:after="200" w:line="276" w:lineRule="auto"/>
        <w:rPr>
          <w:rFonts w:ascii="Times New Roman" w:hAnsi="Times New Roman" w:cs="Times New Roman"/>
          <w:b/>
          <w:sz w:val="28"/>
          <w:lang w:val="en-GB"/>
        </w:rPr>
      </w:pPr>
      <w:r w:rsidRPr="00815C40">
        <w:rPr>
          <w:rFonts w:ascii="Times New Roman" w:hAnsi="Times New Roman" w:cs="Times New Roman"/>
          <w:b/>
          <w:sz w:val="28"/>
          <w:highlight w:val="yellow"/>
          <w:lang w:val="en-GB"/>
        </w:rPr>
        <w:t>THAILAND</w:t>
      </w:r>
    </w:p>
    <w:p w:rsidR="00815C40" w:rsidRDefault="00815C40" w:rsidP="00815C40">
      <w:pPr>
        <w:rPr>
          <w:rFonts w:ascii="Times New Roman" w:hAnsi="Times New Roman" w:cs="Times New Roman"/>
          <w:b/>
        </w:rPr>
      </w:pPr>
      <w:r w:rsidRPr="00815C40">
        <w:rPr>
          <w:rFonts w:ascii="Times New Roman" w:hAnsi="Times New Roman" w:cs="Times New Roman"/>
          <w:b/>
        </w:rPr>
        <w:t>Article 15 bis</w:t>
      </w:r>
    </w:p>
    <w:p w:rsidR="00815C40" w:rsidRPr="00815C40" w:rsidRDefault="00815C40" w:rsidP="00815C40">
      <w:pPr>
        <w:rPr>
          <w:rFonts w:ascii="Times New Roman" w:hAnsi="Times New Roman" w:cs="Times New Roman"/>
          <w:b/>
        </w:rPr>
      </w:pPr>
    </w:p>
    <w:p w:rsidR="00815C40" w:rsidRPr="00815C40" w:rsidRDefault="00815C40" w:rsidP="00815C40">
      <w:pPr>
        <w:pBdr>
          <w:bottom w:val="single" w:sz="6" w:space="1" w:color="auto"/>
        </w:pBdr>
        <w:rPr>
          <w:rFonts w:ascii="Times New Roman" w:hAnsi="Times New Roman" w:cs="Times New Roman"/>
        </w:rPr>
      </w:pPr>
      <w:r w:rsidRPr="00815C40">
        <w:rPr>
          <w:rFonts w:ascii="Times New Roman" w:hAnsi="Times New Roman" w:cs="Times New Roman"/>
        </w:rPr>
        <w:t>Any State which does not sign this Convention before its entry into force may accede to it at any time thereafter. </w:t>
      </w:r>
    </w:p>
    <w:p w:rsidR="00FB1F03" w:rsidRDefault="00FB1F03">
      <w:pPr>
        <w:spacing w:after="200" w:line="276" w:lineRule="auto"/>
        <w:rPr>
          <w:rFonts w:ascii="Times New Roman" w:hAnsi="Times New Roman" w:cs="Times New Roman"/>
          <w:b/>
        </w:rPr>
      </w:pPr>
      <w:r>
        <w:rPr>
          <w:rFonts w:ascii="Times New Roman" w:hAnsi="Times New Roman" w:cs="Times New Roman"/>
          <w:b/>
        </w:rPr>
        <w:br w:type="page"/>
      </w:r>
    </w:p>
    <w:p w:rsidR="00FB1F03" w:rsidRDefault="00FB1F03" w:rsidP="00FB1F03">
      <w:pPr>
        <w:widowControl w:val="0"/>
        <w:pBdr>
          <w:bottom w:val="single" w:sz="6" w:space="1" w:color="auto"/>
        </w:pBdr>
        <w:jc w:val="center"/>
        <w:rPr>
          <w:rFonts w:ascii="Times New Roman" w:eastAsia="Times New Roman" w:hAnsi="Times New Roman" w:cs="Times New Roman"/>
          <w:b/>
          <w:sz w:val="28"/>
          <w:lang w:eastAsia="es-AR"/>
        </w:rPr>
      </w:pPr>
      <w:r w:rsidRPr="00D02865">
        <w:rPr>
          <w:rFonts w:ascii="Times New Roman" w:eastAsia="Times New Roman" w:hAnsi="Times New Roman" w:cs="Times New Roman"/>
          <w:b/>
          <w:sz w:val="28"/>
          <w:lang w:eastAsia="es-AR"/>
        </w:rPr>
        <w:lastRenderedPageBreak/>
        <w:t xml:space="preserve">Compilation of amendments received from States on </w:t>
      </w:r>
      <w:r>
        <w:rPr>
          <w:rFonts w:ascii="Times New Roman" w:eastAsia="Times New Roman" w:hAnsi="Times New Roman" w:cs="Times New Roman"/>
          <w:b/>
          <w:sz w:val="28"/>
          <w:lang w:eastAsia="es-AR"/>
        </w:rPr>
        <w:t>South Africa’s proposal on cluster 3</w:t>
      </w:r>
    </w:p>
    <w:p w:rsidR="00FB1F03" w:rsidRDefault="00FB1F03" w:rsidP="00FB1F03">
      <w:pPr>
        <w:pBdr>
          <w:bottom w:val="single" w:sz="6" w:space="1" w:color="auto"/>
        </w:pBdr>
        <w:jc w:val="both"/>
      </w:pPr>
    </w:p>
    <w:p w:rsidR="009A7629" w:rsidRPr="009A7629" w:rsidRDefault="009A7629" w:rsidP="00FB1F03">
      <w:pPr>
        <w:jc w:val="both"/>
        <w:rPr>
          <w:rFonts w:ascii="Times New Roman" w:hAnsi="Times New Roman" w:cs="Times New Roman"/>
        </w:rPr>
      </w:pPr>
    </w:p>
    <w:p w:rsidR="009A7629" w:rsidRPr="009A7629" w:rsidRDefault="009A7629" w:rsidP="00FB1F03">
      <w:pPr>
        <w:jc w:val="both"/>
        <w:rPr>
          <w:rFonts w:ascii="Times New Roman" w:hAnsi="Times New Roman" w:cs="Times New Roman"/>
          <w:b/>
          <w:sz w:val="28"/>
        </w:rPr>
      </w:pPr>
      <w:r w:rsidRPr="009A7629">
        <w:rPr>
          <w:rFonts w:ascii="Times New Roman" w:hAnsi="Times New Roman" w:cs="Times New Roman"/>
          <w:b/>
          <w:sz w:val="28"/>
          <w:highlight w:val="yellow"/>
        </w:rPr>
        <w:t>BRAZIL</w:t>
      </w:r>
      <w:r w:rsidRPr="009A7629">
        <w:rPr>
          <w:rFonts w:ascii="Times New Roman" w:hAnsi="Times New Roman" w:cs="Times New Roman"/>
          <w:b/>
          <w:sz w:val="28"/>
        </w:rPr>
        <w:t xml:space="preserve"> </w:t>
      </w:r>
    </w:p>
    <w:p w:rsidR="009A7629" w:rsidRPr="009A7629" w:rsidRDefault="009A7629" w:rsidP="00FB1F03">
      <w:pPr>
        <w:jc w:val="both"/>
        <w:rPr>
          <w:rFonts w:ascii="Times New Roman" w:hAnsi="Times New Roman" w:cs="Times New Roman"/>
        </w:rPr>
      </w:pPr>
    </w:p>
    <w:p w:rsidR="00FB1F03" w:rsidRPr="009A7629" w:rsidRDefault="00FB1F03" w:rsidP="00FB1F03">
      <w:pPr>
        <w:jc w:val="both"/>
        <w:rPr>
          <w:rFonts w:ascii="Times New Roman" w:hAnsi="Times New Roman" w:cs="Times New Roman"/>
        </w:rPr>
      </w:pPr>
      <w:r w:rsidRPr="009A7629">
        <w:rPr>
          <w:rFonts w:ascii="Times New Roman" w:hAnsi="Times New Roman" w:cs="Times New Roman"/>
        </w:rPr>
        <w:t>Brazilian Proposal – Austria/South Africa proposal on Articles 2 to 5</w:t>
      </w:r>
    </w:p>
    <w:p w:rsidR="00FB1F03" w:rsidRPr="009A7629" w:rsidRDefault="00FB1F03" w:rsidP="00FB1F03">
      <w:pPr>
        <w:jc w:val="both"/>
        <w:rPr>
          <w:rFonts w:ascii="Times New Roman" w:hAnsi="Times New Roman" w:cs="Times New Roman"/>
        </w:rPr>
      </w:pPr>
    </w:p>
    <w:p w:rsidR="00FB1F03" w:rsidRPr="009A7629" w:rsidRDefault="00FB1F03" w:rsidP="00FB1F03">
      <w:pPr>
        <w:jc w:val="both"/>
        <w:rPr>
          <w:rFonts w:ascii="Times New Roman" w:hAnsi="Times New Roman" w:cs="Times New Roman"/>
          <w:b/>
        </w:rPr>
      </w:pPr>
      <w:r w:rsidRPr="009A7629">
        <w:rPr>
          <w:rFonts w:ascii="Times New Roman" w:hAnsi="Times New Roman" w:cs="Times New Roman"/>
          <w:b/>
        </w:rPr>
        <w:t>Article 2 – Declarations</w:t>
      </w:r>
    </w:p>
    <w:p w:rsidR="00FB1F03" w:rsidRPr="009A7629" w:rsidRDefault="00FB1F03" w:rsidP="00FB1F03">
      <w:pPr>
        <w:jc w:val="both"/>
        <w:rPr>
          <w:rFonts w:ascii="Times New Roman" w:hAnsi="Times New Roman" w:cs="Times New Roman"/>
        </w:rPr>
      </w:pPr>
    </w:p>
    <w:p w:rsidR="00FB1F03" w:rsidRPr="00FB1F03" w:rsidRDefault="00FB1F03" w:rsidP="00FB1F03">
      <w:pPr>
        <w:jc w:val="both"/>
        <w:rPr>
          <w:rFonts w:ascii="Times New Roman" w:hAnsi="Times New Roman" w:cs="Times New Roman"/>
        </w:rPr>
      </w:pPr>
      <w:r w:rsidRPr="009A7629">
        <w:rPr>
          <w:rFonts w:ascii="Times New Roman" w:hAnsi="Times New Roman" w:cs="Times New Roman"/>
        </w:rPr>
        <w:t xml:space="preserve">1.c) Declare whether </w:t>
      </w:r>
      <w:del w:id="83" w:author="Larissa Calza" w:date="2017-06-21T16:02:00Z">
        <w:r w:rsidRPr="009A7629" w:rsidDel="00706111">
          <w:rPr>
            <w:rFonts w:ascii="Times New Roman" w:hAnsi="Times New Roman" w:cs="Times New Roman"/>
          </w:rPr>
          <w:delText>all nuclear facilities and materials on its territory or under its control are under IAEA safegu</w:delText>
        </w:r>
        <w:r w:rsidRPr="00FB1F03" w:rsidDel="00706111">
          <w:rPr>
            <w:rFonts w:ascii="Times New Roman" w:hAnsi="Times New Roman" w:cs="Times New Roman"/>
          </w:rPr>
          <w:delText xml:space="preserve">ards,  </w:delText>
        </w:r>
      </w:del>
      <w:ins w:id="84" w:author="Larissa Calza" w:date="2017-06-21T16:02:00Z">
        <w:r w:rsidRPr="00FB1F03">
          <w:rPr>
            <w:rFonts w:ascii="Times New Roman" w:hAnsi="Times New Roman" w:cs="Times New Roman"/>
          </w:rPr>
          <w:t xml:space="preserve">it has accepted safeguards as set forth in Article 3.1 of the Treaty on the Non-Proliferation of Nuclear Weapons or safeguards fully compatible therewith, </w:t>
        </w:r>
      </w:ins>
      <w:r w:rsidRPr="00FB1F03">
        <w:rPr>
          <w:rFonts w:ascii="Times New Roman" w:hAnsi="Times New Roman" w:cs="Times New Roman"/>
        </w:rPr>
        <w:t xml:space="preserve">and if not, undertake to conclude </w:t>
      </w:r>
      <w:ins w:id="85" w:author="Larissa Calza" w:date="2017-06-21T16:04:00Z">
        <w:r w:rsidRPr="00FB1F03">
          <w:rPr>
            <w:rFonts w:ascii="Times New Roman" w:hAnsi="Times New Roman" w:cs="Times New Roman"/>
          </w:rPr>
          <w:t xml:space="preserve">such </w:t>
        </w:r>
      </w:ins>
      <w:r w:rsidRPr="00FB1F03">
        <w:rPr>
          <w:rFonts w:ascii="Times New Roman" w:hAnsi="Times New Roman" w:cs="Times New Roman"/>
        </w:rPr>
        <w:t xml:space="preserve">an </w:t>
      </w:r>
      <w:del w:id="86" w:author="Larissa Calza" w:date="2017-06-21T16:18:00Z">
        <w:r w:rsidRPr="00FB1F03" w:rsidDel="0035053F">
          <w:rPr>
            <w:rFonts w:ascii="Times New Roman" w:hAnsi="Times New Roman" w:cs="Times New Roman"/>
          </w:rPr>
          <w:delText>A</w:delText>
        </w:r>
      </w:del>
      <w:ins w:id="87" w:author="Larissa Calza" w:date="2017-06-21T16:04:00Z">
        <w:r w:rsidRPr="00FB1F03">
          <w:rPr>
            <w:rFonts w:ascii="Times New Roman" w:hAnsi="Times New Roman" w:cs="Times New Roman"/>
          </w:rPr>
          <w:t>a</w:t>
        </w:r>
      </w:ins>
      <w:r w:rsidRPr="00FB1F03">
        <w:rPr>
          <w:rFonts w:ascii="Times New Roman" w:hAnsi="Times New Roman" w:cs="Times New Roman"/>
        </w:rPr>
        <w:t xml:space="preserve">greement with the IAEA as soon as possible, but no later than 3 years after the entry into force for that State </w:t>
      </w:r>
      <w:ins w:id="88" w:author="Larissa Calza" w:date="2017-06-21T16:05:00Z">
        <w:r w:rsidRPr="00FB1F03">
          <w:rPr>
            <w:rFonts w:ascii="Times New Roman" w:hAnsi="Times New Roman" w:cs="Times New Roman"/>
          </w:rPr>
          <w:t>Party to this Convention,</w:t>
        </w:r>
      </w:ins>
      <w:r w:rsidRPr="00FB1F03">
        <w:rPr>
          <w:rFonts w:ascii="Times New Roman" w:hAnsi="Times New Roman" w:cs="Times New Roman"/>
        </w:rPr>
        <w:t xml:space="preserve"> without prejudice to </w:t>
      </w:r>
      <w:del w:id="89" w:author="Larissa Calza" w:date="2017-06-21T16:06:00Z">
        <w:r w:rsidRPr="00FB1F03" w:rsidDel="00706111">
          <w:rPr>
            <w:rFonts w:ascii="Times New Roman" w:hAnsi="Times New Roman" w:cs="Times New Roman"/>
          </w:rPr>
          <w:delText>any higher level of safeguards that may be adopted</w:delText>
        </w:r>
      </w:del>
      <w:ins w:id="90" w:author="Larissa Calza" w:date="2017-06-21T16:19:00Z">
        <w:r w:rsidRPr="00FB1F03">
          <w:rPr>
            <w:rFonts w:ascii="Times New Roman" w:hAnsi="Times New Roman" w:cs="Times New Roman"/>
          </w:rPr>
          <w:t xml:space="preserve">any </w:t>
        </w:r>
      </w:ins>
      <w:ins w:id="91" w:author="Larissa Calza" w:date="2017-06-21T16:06:00Z">
        <w:r w:rsidRPr="00FB1F03">
          <w:rPr>
            <w:rFonts w:ascii="Times New Roman" w:hAnsi="Times New Roman" w:cs="Times New Roman"/>
          </w:rPr>
          <w:t>other legal instruments</w:t>
        </w:r>
      </w:ins>
      <w:ins w:id="92" w:author="Larissa Calza" w:date="2017-06-21T16:18:00Z">
        <w:r w:rsidRPr="00FB1F03">
          <w:rPr>
            <w:rFonts w:ascii="Times New Roman" w:hAnsi="Times New Roman" w:cs="Times New Roman"/>
          </w:rPr>
          <w:t xml:space="preserve"> to that effect</w:t>
        </w:r>
      </w:ins>
      <w:r w:rsidRPr="00FB1F03">
        <w:rPr>
          <w:rFonts w:ascii="Times New Roman" w:hAnsi="Times New Roman" w:cs="Times New Roman"/>
        </w:rPr>
        <w:t xml:space="preserve"> </w:t>
      </w:r>
      <w:ins w:id="93" w:author="Larissa Calza" w:date="2017-06-21T16:09:00Z">
        <w:r w:rsidRPr="00FB1F03">
          <w:rPr>
            <w:rFonts w:ascii="Times New Roman" w:hAnsi="Times New Roman" w:cs="Times New Roman"/>
          </w:rPr>
          <w:t>that they may voluntarily enter into</w:t>
        </w:r>
      </w:ins>
      <w:r w:rsidRPr="00FB1F03">
        <w:rPr>
          <w:rFonts w:ascii="Times New Roman" w:hAnsi="Times New Roman" w:cs="Times New Roman"/>
        </w:rPr>
        <w:t xml:space="preserve"> in the future.</w:t>
      </w:r>
    </w:p>
    <w:p w:rsidR="00FB1F03" w:rsidRDefault="00FB1F03" w:rsidP="00FB1F03">
      <w:pPr>
        <w:pBdr>
          <w:bottom w:val="single" w:sz="6" w:space="1" w:color="auto"/>
        </w:pBdr>
        <w:rPr>
          <w:rFonts w:ascii="Times New Roman" w:hAnsi="Times New Roman" w:cs="Times New Roman"/>
        </w:rPr>
      </w:pPr>
    </w:p>
    <w:p w:rsidR="009A7629" w:rsidRDefault="009A7629" w:rsidP="009A7629">
      <w:pPr>
        <w:spacing w:after="200" w:line="276" w:lineRule="auto"/>
        <w:rPr>
          <w:rFonts w:ascii="Times New Roman" w:eastAsia="Times New Roman" w:hAnsi="Times New Roman" w:cs="Times New Roman"/>
          <w:color w:val="000000"/>
        </w:rPr>
      </w:pPr>
    </w:p>
    <w:p w:rsidR="009A7629" w:rsidRPr="009A7629" w:rsidRDefault="0083611A" w:rsidP="009A7629">
      <w:pPr>
        <w:spacing w:after="200" w:line="276" w:lineRule="auto"/>
        <w:rPr>
          <w:rFonts w:ascii="Times New Roman" w:eastAsia="Times New Roman" w:hAnsi="Times New Roman" w:cs="Times New Roman"/>
          <w:b/>
          <w:color w:val="000000"/>
          <w:sz w:val="28"/>
        </w:rPr>
      </w:pPr>
      <w:r w:rsidRPr="0083611A">
        <w:rPr>
          <w:rFonts w:ascii="Times New Roman" w:eastAsia="Times New Roman" w:hAnsi="Times New Roman" w:cs="Times New Roman"/>
          <w:b/>
          <w:color w:val="000000"/>
          <w:sz w:val="28"/>
          <w:highlight w:val="yellow"/>
        </w:rPr>
        <w:t>THAILAND</w:t>
      </w:r>
    </w:p>
    <w:p w:rsidR="009A7629" w:rsidRPr="00711D6F" w:rsidRDefault="009A7629" w:rsidP="009A7629">
      <w:pPr>
        <w:rPr>
          <w:rFonts w:ascii="Times New Roman" w:hAnsi="Times New Roman" w:cs="Times New Roman"/>
          <w:b/>
          <w:bCs/>
          <w:sz w:val="28"/>
        </w:rPr>
      </w:pPr>
      <w:r>
        <w:rPr>
          <w:rFonts w:ascii="Times New Roman" w:hAnsi="Times New Roman" w:cs="Times New Roman"/>
          <w:b/>
          <w:bCs/>
          <w:sz w:val="28"/>
        </w:rPr>
        <w:t>Text proposal: r</w:t>
      </w:r>
      <w:r w:rsidRPr="00711D6F">
        <w:rPr>
          <w:rFonts w:ascii="Times New Roman" w:hAnsi="Times New Roman" w:cs="Times New Roman"/>
          <w:b/>
          <w:bCs/>
          <w:sz w:val="28"/>
        </w:rPr>
        <w:t xml:space="preserve">eference to nuclear weapons or other nuclear explosive devices to be removed or destroyed (in Article 3 of South African proposal or original Article 4) </w:t>
      </w:r>
    </w:p>
    <w:p w:rsidR="009A7629" w:rsidRPr="008D25D4" w:rsidRDefault="009A7629" w:rsidP="009A7629">
      <w:pPr>
        <w:rPr>
          <w:rFonts w:ascii="Times New Roman" w:hAnsi="Times New Roman" w:cs="Times New Roman"/>
          <w:i/>
          <w:iCs/>
          <w:sz w:val="28"/>
        </w:rPr>
      </w:pPr>
    </w:p>
    <w:p w:rsidR="009A7629" w:rsidRPr="008D25D4" w:rsidRDefault="009A7629" w:rsidP="009A7629">
      <w:pPr>
        <w:rPr>
          <w:rFonts w:ascii="Times New Roman" w:hAnsi="Times New Roman" w:cs="Times New Roman"/>
          <w:i/>
          <w:iCs/>
          <w:sz w:val="28"/>
        </w:rPr>
      </w:pPr>
      <w:r w:rsidRPr="008D25D4">
        <w:rPr>
          <w:rFonts w:ascii="Times New Roman" w:hAnsi="Times New Roman" w:cs="Times New Roman"/>
          <w:i/>
          <w:iCs/>
          <w:sz w:val="28"/>
        </w:rPr>
        <w:t xml:space="preserve">All nuclear weapons or other nuclear explosive devices that each State Party owns or possesses or that are located on its territories, or in its exclusive economic zone or continental shelf or at any place under its jurisdiction or control. </w:t>
      </w:r>
    </w:p>
    <w:p w:rsidR="009A7629" w:rsidRDefault="009A7629" w:rsidP="009A7629">
      <w:pPr>
        <w:rPr>
          <w:rFonts w:ascii="Times New Roman" w:hAnsi="Times New Roman" w:cs="Times New Roman"/>
          <w:sz w:val="28"/>
        </w:rPr>
      </w:pPr>
    </w:p>
    <w:p w:rsidR="009A7629" w:rsidRPr="00711D6F" w:rsidRDefault="009A7629" w:rsidP="009A7629">
      <w:pPr>
        <w:rPr>
          <w:rFonts w:ascii="Times New Roman" w:hAnsi="Times New Roman" w:cs="Times New Roman"/>
          <w:b/>
          <w:bCs/>
          <w:sz w:val="28"/>
        </w:rPr>
      </w:pPr>
      <w:r>
        <w:rPr>
          <w:rFonts w:ascii="Times New Roman" w:hAnsi="Times New Roman" w:cs="Times New Roman"/>
          <w:b/>
          <w:bCs/>
          <w:sz w:val="28"/>
        </w:rPr>
        <w:t>Explanatory Note</w:t>
      </w:r>
    </w:p>
    <w:p w:rsidR="009A7629" w:rsidRPr="00711D6F" w:rsidRDefault="009A7629" w:rsidP="009A7629">
      <w:pPr>
        <w:rPr>
          <w:rFonts w:ascii="Times New Roman" w:hAnsi="Times New Roman" w:cs="Times New Roman"/>
          <w:sz w:val="28"/>
        </w:rPr>
      </w:pPr>
      <w:r w:rsidRPr="00711D6F">
        <w:rPr>
          <w:rFonts w:ascii="Times New Roman" w:hAnsi="Times New Roman" w:cs="Times New Roman"/>
          <w:sz w:val="28"/>
        </w:rPr>
        <w:t xml:space="preserve">Thailand is open to consider different timeframes for removal or destruction for </w:t>
      </w:r>
      <w:r>
        <w:rPr>
          <w:rFonts w:ascii="Times New Roman" w:hAnsi="Times New Roman" w:cs="Times New Roman"/>
          <w:sz w:val="28"/>
        </w:rPr>
        <w:t>each of</w:t>
      </w:r>
      <w:r w:rsidRPr="00711D6F">
        <w:rPr>
          <w:rFonts w:ascii="Times New Roman" w:hAnsi="Times New Roman" w:cs="Times New Roman"/>
          <w:sz w:val="28"/>
        </w:rPr>
        <w:t xml:space="preserve"> these two categories, but believe that they should be referred to together in a single definition as a matter of principle.</w:t>
      </w:r>
      <w:r>
        <w:rPr>
          <w:rFonts w:ascii="Times New Roman" w:hAnsi="Times New Roman" w:cs="Times New Roman"/>
          <w:sz w:val="28"/>
        </w:rPr>
        <w:t xml:space="preserve"> </w:t>
      </w:r>
      <w:r w:rsidRPr="00711D6F">
        <w:rPr>
          <w:rFonts w:ascii="Times New Roman" w:hAnsi="Times New Roman" w:cs="Times New Roman"/>
          <w:sz w:val="28"/>
        </w:rPr>
        <w:t>This reference include</w:t>
      </w:r>
      <w:r>
        <w:rPr>
          <w:rFonts w:ascii="Times New Roman" w:hAnsi="Times New Roman" w:cs="Times New Roman"/>
          <w:sz w:val="28"/>
        </w:rPr>
        <w:t>s</w:t>
      </w:r>
      <w:r w:rsidRPr="00711D6F">
        <w:rPr>
          <w:rFonts w:ascii="Times New Roman" w:hAnsi="Times New Roman" w:cs="Times New Roman"/>
          <w:sz w:val="28"/>
        </w:rPr>
        <w:t xml:space="preserve"> </w:t>
      </w:r>
      <w:r>
        <w:rPr>
          <w:rFonts w:ascii="Times New Roman" w:hAnsi="Times New Roman" w:cs="Times New Roman"/>
          <w:sz w:val="28"/>
        </w:rPr>
        <w:t>all</w:t>
      </w:r>
      <w:r w:rsidRPr="00711D6F">
        <w:rPr>
          <w:rFonts w:ascii="Times New Roman" w:hAnsi="Times New Roman" w:cs="Times New Roman"/>
          <w:sz w:val="28"/>
        </w:rPr>
        <w:t xml:space="preserve"> the nuclear weapons and nuclear explosive devices that are </w:t>
      </w:r>
      <w:r>
        <w:rPr>
          <w:rFonts w:ascii="Times New Roman" w:hAnsi="Times New Roman" w:cs="Times New Roman"/>
          <w:sz w:val="28"/>
        </w:rPr>
        <w:t>under the State Party’s jurisdiction or control (in any manner), whether they are owned or possessed by the</w:t>
      </w:r>
      <w:r w:rsidRPr="00711D6F">
        <w:rPr>
          <w:rFonts w:ascii="Times New Roman" w:hAnsi="Times New Roman" w:cs="Times New Roman"/>
          <w:sz w:val="28"/>
        </w:rPr>
        <w:t xml:space="preserve"> State Party </w:t>
      </w:r>
      <w:r>
        <w:rPr>
          <w:rFonts w:ascii="Times New Roman" w:hAnsi="Times New Roman" w:cs="Times New Roman"/>
          <w:sz w:val="28"/>
        </w:rPr>
        <w:t xml:space="preserve">itself or by any other State. </w:t>
      </w:r>
    </w:p>
    <w:p w:rsidR="009A7629" w:rsidRPr="00FB1F03" w:rsidRDefault="009A7629" w:rsidP="00867DA9">
      <w:pPr>
        <w:spacing w:after="200" w:line="276" w:lineRule="auto"/>
        <w:rPr>
          <w:rFonts w:ascii="Times New Roman" w:hAnsi="Times New Roman" w:cs="Times New Roman"/>
          <w:b/>
        </w:rPr>
      </w:pPr>
    </w:p>
    <w:sectPr w:rsidR="009A7629" w:rsidRPr="00FB1F03">
      <w:headerReference w:type="default" r:id="rId11"/>
      <w:footerReference w:type="default" r:id="rId12"/>
      <w:pgSz w:w="11906" w:h="16838"/>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georg sparber" w:date="2017-06-19T11:45:00Z" w:initials="gs">
    <w:p w:rsidR="00BE6811" w:rsidRPr="00815E46" w:rsidRDefault="00BE6811" w:rsidP="00815E46">
      <w:pPr>
        <w:pStyle w:val="Default"/>
        <w:rPr>
          <w:color w:val="auto"/>
          <w:lang w:val="en-GB"/>
        </w:rPr>
      </w:pPr>
      <w:r w:rsidRPr="00815E46">
        <w:rPr>
          <w:color w:val="auto"/>
          <w:lang w:val="en-GB"/>
        </w:rPr>
        <w:t>Keep as is</w:t>
      </w:r>
    </w:p>
  </w:comment>
  <w:comment w:id="15"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16" w:author="georg sparber" w:date="2017-06-19T11:45:00Z" w:initials="gs">
    <w:p w:rsidR="00BE6811" w:rsidRPr="00815E46" w:rsidRDefault="00BE6811" w:rsidP="00815E46">
      <w:pPr>
        <w:pStyle w:val="Default"/>
        <w:rPr>
          <w:color w:val="auto"/>
          <w:lang w:val="en-GB"/>
        </w:rPr>
      </w:pPr>
      <w:r w:rsidRPr="00815E46">
        <w:rPr>
          <w:color w:val="auto"/>
          <w:lang w:val="en-GB"/>
        </w:rPr>
        <w:t>support IRE proposal</w:t>
      </w:r>
    </w:p>
  </w:comment>
  <w:comment w:id="17"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18"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19" w:author="georg sparber" w:date="2017-06-19T11:45:00Z" w:initials="gs">
    <w:p w:rsidR="00BE6811" w:rsidRPr="00815E46" w:rsidRDefault="00BE6811" w:rsidP="00815E46">
      <w:pPr>
        <w:pStyle w:val="Default"/>
        <w:rPr>
          <w:color w:val="auto"/>
          <w:lang w:val="en-GB"/>
        </w:rPr>
      </w:pPr>
      <w:r w:rsidRPr="00815E46">
        <w:rPr>
          <w:color w:val="auto"/>
          <w:lang w:val="en-GB"/>
        </w:rPr>
        <w:t>OK with redrafting Marten's clause in line with IHL</w:t>
      </w:r>
    </w:p>
  </w:comment>
  <w:comment w:id="20"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21"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22"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23" w:author="georg sparber" w:date="2017-06-19T11:45:00Z" w:initials="gs">
    <w:p w:rsidR="00BE6811" w:rsidRPr="00815E46" w:rsidRDefault="00BE6811" w:rsidP="00815E46">
      <w:pPr>
        <w:pStyle w:val="Default"/>
        <w:rPr>
          <w:color w:val="auto"/>
          <w:lang w:val="en-GB"/>
        </w:rPr>
      </w:pPr>
      <w:r>
        <w:rPr>
          <w:rStyle w:val="CommentReference"/>
        </w:rPr>
        <w:annotationRef/>
      </w:r>
    </w:p>
  </w:comment>
  <w:comment w:id="39" w:author="georg sparber" w:date="2017-06-19T22:29:00Z" w:initials="gs">
    <w:p w:rsidR="00BE6811" w:rsidRPr="00123128" w:rsidRDefault="00BE6811" w:rsidP="000A4864">
      <w:pPr>
        <w:pStyle w:val="Default"/>
        <w:rPr>
          <w:color w:val="auto"/>
          <w:lang w:val="en-GB"/>
        </w:rPr>
      </w:pPr>
      <w:r w:rsidRPr="00123128">
        <w:rPr>
          <w:color w:val="auto"/>
          <w:lang w:val="en-GB"/>
        </w:rPr>
        <w:t>General comments:Core part of the text. Right balance between ambition and pragmatism, bearing in mind the need to have a text conducive to achieve universality.</w:t>
      </w:r>
    </w:p>
  </w:comment>
  <w:comment w:id="40" w:author="georg sparber" w:date="2017-06-19T22:29:00Z" w:initials="gs">
    <w:p w:rsidR="00BE6811" w:rsidRPr="00123128" w:rsidRDefault="00BE6811" w:rsidP="000A4864">
      <w:pPr>
        <w:pStyle w:val="Default"/>
        <w:rPr>
          <w:color w:val="auto"/>
          <w:lang w:val="en-GB"/>
        </w:rPr>
      </w:pPr>
      <w:r w:rsidRPr="00123128">
        <w:rPr>
          <w:color w:val="auto"/>
          <w:lang w:val="en-GB"/>
        </w:rPr>
        <w:t>Would look favourably at proposals to streamline with b)</w:t>
      </w:r>
    </w:p>
  </w:comment>
  <w:comment w:id="41" w:author="georg sparber" w:date="2017-06-19T22:29:00Z" w:initials="gs">
    <w:p w:rsidR="00BE6811" w:rsidRPr="00123128" w:rsidRDefault="00BE6811" w:rsidP="000A4864">
      <w:pPr>
        <w:pStyle w:val="Default"/>
        <w:rPr>
          <w:color w:val="auto"/>
          <w:lang w:val="en-GB"/>
        </w:rPr>
      </w:pPr>
      <w:r w:rsidRPr="00123128">
        <w:rPr>
          <w:color w:val="auto"/>
          <w:lang w:val="en-GB"/>
        </w:rPr>
        <w:t>move up to first place</w:t>
      </w:r>
    </w:p>
  </w:comment>
  <w:comment w:id="44" w:author="georg sparber" w:date="2017-06-19T22:30:00Z" w:initials="gs">
    <w:p w:rsidR="00BE6811" w:rsidRPr="00123128" w:rsidRDefault="00BE6811" w:rsidP="004F5751">
      <w:pPr>
        <w:pStyle w:val="Default"/>
        <w:rPr>
          <w:color w:val="auto"/>
          <w:lang w:val="en-GB"/>
        </w:rPr>
      </w:pPr>
      <w:r w:rsidRPr="00123128">
        <w:rPr>
          <w:color w:val="auto"/>
          <w:lang w:val="en-GB"/>
        </w:rPr>
        <w:t xml:space="preserve">Important provision, arguably a crucial element of the text. Aim should be to ensure highest available standards are implemented and that the convention will keep pace with developments in the safeguards area.Question, if safeguard language should not be formulated in a more generic way. Question if substance of safeguards annex should be moved within main text. </w:t>
      </w:r>
    </w:p>
  </w:comment>
  <w:comment w:id="45" w:author="georg sparber" w:date="2017-06-19T22:30:00Z" w:initials="gs">
    <w:p w:rsidR="00BE6811" w:rsidRPr="00123128" w:rsidRDefault="00BE6811" w:rsidP="004F5751">
      <w:pPr>
        <w:pStyle w:val="Default"/>
        <w:rPr>
          <w:color w:val="auto"/>
          <w:lang w:val="en-GB"/>
        </w:rPr>
      </w:pPr>
      <w:r w:rsidRPr="00123128">
        <w:rPr>
          <w:color w:val="auto"/>
          <w:lang w:val="en-GB"/>
        </w:rPr>
        <w:t xml:space="preserve">General remarks: With respect to the important questions of compliance and verification  addressed in articles 4 and 5, we support the general vision behind the draft. At the same time, we recognize the complexity of the issues at hand and look forward to our discussions with a view to finding the best political compromise that in turn will need to find its precise and technically sound translation into the text. Discussions on these questions should be both well-informed on the technical level and reflect a broadly supported political vision. While these articles address important questions, we also have to recognize that they are very detailed and take up much of a large part the draft Convention, while addressing the last rather than the first steps towards universality. A more generic way of addressing these issues might be advisable. We should bear that in mind when we engage in these discussion and we believe your strong leadership, Madame President, to guide us in this area will be necessary and welcomed by all. </w:t>
      </w:r>
    </w:p>
  </w:comment>
  <w:comment w:id="46" w:author="georg sparber" w:date="2017-06-19T22:30:00Z" w:initials="gs">
    <w:p w:rsidR="00BE6811" w:rsidRPr="00123128" w:rsidRDefault="00BE6811" w:rsidP="004F5751">
      <w:pPr>
        <w:pStyle w:val="Default"/>
        <w:rPr>
          <w:color w:val="auto"/>
          <w:lang w:val="en-GB"/>
        </w:rPr>
      </w:pPr>
      <w:r w:rsidRPr="00123128">
        <w:rPr>
          <w:color w:val="auto"/>
          <w:lang w:val="en-GB"/>
        </w:rPr>
        <w:t>General remark: Should make clear that NWS can only join if protocol has been adopted.</w:t>
      </w:r>
    </w:p>
  </w:comment>
  <w:comment w:id="48" w:author="georg sparber" w:date="2017-06-20T21:20:00Z" w:initials="gs">
    <w:p w:rsidR="00BE6811" w:rsidRPr="00123128" w:rsidRDefault="00BE6811" w:rsidP="00860F8F">
      <w:pPr>
        <w:pStyle w:val="Default"/>
        <w:rPr>
          <w:color w:val="auto"/>
          <w:lang w:val="en-GB"/>
        </w:rPr>
      </w:pPr>
      <w:r w:rsidRPr="00123128">
        <w:rPr>
          <w:color w:val="auto"/>
          <w:lang w:val="en-GB"/>
        </w:rPr>
        <w:t>General remark: Should make clear that NWS can only join if protocol has been adopted.</w:t>
      </w:r>
    </w:p>
  </w:comment>
  <w:comment w:id="49" w:author="georg sparber" w:date="2017-06-20T21:20:00Z" w:initials="gs">
    <w:p w:rsidR="00BE6811" w:rsidRPr="00123128" w:rsidRDefault="00BE6811" w:rsidP="00860F8F">
      <w:pPr>
        <w:pStyle w:val="Default"/>
        <w:rPr>
          <w:color w:val="auto"/>
          <w:lang w:val="en-GB"/>
        </w:rPr>
      </w:pPr>
      <w:r w:rsidRPr="00123128">
        <w:rPr>
          <w:color w:val="auto"/>
          <w:lang w:val="en-GB"/>
        </w:rPr>
        <w:t>General remarks:The articles on assistance address an important issue and one that should form an integral part of the new convention. With regard to the specific drafting proposal, we would support a more explicit reference to the rights of victims at the beginning, cf. drafting proposal. Subparagraphs 1 and 2 could be brought closer together to make sure that the provision comprehensively addresses assistance needs from medical support to environmental remediation, including all elements mentioned in these subparagraphs. Subparagraph 3 in turn should be formulated such that it clearly applies to both previous subparagraphs.</w:t>
      </w:r>
    </w:p>
  </w:comment>
  <w:comment w:id="50" w:author="georg sparber" w:date="2017-06-20T21:20:00Z" w:initials="gs">
    <w:p w:rsidR="00BE6811" w:rsidRPr="00123128" w:rsidRDefault="00C2500E" w:rsidP="00860F8F">
      <w:pPr>
        <w:pStyle w:val="Default"/>
        <w:rPr>
          <w:color w:val="auto"/>
          <w:lang w:val="en-GB"/>
        </w:rPr>
      </w:pPr>
      <w:r>
        <w:rPr>
          <w:rStyle w:val="CommentReference"/>
        </w:rPr>
        <w:annotationRef/>
      </w:r>
    </w:p>
  </w:comment>
  <w:comment w:id="51" w:author="georg sparber" w:date="2017-06-20T21:20:00Z" w:initials="gs">
    <w:p w:rsidR="00BE6811" w:rsidRPr="00123128" w:rsidRDefault="00C2500E" w:rsidP="00860F8F">
      <w:pPr>
        <w:pStyle w:val="Default"/>
        <w:rPr>
          <w:color w:val="auto"/>
          <w:lang w:val="en-GB"/>
        </w:rPr>
      </w:pPr>
      <w:r>
        <w:rPr>
          <w:rStyle w:val="CommentReference"/>
        </w:rPr>
        <w:annotationRef/>
      </w:r>
    </w:p>
  </w:comment>
  <w:comment w:id="52" w:author="georg sparber" w:date="2017-06-20T21:20:00Z" w:initials="gs">
    <w:p w:rsidR="00BE6811" w:rsidRPr="00123128" w:rsidRDefault="00BE6811" w:rsidP="00860F8F">
      <w:pPr>
        <w:pStyle w:val="Default"/>
        <w:rPr>
          <w:color w:val="auto"/>
          <w:lang w:val="en-GB"/>
        </w:rPr>
      </w:pPr>
      <w:r w:rsidRPr="00123128">
        <w:rPr>
          <w:color w:val="auto"/>
          <w:lang w:val="en-GB"/>
        </w:rPr>
        <w:t>harmonize language with article 6.2</w:t>
      </w:r>
    </w:p>
  </w:comment>
  <w:comment w:id="53" w:author="georg sparber" w:date="2017-06-20T21:20:00Z" w:initials="gs">
    <w:p w:rsidR="00BE6811" w:rsidRPr="00123128" w:rsidRDefault="00BE6811" w:rsidP="00860F8F">
      <w:pPr>
        <w:pStyle w:val="Default"/>
        <w:rPr>
          <w:color w:val="auto"/>
          <w:lang w:val="en-GB"/>
        </w:rPr>
      </w:pPr>
      <w:r w:rsidRPr="00123128">
        <w:rPr>
          <w:color w:val="auto"/>
          <w:lang w:val="en-GB"/>
        </w:rPr>
        <w:t xml:space="preserve">It is unclear what these reports are. Unless specified, we would question it's introduction here. </w:t>
      </w:r>
    </w:p>
  </w:comment>
  <w:comment w:id="54" w:author="georg sparber" w:date="2017-06-20T21:23:00Z" w:initials="gs">
    <w:p w:rsidR="00BE6811" w:rsidRPr="00123128" w:rsidRDefault="00BE6811" w:rsidP="00494208">
      <w:pPr>
        <w:pStyle w:val="Default"/>
        <w:rPr>
          <w:color w:val="auto"/>
          <w:lang w:val="en-GB"/>
        </w:rPr>
      </w:pPr>
      <w:r w:rsidRPr="00123128">
        <w:rPr>
          <w:color w:val="auto"/>
          <w:lang w:val="en-GB"/>
        </w:rPr>
        <w:t xml:space="preserve">Question: should there not be a more robust mechanism that ensure the periodic convening of a review conference? </w:t>
      </w:r>
    </w:p>
  </w:comment>
  <w:comment w:id="55" w:author="georg sparber" w:date="2017-06-20T21:23:00Z" w:initials="gs">
    <w:p w:rsidR="00BE6811" w:rsidRPr="00123128" w:rsidRDefault="00C2500E" w:rsidP="00494208">
      <w:pPr>
        <w:pStyle w:val="Default"/>
        <w:rPr>
          <w:color w:val="auto"/>
          <w:lang w:val="en-GB"/>
        </w:rPr>
      </w:pPr>
      <w:r>
        <w:rPr>
          <w:rStyle w:val="CommentReference"/>
        </w:rPr>
        <w:annotationRef/>
      </w:r>
    </w:p>
  </w:comment>
  <w:comment w:id="56" w:author="georg sparber" w:date="2017-06-20T21:26:00Z" w:initials="gs">
    <w:p w:rsidR="00BE6811" w:rsidRPr="00123128" w:rsidRDefault="00BE6811" w:rsidP="006D048A">
      <w:pPr>
        <w:pStyle w:val="Default"/>
        <w:rPr>
          <w:color w:val="auto"/>
          <w:lang w:val="en-GB"/>
        </w:rPr>
      </w:pPr>
      <w:r w:rsidRPr="00123128">
        <w:rPr>
          <w:color w:val="auto"/>
          <w:lang w:val="en-GB"/>
        </w:rPr>
        <w:t>The provision as drafted will lead to different regimes within the convention indefinitely as there is no entry into force for all States after a given threshold. This might be particularly problematic if the core provisions of the treaty might be subject to amendments. For example:Amendments to the present Charter shall come into force for all States Parties when they have been  ratified in accordance with their respective constitutional processes by a majority/two thirds of the States Parties.</w:t>
      </w:r>
    </w:p>
  </w:comment>
  <w:comment w:id="57"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58"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59"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60" w:author="georg sparber" w:date="2017-06-20T21:26:00Z" w:initials="gs">
    <w:p w:rsidR="00BE6811" w:rsidRPr="00123128" w:rsidRDefault="00BE6811" w:rsidP="006D048A">
      <w:pPr>
        <w:pStyle w:val="Default"/>
        <w:rPr>
          <w:color w:val="auto"/>
          <w:lang w:val="en-GB"/>
        </w:rPr>
      </w:pPr>
      <w:r w:rsidRPr="00123128">
        <w:rPr>
          <w:color w:val="auto"/>
          <w:lang w:val="en-GB"/>
        </w:rPr>
        <w:t>Question: should signature of the convention not be possible indefinitely to provide for a soft entry into the regime, taking into account the provisions of the Vienna Convention on the Law of Treaties re signatures?</w:t>
      </w:r>
    </w:p>
  </w:comment>
  <w:comment w:id="61" w:author="georg sparber" w:date="2017-06-20T21:26:00Z" w:initials="gs">
    <w:p w:rsidR="00BE6811" w:rsidRPr="00123128" w:rsidRDefault="00BE6811" w:rsidP="006D048A">
      <w:pPr>
        <w:pStyle w:val="Default"/>
        <w:rPr>
          <w:color w:val="auto"/>
          <w:lang w:val="en-GB"/>
        </w:rPr>
      </w:pPr>
      <w:r w:rsidRPr="00123128">
        <w:rPr>
          <w:color w:val="auto"/>
          <w:lang w:val="en-GB"/>
        </w:rPr>
        <w:t>As currently drafted the provision seems to prevent States that have not signed the Convention to ratify or accede to it. Take existing standard language.</w:t>
      </w:r>
    </w:p>
  </w:comment>
  <w:comment w:id="62"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63"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64"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65"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66" w:author="georg sparber" w:date="2017-06-20T21:26:00Z" w:initials="gs">
    <w:p w:rsidR="00BE6811" w:rsidRPr="00123128" w:rsidRDefault="00C2500E" w:rsidP="006D048A">
      <w:pPr>
        <w:pStyle w:val="Default"/>
        <w:rPr>
          <w:color w:val="auto"/>
          <w:lang w:val="en-GB"/>
        </w:rPr>
      </w:pPr>
      <w:r>
        <w:rPr>
          <w:rStyle w:val="CommentReference"/>
        </w:rPr>
        <w:annotationRef/>
      </w:r>
    </w:p>
  </w:comment>
  <w:comment w:id="67" w:author="georg sparber" w:date="2017-06-20T21:26:00Z" w:initials="gs">
    <w:p w:rsidR="00BE6811" w:rsidRPr="00123128" w:rsidRDefault="00BE6811" w:rsidP="006D048A">
      <w:pPr>
        <w:pStyle w:val="Default"/>
        <w:rPr>
          <w:color w:val="auto"/>
          <w:lang w:val="en-GB"/>
        </w:rPr>
      </w:pPr>
      <w:r w:rsidRPr="00123128">
        <w:rPr>
          <w:color w:val="auto"/>
          <w:lang w:val="en-GB"/>
        </w:rPr>
        <w:t>Question if this is necessary/appropriate?</w:t>
      </w:r>
    </w:p>
  </w:comment>
  <w:comment w:id="68" w:author="georg sparber" w:date="2017-06-20T21:26:00Z" w:initials="gs">
    <w:p w:rsidR="00BE6811" w:rsidRDefault="00C2500E" w:rsidP="006D048A">
      <w:pPr>
        <w:pStyle w:val="Default"/>
        <w:rPr>
          <w:color w:val="auto"/>
        </w:rPr>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25E" w:rsidRDefault="0069525E" w:rsidP="000A7965">
      <w:r>
        <w:separator/>
      </w:r>
    </w:p>
  </w:endnote>
  <w:endnote w:type="continuationSeparator" w:id="0">
    <w:p w:rsidR="0069525E" w:rsidRDefault="0069525E" w:rsidP="000A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45">
    <w:charset w:val="00"/>
    <w:family w:val="auto"/>
    <w:pitch w:val="variable"/>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KJPPBB+TimesNewRomanPSMT">
    <w:altName w:val="Times New Roman 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OrigGarmnd BT">
    <w:altName w:val="Constantia"/>
    <w:charset w:val="00"/>
    <w:family w:val="roman"/>
    <w:pitch w:val="variable"/>
    <w:sig w:usb0="00000001" w:usb1="00000000" w:usb2="00000000" w:usb3="00000000" w:csb0="0000001B" w:csb1="00000000"/>
  </w:font>
  <w:font w:name="TimesNewRoman">
    <w:panose1 w:val="00000000000000000000"/>
    <w:charset w:val="00"/>
    <w:family w:val="auto"/>
    <w:notTrueType/>
    <w:pitch w:val="default"/>
    <w:sig w:usb0="00000003" w:usb1="00000000" w:usb2="00000000" w:usb3="00000000" w:csb0="00000001" w:csb1="00000000"/>
  </w:font>
  <w:font w:name="TimesNewRomanM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0833453"/>
      <w:docPartObj>
        <w:docPartGallery w:val="Page Numbers (Bottom of Page)"/>
        <w:docPartUnique/>
      </w:docPartObj>
    </w:sdtPr>
    <w:sdtEndPr>
      <w:rPr>
        <w:noProof/>
      </w:rPr>
    </w:sdtEndPr>
    <w:sdtContent>
      <w:p w:rsidR="00BE6811" w:rsidRDefault="00BE6811">
        <w:pPr>
          <w:pStyle w:val="Footer"/>
          <w:jc w:val="center"/>
        </w:pPr>
        <w:r w:rsidRPr="000A7965">
          <w:rPr>
            <w:rFonts w:ascii="Times New Roman" w:hAnsi="Times New Roman" w:cs="Times New Roman"/>
          </w:rPr>
          <w:fldChar w:fldCharType="begin"/>
        </w:r>
        <w:r w:rsidRPr="000A7965">
          <w:rPr>
            <w:rFonts w:ascii="Times New Roman" w:hAnsi="Times New Roman" w:cs="Times New Roman"/>
          </w:rPr>
          <w:instrText xml:space="preserve"> PAGE   \* MERGEFORMAT </w:instrText>
        </w:r>
        <w:r w:rsidRPr="000A7965">
          <w:rPr>
            <w:rFonts w:ascii="Times New Roman" w:hAnsi="Times New Roman" w:cs="Times New Roman"/>
          </w:rPr>
          <w:fldChar w:fldCharType="separate"/>
        </w:r>
        <w:r w:rsidR="000E04AC">
          <w:rPr>
            <w:rFonts w:ascii="Times New Roman" w:hAnsi="Times New Roman" w:cs="Times New Roman"/>
            <w:noProof/>
          </w:rPr>
          <w:t>22</w:t>
        </w:r>
        <w:r w:rsidRPr="000A7965">
          <w:rPr>
            <w:rFonts w:ascii="Times New Roman" w:hAnsi="Times New Roman" w:cs="Times New Roman"/>
            <w:noProof/>
          </w:rPr>
          <w:fldChar w:fldCharType="end"/>
        </w:r>
      </w:p>
    </w:sdtContent>
  </w:sdt>
  <w:p w:rsidR="00BE6811" w:rsidRDefault="00BE68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25E" w:rsidRDefault="0069525E" w:rsidP="000A7965">
      <w:r>
        <w:separator/>
      </w:r>
    </w:p>
  </w:footnote>
  <w:footnote w:type="continuationSeparator" w:id="0">
    <w:p w:rsidR="0069525E" w:rsidRDefault="0069525E" w:rsidP="000A7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11" w:rsidRPr="000F4FC3" w:rsidRDefault="00BE6811">
    <w:pPr>
      <w:pStyle w:val="Header"/>
      <w:rPr>
        <w:rFonts w:ascii="Times New Roman" w:hAnsi="Times New Roman" w:cs="Times New Roman"/>
        <w:i/>
      </w:rPr>
    </w:pPr>
    <w:r w:rsidRPr="000F4FC3">
      <w:rPr>
        <w:rFonts w:ascii="Times New Roman" w:hAnsi="Times New Roman" w:cs="Times New Roman"/>
        <w:i/>
      </w:rPr>
      <w:t xml:space="preserve">Received as of </w:t>
    </w:r>
    <w:r w:rsidR="003862DA">
      <w:rPr>
        <w:rFonts w:ascii="Times New Roman" w:hAnsi="Times New Roman" w:cs="Times New Roman"/>
        <w:i/>
      </w:rPr>
      <w:t>29</w:t>
    </w:r>
    <w:r>
      <w:rPr>
        <w:rFonts w:ascii="Times New Roman" w:hAnsi="Times New Roman" w:cs="Times New Roman"/>
        <w:i/>
      </w:rPr>
      <w:t xml:space="preserve"> June</w:t>
    </w:r>
    <w:r w:rsidR="00C9557B">
      <w:rPr>
        <w:rFonts w:ascii="Times New Roman" w:hAnsi="Times New Roman" w:cs="Times New Roman"/>
        <w:i/>
      </w:rPr>
      <w:t>, 10</w:t>
    </w:r>
    <w:r>
      <w:rPr>
        <w:rFonts w:ascii="Times New Roman" w:hAnsi="Times New Roman" w:cs="Times New Roman"/>
        <w:i/>
      </w:rPr>
      <w:t>pm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838B7E"/>
    <w:multiLevelType w:val="hybridMultilevel"/>
    <w:tmpl w:val="3D5D242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96114CF"/>
    <w:multiLevelType w:val="hybridMultilevel"/>
    <w:tmpl w:val="66354FE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D58CD3"/>
    <w:multiLevelType w:val="hybridMultilevel"/>
    <w:tmpl w:val="3B6D679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1"/>
    <w:multiLevelType w:val="hybridMultilevel"/>
    <w:tmpl w:val="79E2A9E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2"/>
    <w:multiLevelType w:val="hybridMultilevel"/>
    <w:tmpl w:val="7545E14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4"/>
    <w:multiLevelType w:val="multilevel"/>
    <w:tmpl w:val="00000004"/>
    <w:name w:val="WWNum9"/>
    <w:lvl w:ilvl="0">
      <w:start w:val="1"/>
      <w:numFmt w:val="decimal"/>
      <w:lvlText w:val="%1."/>
      <w:lvlJc w:val="left"/>
      <w:pPr>
        <w:tabs>
          <w:tab w:val="num" w:pos="0"/>
        </w:tabs>
        <w:ind w:left="1080" w:hanging="360"/>
      </w:pPr>
      <w:rPr>
        <w:rFonts w:cs="font245"/>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5"/>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6"/>
    <w:multiLevelType w:val="hybridMultilevel"/>
    <w:tmpl w:val="4DB127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7"/>
    <w:multiLevelType w:val="hybridMultilevel"/>
    <w:tmpl w:val="021623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8"/>
    <w:multiLevelType w:val="hybridMultilevel"/>
    <w:tmpl w:val="1F16E9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9"/>
    <w:multiLevelType w:val="hybridMultilevel"/>
    <w:tmpl w:val="1190CDE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B"/>
    <w:multiLevelType w:val="hybridMultilevel"/>
    <w:tmpl w:val="140E0F7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C"/>
    <w:multiLevelType w:val="hybridMultilevel"/>
    <w:tmpl w:val="335225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402"/>
    <w:multiLevelType w:val="multilevel"/>
    <w:tmpl w:val="00000885"/>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4">
    <w:nsid w:val="00000403"/>
    <w:multiLevelType w:val="multilevel"/>
    <w:tmpl w:val="00000886"/>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5">
    <w:nsid w:val="00000404"/>
    <w:multiLevelType w:val="multilevel"/>
    <w:tmpl w:val="00000887"/>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6">
    <w:nsid w:val="00000408"/>
    <w:multiLevelType w:val="multilevel"/>
    <w:tmpl w:val="0000088B"/>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7">
    <w:nsid w:val="0000040A"/>
    <w:multiLevelType w:val="multilevel"/>
    <w:tmpl w:val="0000088D"/>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8">
    <w:nsid w:val="0000040B"/>
    <w:multiLevelType w:val="multilevel"/>
    <w:tmpl w:val="0000088E"/>
    <w:lvl w:ilvl="0">
      <w:start w:val="1"/>
      <w:numFmt w:val="lowerLetter"/>
      <w:lvlText w:val="(%1)"/>
      <w:lvlJc w:val="left"/>
      <w:pPr>
        <w:ind w:left="1215" w:hanging="346"/>
      </w:pPr>
      <w:rPr>
        <w:rFonts w:ascii="Times New Roman" w:hAnsi="Times New Roman" w:cs="Times New Roman"/>
        <w:b w:val="0"/>
        <w:bCs w:val="0"/>
        <w:spacing w:val="5"/>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19">
    <w:nsid w:val="0000040E"/>
    <w:multiLevelType w:val="multilevel"/>
    <w:tmpl w:val="81BEF5F4"/>
    <w:lvl w:ilvl="0">
      <w:start w:val="1"/>
      <w:numFmt w:val="decimal"/>
      <w:lvlText w:val="%1."/>
      <w:lvlJc w:val="left"/>
      <w:pPr>
        <w:ind w:left="1215" w:hanging="346"/>
      </w:pPr>
      <w:rPr>
        <w:rFonts w:ascii="Times New Roman" w:hAnsi="Times New Roman" w:cs="Times New Roman"/>
        <w:b w:val="0"/>
        <w:bCs w:val="0"/>
        <w:strike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0">
    <w:nsid w:val="0000040F"/>
    <w:multiLevelType w:val="multilevel"/>
    <w:tmpl w:val="00000892"/>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1">
    <w:nsid w:val="00000410"/>
    <w:multiLevelType w:val="multilevel"/>
    <w:tmpl w:val="00000893"/>
    <w:lvl w:ilvl="0">
      <w:start w:val="1"/>
      <w:numFmt w:val="decimal"/>
      <w:lvlText w:val="%1."/>
      <w:lvlJc w:val="left"/>
      <w:pPr>
        <w:ind w:left="1215" w:hanging="346"/>
      </w:pPr>
      <w:rPr>
        <w:rFonts w:ascii="Times New Roman" w:hAnsi="Times New Roman" w:cs="Times New Roman"/>
        <w:b w:val="0"/>
        <w:bCs w:val="0"/>
        <w:spacing w:val="6"/>
        <w:w w:val="99"/>
        <w:sz w:val="20"/>
        <w:szCs w:val="20"/>
      </w:rPr>
    </w:lvl>
    <w:lvl w:ilvl="1">
      <w:numFmt w:val="bullet"/>
      <w:lvlText w:val="•"/>
      <w:lvlJc w:val="left"/>
      <w:pPr>
        <w:ind w:left="2108" w:hanging="346"/>
      </w:pPr>
    </w:lvl>
    <w:lvl w:ilvl="2">
      <w:numFmt w:val="bullet"/>
      <w:lvlText w:val="•"/>
      <w:lvlJc w:val="left"/>
      <w:pPr>
        <w:ind w:left="3000" w:hanging="346"/>
      </w:pPr>
    </w:lvl>
    <w:lvl w:ilvl="3">
      <w:numFmt w:val="bullet"/>
      <w:lvlText w:val="•"/>
      <w:lvlJc w:val="left"/>
      <w:pPr>
        <w:ind w:left="3892" w:hanging="346"/>
      </w:pPr>
    </w:lvl>
    <w:lvl w:ilvl="4">
      <w:numFmt w:val="bullet"/>
      <w:lvlText w:val="•"/>
      <w:lvlJc w:val="left"/>
      <w:pPr>
        <w:ind w:left="4785" w:hanging="346"/>
      </w:pPr>
    </w:lvl>
    <w:lvl w:ilvl="5">
      <w:numFmt w:val="bullet"/>
      <w:lvlText w:val="•"/>
      <w:lvlJc w:val="left"/>
      <w:pPr>
        <w:ind w:left="5677" w:hanging="346"/>
      </w:pPr>
    </w:lvl>
    <w:lvl w:ilvl="6">
      <w:numFmt w:val="bullet"/>
      <w:lvlText w:val="•"/>
      <w:lvlJc w:val="left"/>
      <w:pPr>
        <w:ind w:left="6570" w:hanging="346"/>
      </w:pPr>
    </w:lvl>
    <w:lvl w:ilvl="7">
      <w:numFmt w:val="bullet"/>
      <w:lvlText w:val="•"/>
      <w:lvlJc w:val="left"/>
      <w:pPr>
        <w:ind w:left="7462" w:hanging="346"/>
      </w:pPr>
    </w:lvl>
    <w:lvl w:ilvl="8">
      <w:numFmt w:val="bullet"/>
      <w:lvlText w:val="•"/>
      <w:lvlJc w:val="left"/>
      <w:pPr>
        <w:ind w:left="8355" w:hanging="346"/>
      </w:pPr>
    </w:lvl>
  </w:abstractNum>
  <w:abstractNum w:abstractNumId="22">
    <w:nsid w:val="015F4283"/>
    <w:multiLevelType w:val="hybridMultilevel"/>
    <w:tmpl w:val="C1F43E2C"/>
    <w:lvl w:ilvl="0" w:tplc="948E7634">
      <w:numFmt w:val="bullet"/>
      <w:lvlText w:val=""/>
      <w:lvlJc w:val="left"/>
      <w:pPr>
        <w:ind w:left="900" w:hanging="54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04DE74C7"/>
    <w:multiLevelType w:val="hybridMultilevel"/>
    <w:tmpl w:val="31029B6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05E963D5"/>
    <w:multiLevelType w:val="hybridMultilevel"/>
    <w:tmpl w:val="B90A3ABA"/>
    <w:lvl w:ilvl="0" w:tplc="0E623F60">
      <w:start w:val="8"/>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05FEB2B0"/>
    <w:multiLevelType w:val="hybridMultilevel"/>
    <w:tmpl w:val="FBD7033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B416777"/>
    <w:multiLevelType w:val="hybridMultilevel"/>
    <w:tmpl w:val="1E8066AC"/>
    <w:lvl w:ilvl="0" w:tplc="0C881F1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0C8C0E0E"/>
    <w:multiLevelType w:val="hybridMultilevel"/>
    <w:tmpl w:val="37228230"/>
    <w:lvl w:ilvl="0" w:tplc="948E7634">
      <w:numFmt w:val="bullet"/>
      <w:lvlText w:val=""/>
      <w:lvlJc w:val="left"/>
      <w:pPr>
        <w:ind w:left="900" w:hanging="54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0D4A75F1"/>
    <w:multiLevelType w:val="hybridMultilevel"/>
    <w:tmpl w:val="553C6C3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112B462D"/>
    <w:multiLevelType w:val="hybridMultilevel"/>
    <w:tmpl w:val="F9083660"/>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118C4A29"/>
    <w:multiLevelType w:val="hybridMultilevel"/>
    <w:tmpl w:val="B67A03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16FE37D4"/>
    <w:multiLevelType w:val="hybridMultilevel"/>
    <w:tmpl w:val="CE38C77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18F8137B"/>
    <w:multiLevelType w:val="hybridMultilevel"/>
    <w:tmpl w:val="E7CC3E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230F26BF"/>
    <w:multiLevelType w:val="hybridMultilevel"/>
    <w:tmpl w:val="F8544D9E"/>
    <w:lvl w:ilvl="0" w:tplc="17268984">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4">
    <w:nsid w:val="23D27157"/>
    <w:multiLevelType w:val="hybridMultilevel"/>
    <w:tmpl w:val="C2167A2E"/>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245C1097"/>
    <w:multiLevelType w:val="hybridMultilevel"/>
    <w:tmpl w:val="5F908FAA"/>
    <w:lvl w:ilvl="0" w:tplc="DD049DA6">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28601B98"/>
    <w:multiLevelType w:val="hybridMultilevel"/>
    <w:tmpl w:val="7A36FE6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8A91B78"/>
    <w:multiLevelType w:val="hybridMultilevel"/>
    <w:tmpl w:val="F18E5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CBFCE7B"/>
    <w:multiLevelType w:val="hybridMultilevel"/>
    <w:tmpl w:val="C4FF58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2CDB0125"/>
    <w:multiLevelType w:val="hybridMultilevel"/>
    <w:tmpl w:val="35E4C4EA"/>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40">
    <w:nsid w:val="308060F6"/>
    <w:multiLevelType w:val="hybridMultilevel"/>
    <w:tmpl w:val="24DA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4C47EAD"/>
    <w:multiLevelType w:val="hybridMultilevel"/>
    <w:tmpl w:val="3CB2DCC8"/>
    <w:lvl w:ilvl="0" w:tplc="AEC2F734">
      <w:start w:val="1"/>
      <w:numFmt w:val="lowerLetter"/>
      <w:lvlText w:val="(%1)"/>
      <w:lvlJc w:val="left"/>
      <w:pPr>
        <w:tabs>
          <w:tab w:val="num" w:pos="270"/>
        </w:tabs>
        <w:ind w:left="270" w:hanging="360"/>
      </w:pPr>
      <w:rPr>
        <w:rFonts w:cs="Times New Roman" w:hint="default"/>
      </w:rPr>
    </w:lvl>
    <w:lvl w:ilvl="1" w:tplc="04090019" w:tentative="1">
      <w:start w:val="1"/>
      <w:numFmt w:val="lowerLetter"/>
      <w:lvlText w:val="%2."/>
      <w:lvlJc w:val="left"/>
      <w:pPr>
        <w:tabs>
          <w:tab w:val="num" w:pos="990"/>
        </w:tabs>
        <w:ind w:left="990" w:hanging="360"/>
      </w:pPr>
      <w:rPr>
        <w:rFonts w:cs="Times New Roman"/>
      </w:rPr>
    </w:lvl>
    <w:lvl w:ilvl="2" w:tplc="0409001B" w:tentative="1">
      <w:start w:val="1"/>
      <w:numFmt w:val="lowerRoman"/>
      <w:lvlText w:val="%3."/>
      <w:lvlJc w:val="right"/>
      <w:pPr>
        <w:tabs>
          <w:tab w:val="num" w:pos="1710"/>
        </w:tabs>
        <w:ind w:left="1710" w:hanging="180"/>
      </w:pPr>
      <w:rPr>
        <w:rFonts w:cs="Times New Roman"/>
      </w:rPr>
    </w:lvl>
    <w:lvl w:ilvl="3" w:tplc="0409000F" w:tentative="1">
      <w:start w:val="1"/>
      <w:numFmt w:val="decimal"/>
      <w:lvlText w:val="%4."/>
      <w:lvlJc w:val="left"/>
      <w:pPr>
        <w:tabs>
          <w:tab w:val="num" w:pos="2430"/>
        </w:tabs>
        <w:ind w:left="2430" w:hanging="360"/>
      </w:pPr>
      <w:rPr>
        <w:rFonts w:cs="Times New Roman"/>
      </w:rPr>
    </w:lvl>
    <w:lvl w:ilvl="4" w:tplc="04090019" w:tentative="1">
      <w:start w:val="1"/>
      <w:numFmt w:val="lowerLetter"/>
      <w:lvlText w:val="%5."/>
      <w:lvlJc w:val="left"/>
      <w:pPr>
        <w:tabs>
          <w:tab w:val="num" w:pos="3150"/>
        </w:tabs>
        <w:ind w:left="3150" w:hanging="360"/>
      </w:pPr>
      <w:rPr>
        <w:rFonts w:cs="Times New Roman"/>
      </w:rPr>
    </w:lvl>
    <w:lvl w:ilvl="5" w:tplc="0409001B" w:tentative="1">
      <w:start w:val="1"/>
      <w:numFmt w:val="lowerRoman"/>
      <w:lvlText w:val="%6."/>
      <w:lvlJc w:val="right"/>
      <w:pPr>
        <w:tabs>
          <w:tab w:val="num" w:pos="3870"/>
        </w:tabs>
        <w:ind w:left="3870" w:hanging="180"/>
      </w:pPr>
      <w:rPr>
        <w:rFonts w:cs="Times New Roman"/>
      </w:rPr>
    </w:lvl>
    <w:lvl w:ilvl="6" w:tplc="0409000F" w:tentative="1">
      <w:start w:val="1"/>
      <w:numFmt w:val="decimal"/>
      <w:lvlText w:val="%7."/>
      <w:lvlJc w:val="left"/>
      <w:pPr>
        <w:tabs>
          <w:tab w:val="num" w:pos="4590"/>
        </w:tabs>
        <w:ind w:left="4590" w:hanging="360"/>
      </w:pPr>
      <w:rPr>
        <w:rFonts w:cs="Times New Roman"/>
      </w:rPr>
    </w:lvl>
    <w:lvl w:ilvl="7" w:tplc="04090019" w:tentative="1">
      <w:start w:val="1"/>
      <w:numFmt w:val="lowerLetter"/>
      <w:lvlText w:val="%8."/>
      <w:lvlJc w:val="left"/>
      <w:pPr>
        <w:tabs>
          <w:tab w:val="num" w:pos="5310"/>
        </w:tabs>
        <w:ind w:left="5310" w:hanging="360"/>
      </w:pPr>
      <w:rPr>
        <w:rFonts w:cs="Times New Roman"/>
      </w:rPr>
    </w:lvl>
    <w:lvl w:ilvl="8" w:tplc="0409001B" w:tentative="1">
      <w:start w:val="1"/>
      <w:numFmt w:val="lowerRoman"/>
      <w:lvlText w:val="%9."/>
      <w:lvlJc w:val="right"/>
      <w:pPr>
        <w:tabs>
          <w:tab w:val="num" w:pos="6030"/>
        </w:tabs>
        <w:ind w:left="6030" w:hanging="180"/>
      </w:pPr>
      <w:rPr>
        <w:rFonts w:cs="Times New Roman"/>
      </w:rPr>
    </w:lvl>
  </w:abstractNum>
  <w:abstractNum w:abstractNumId="42">
    <w:nsid w:val="36B73898"/>
    <w:multiLevelType w:val="multilevel"/>
    <w:tmpl w:val="D3F8790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3">
    <w:nsid w:val="3B3523A6"/>
    <w:multiLevelType w:val="hybridMultilevel"/>
    <w:tmpl w:val="DEC016C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40774C8A"/>
    <w:multiLevelType w:val="hybridMultilevel"/>
    <w:tmpl w:val="D0BA0E44"/>
    <w:lvl w:ilvl="0" w:tplc="4DA6581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43353290"/>
    <w:multiLevelType w:val="hybridMultilevel"/>
    <w:tmpl w:val="0345EBB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436657AE"/>
    <w:multiLevelType w:val="hybridMultilevel"/>
    <w:tmpl w:val="F23462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D4C218C"/>
    <w:multiLevelType w:val="hybridMultilevel"/>
    <w:tmpl w:val="1A30FE9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4E1C4295"/>
    <w:multiLevelType w:val="hybridMultilevel"/>
    <w:tmpl w:val="0B949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1364486"/>
    <w:multiLevelType w:val="hybridMultilevel"/>
    <w:tmpl w:val="52B69CE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20D0717"/>
    <w:multiLevelType w:val="hybridMultilevel"/>
    <w:tmpl w:val="128E0E94"/>
    <w:lvl w:ilvl="0" w:tplc="0786FBB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1">
    <w:nsid w:val="53842357"/>
    <w:multiLevelType w:val="hybridMultilevel"/>
    <w:tmpl w:val="DBF860EE"/>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start w:val="1"/>
      <w:numFmt w:val="lowerRoman"/>
      <w:lvlText w:val="%3."/>
      <w:lvlJc w:val="right"/>
      <w:pPr>
        <w:ind w:left="2160" w:hanging="180"/>
      </w:pPr>
    </w:lvl>
    <w:lvl w:ilvl="3" w:tplc="041D000F">
      <w:start w:val="1"/>
      <w:numFmt w:val="decimal"/>
      <w:lvlText w:val="%4."/>
      <w:lvlJc w:val="left"/>
      <w:pPr>
        <w:ind w:left="2880" w:hanging="360"/>
      </w:pPr>
    </w:lvl>
    <w:lvl w:ilvl="4" w:tplc="041D0019">
      <w:start w:val="1"/>
      <w:numFmt w:val="lowerLetter"/>
      <w:lvlText w:val="%5."/>
      <w:lvlJc w:val="left"/>
      <w:pPr>
        <w:ind w:left="3600" w:hanging="360"/>
      </w:pPr>
    </w:lvl>
    <w:lvl w:ilvl="5" w:tplc="041D001B">
      <w:start w:val="1"/>
      <w:numFmt w:val="lowerRoman"/>
      <w:lvlText w:val="%6."/>
      <w:lvlJc w:val="right"/>
      <w:pPr>
        <w:ind w:left="4320" w:hanging="180"/>
      </w:pPr>
    </w:lvl>
    <w:lvl w:ilvl="6" w:tplc="041D000F">
      <w:start w:val="1"/>
      <w:numFmt w:val="decimal"/>
      <w:lvlText w:val="%7."/>
      <w:lvlJc w:val="left"/>
      <w:pPr>
        <w:ind w:left="5040" w:hanging="360"/>
      </w:pPr>
    </w:lvl>
    <w:lvl w:ilvl="7" w:tplc="041D0019">
      <w:start w:val="1"/>
      <w:numFmt w:val="lowerLetter"/>
      <w:lvlText w:val="%8."/>
      <w:lvlJc w:val="left"/>
      <w:pPr>
        <w:ind w:left="5760" w:hanging="360"/>
      </w:pPr>
    </w:lvl>
    <w:lvl w:ilvl="8" w:tplc="041D001B">
      <w:start w:val="1"/>
      <w:numFmt w:val="lowerRoman"/>
      <w:lvlText w:val="%9."/>
      <w:lvlJc w:val="right"/>
      <w:pPr>
        <w:ind w:left="6480" w:hanging="180"/>
      </w:pPr>
    </w:lvl>
  </w:abstractNum>
  <w:abstractNum w:abstractNumId="52">
    <w:nsid w:val="55E167CE"/>
    <w:multiLevelType w:val="hybridMultilevel"/>
    <w:tmpl w:val="F8544D9E"/>
    <w:lvl w:ilvl="0" w:tplc="17268984">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3">
    <w:nsid w:val="5F9A5F53"/>
    <w:multiLevelType w:val="hybridMultilevel"/>
    <w:tmpl w:val="4AD2C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0306BDA"/>
    <w:multiLevelType w:val="hybridMultilevel"/>
    <w:tmpl w:val="146A78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61111F95"/>
    <w:multiLevelType w:val="hybridMultilevel"/>
    <w:tmpl w:val="23FE3A0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62AB2B35"/>
    <w:multiLevelType w:val="hybridMultilevel"/>
    <w:tmpl w:val="DC0CDBD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62E24C36"/>
    <w:multiLevelType w:val="hybridMultilevel"/>
    <w:tmpl w:val="CD0AA112"/>
    <w:lvl w:ilvl="0" w:tplc="9BA46832">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nsid w:val="63C3C405"/>
    <w:multiLevelType w:val="hybridMultilevel"/>
    <w:tmpl w:val="EE1732F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6DF5135A"/>
    <w:multiLevelType w:val="hybridMultilevel"/>
    <w:tmpl w:val="70F6F9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71B33305"/>
    <w:multiLevelType w:val="hybridMultilevel"/>
    <w:tmpl w:val="13642082"/>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nsid w:val="73002400"/>
    <w:multiLevelType w:val="hybridMultilevel"/>
    <w:tmpl w:val="C0004770"/>
    <w:lvl w:ilvl="0" w:tplc="976EF538">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nsid w:val="79161602"/>
    <w:multiLevelType w:val="hybridMultilevel"/>
    <w:tmpl w:val="FFA034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9631ACC"/>
    <w:multiLevelType w:val="hybridMultilevel"/>
    <w:tmpl w:val="C5E6A700"/>
    <w:lvl w:ilvl="0" w:tplc="321CBA52">
      <w:start w:val="1"/>
      <w:numFmt w:val="lowerLetter"/>
      <w:lvlText w:val="(%1)"/>
      <w:lvlJc w:val="left"/>
      <w:rPr>
        <w:strike/>
        <w:color w:val="FF0000"/>
      </w:rPr>
    </w:lvl>
    <w:lvl w:ilvl="1" w:tplc="2438D9BA">
      <w:start w:val="1"/>
      <w:numFmt w:val="bullet"/>
      <w:lvlText w:val=""/>
      <w:lvlJc w:val="left"/>
    </w:lvl>
    <w:lvl w:ilvl="2" w:tplc="778EF666">
      <w:start w:val="1"/>
      <w:numFmt w:val="bullet"/>
      <w:lvlText w:val=""/>
      <w:lvlJc w:val="left"/>
    </w:lvl>
    <w:lvl w:ilvl="3" w:tplc="6B2E35B8">
      <w:start w:val="1"/>
      <w:numFmt w:val="bullet"/>
      <w:lvlText w:val=""/>
      <w:lvlJc w:val="left"/>
    </w:lvl>
    <w:lvl w:ilvl="4" w:tplc="58587E12">
      <w:start w:val="1"/>
      <w:numFmt w:val="bullet"/>
      <w:lvlText w:val=""/>
      <w:lvlJc w:val="left"/>
    </w:lvl>
    <w:lvl w:ilvl="5" w:tplc="E0E2C532">
      <w:start w:val="1"/>
      <w:numFmt w:val="bullet"/>
      <w:lvlText w:val=""/>
      <w:lvlJc w:val="left"/>
    </w:lvl>
    <w:lvl w:ilvl="6" w:tplc="81DE9972">
      <w:start w:val="1"/>
      <w:numFmt w:val="bullet"/>
      <w:lvlText w:val=""/>
      <w:lvlJc w:val="left"/>
    </w:lvl>
    <w:lvl w:ilvl="7" w:tplc="34146346">
      <w:start w:val="1"/>
      <w:numFmt w:val="bullet"/>
      <w:lvlText w:val=""/>
      <w:lvlJc w:val="left"/>
    </w:lvl>
    <w:lvl w:ilvl="8" w:tplc="F3BC3D1A">
      <w:start w:val="1"/>
      <w:numFmt w:val="bullet"/>
      <w:lvlText w:val=""/>
      <w:lvlJc w:val="left"/>
    </w:lvl>
  </w:abstractNum>
  <w:abstractNum w:abstractNumId="64">
    <w:nsid w:val="7AB26079"/>
    <w:multiLevelType w:val="hybridMultilevel"/>
    <w:tmpl w:val="652EED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7DC428FD"/>
    <w:multiLevelType w:val="hybridMultilevel"/>
    <w:tmpl w:val="43661F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6">
    <w:nsid w:val="7DD3A879"/>
    <w:multiLevelType w:val="hybridMultilevel"/>
    <w:tmpl w:val="45D36B7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2"/>
  </w:num>
  <w:num w:numId="2">
    <w:abstractNumId w:val="61"/>
  </w:num>
  <w:num w:numId="3">
    <w:abstractNumId w:val="24"/>
  </w:num>
  <w:num w:numId="4">
    <w:abstractNumId w:val="55"/>
  </w:num>
  <w:num w:numId="5">
    <w:abstractNumId w:val="3"/>
  </w:num>
  <w:num w:numId="6">
    <w:abstractNumId w:val="4"/>
  </w:num>
  <w:num w:numId="7">
    <w:abstractNumId w:val="63"/>
  </w:num>
  <w:num w:numId="8">
    <w:abstractNumId w:val="26"/>
  </w:num>
  <w:num w:numId="9">
    <w:abstractNumId w:val="47"/>
  </w:num>
  <w:num w:numId="10">
    <w:abstractNumId w:val="44"/>
  </w:num>
  <w:num w:numId="11">
    <w:abstractNumId w:val="33"/>
  </w:num>
  <w:num w:numId="12">
    <w:abstractNumId w:val="52"/>
  </w:num>
  <w:num w:numId="13">
    <w:abstractNumId w:val="57"/>
  </w:num>
  <w:num w:numId="14">
    <w:abstractNumId w:val="66"/>
  </w:num>
  <w:num w:numId="15">
    <w:abstractNumId w:val="58"/>
  </w:num>
  <w:num w:numId="1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4"/>
  </w:num>
  <w:num w:numId="18">
    <w:abstractNumId w:val="46"/>
  </w:num>
  <w:num w:numId="19">
    <w:abstractNumId w:val="62"/>
  </w:num>
  <w:num w:numId="20">
    <w:abstractNumId w:val="30"/>
  </w:num>
  <w:num w:numId="21">
    <w:abstractNumId w:val="31"/>
  </w:num>
  <w:num w:numId="22">
    <w:abstractNumId w:val="41"/>
  </w:num>
  <w:num w:numId="23">
    <w:abstractNumId w:val="64"/>
  </w:num>
  <w:num w:numId="24">
    <w:abstractNumId w:val="43"/>
  </w:num>
  <w:num w:numId="25">
    <w:abstractNumId w:val="35"/>
  </w:num>
  <w:num w:numId="26">
    <w:abstractNumId w:val="32"/>
  </w:num>
  <w:num w:numId="27">
    <w:abstractNumId w:val="6"/>
  </w:num>
  <w:num w:numId="28">
    <w:abstractNumId w:val="7"/>
  </w:num>
  <w:num w:numId="29">
    <w:abstractNumId w:val="8"/>
  </w:num>
  <w:num w:numId="30">
    <w:abstractNumId w:val="9"/>
  </w:num>
  <w:num w:numId="31">
    <w:abstractNumId w:val="10"/>
  </w:num>
  <w:num w:numId="32">
    <w:abstractNumId w:val="11"/>
  </w:num>
  <w:num w:numId="33">
    <w:abstractNumId w:val="12"/>
  </w:num>
  <w:num w:numId="34">
    <w:abstractNumId w:val="45"/>
  </w:num>
  <w:num w:numId="35">
    <w:abstractNumId w:val="56"/>
  </w:num>
  <w:num w:numId="36">
    <w:abstractNumId w:val="2"/>
  </w:num>
  <w:num w:numId="37">
    <w:abstractNumId w:val="1"/>
  </w:num>
  <w:num w:numId="38">
    <w:abstractNumId w:val="38"/>
  </w:num>
  <w:num w:numId="39">
    <w:abstractNumId w:val="0"/>
  </w:num>
  <w:num w:numId="40">
    <w:abstractNumId w:val="25"/>
  </w:num>
  <w:num w:numId="41">
    <w:abstractNumId w:val="15"/>
  </w:num>
  <w:num w:numId="42">
    <w:abstractNumId w:val="14"/>
  </w:num>
  <w:num w:numId="43">
    <w:abstractNumId w:val="13"/>
  </w:num>
  <w:num w:numId="44">
    <w:abstractNumId w:val="5"/>
  </w:num>
  <w:num w:numId="45">
    <w:abstractNumId w:val="49"/>
  </w:num>
  <w:num w:numId="46">
    <w:abstractNumId w:val="37"/>
  </w:num>
  <w:num w:numId="47">
    <w:abstractNumId w:val="59"/>
  </w:num>
  <w:num w:numId="48">
    <w:abstractNumId w:val="16"/>
  </w:num>
  <w:num w:numId="49">
    <w:abstractNumId w:val="18"/>
  </w:num>
  <w:num w:numId="50">
    <w:abstractNumId w:val="17"/>
  </w:num>
  <w:num w:numId="51">
    <w:abstractNumId w:val="21"/>
  </w:num>
  <w:num w:numId="52">
    <w:abstractNumId w:val="20"/>
  </w:num>
  <w:num w:numId="53">
    <w:abstractNumId w:val="19"/>
  </w:num>
  <w:num w:numId="54">
    <w:abstractNumId w:val="23"/>
  </w:num>
  <w:num w:numId="55">
    <w:abstractNumId w:val="28"/>
  </w:num>
  <w:num w:numId="56">
    <w:abstractNumId w:val="50"/>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num>
  <w:num w:numId="59">
    <w:abstractNumId w:val="48"/>
  </w:num>
  <w:num w:numId="60">
    <w:abstractNumId w:val="40"/>
  </w:num>
  <w:num w:numId="61">
    <w:abstractNumId w:val="65"/>
  </w:num>
  <w:num w:numId="62">
    <w:abstractNumId w:val="27"/>
  </w:num>
  <w:num w:numId="63">
    <w:abstractNumId w:val="22"/>
  </w:num>
  <w:num w:numId="64">
    <w:abstractNumId w:val="60"/>
  </w:num>
  <w:num w:numId="65">
    <w:abstractNumId w:val="34"/>
  </w:num>
  <w:num w:numId="66">
    <w:abstractNumId w:val="29"/>
  </w:num>
  <w:num w:numId="67">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0ED"/>
    <w:rsid w:val="00016BA0"/>
    <w:rsid w:val="00017BC2"/>
    <w:rsid w:val="00031FED"/>
    <w:rsid w:val="000708F1"/>
    <w:rsid w:val="000929A1"/>
    <w:rsid w:val="000A4864"/>
    <w:rsid w:val="000A7965"/>
    <w:rsid w:val="000D066D"/>
    <w:rsid w:val="000E04AC"/>
    <w:rsid w:val="000E186C"/>
    <w:rsid w:val="000E32E3"/>
    <w:rsid w:val="000E39DD"/>
    <w:rsid w:val="000F1951"/>
    <w:rsid w:val="000F2EE8"/>
    <w:rsid w:val="000F4FC3"/>
    <w:rsid w:val="00100FCC"/>
    <w:rsid w:val="00123128"/>
    <w:rsid w:val="00123955"/>
    <w:rsid w:val="00131549"/>
    <w:rsid w:val="0013286F"/>
    <w:rsid w:val="00163396"/>
    <w:rsid w:val="00163B5D"/>
    <w:rsid w:val="0016469A"/>
    <w:rsid w:val="00177618"/>
    <w:rsid w:val="00187FD5"/>
    <w:rsid w:val="00191AB0"/>
    <w:rsid w:val="001B5143"/>
    <w:rsid w:val="001C757C"/>
    <w:rsid w:val="00214DED"/>
    <w:rsid w:val="00217A6C"/>
    <w:rsid w:val="00222921"/>
    <w:rsid w:val="002343ED"/>
    <w:rsid w:val="0024124C"/>
    <w:rsid w:val="00255B5B"/>
    <w:rsid w:val="00257488"/>
    <w:rsid w:val="00273903"/>
    <w:rsid w:val="00286276"/>
    <w:rsid w:val="002B147D"/>
    <w:rsid w:val="002B2C59"/>
    <w:rsid w:val="002B6C7D"/>
    <w:rsid w:val="002C67FC"/>
    <w:rsid w:val="002D7A95"/>
    <w:rsid w:val="002F2616"/>
    <w:rsid w:val="002F7EDA"/>
    <w:rsid w:val="0030630B"/>
    <w:rsid w:val="00306714"/>
    <w:rsid w:val="00315F6D"/>
    <w:rsid w:val="00321474"/>
    <w:rsid w:val="003220D4"/>
    <w:rsid w:val="00333258"/>
    <w:rsid w:val="003431F7"/>
    <w:rsid w:val="00345CC9"/>
    <w:rsid w:val="00352598"/>
    <w:rsid w:val="00354166"/>
    <w:rsid w:val="00372688"/>
    <w:rsid w:val="003862DA"/>
    <w:rsid w:val="00387BFD"/>
    <w:rsid w:val="00393AD1"/>
    <w:rsid w:val="003E45F3"/>
    <w:rsid w:val="003F0518"/>
    <w:rsid w:val="0042082D"/>
    <w:rsid w:val="00426C7C"/>
    <w:rsid w:val="00437E85"/>
    <w:rsid w:val="004556CD"/>
    <w:rsid w:val="00456E5F"/>
    <w:rsid w:val="00460A6E"/>
    <w:rsid w:val="00481083"/>
    <w:rsid w:val="00494208"/>
    <w:rsid w:val="004F5751"/>
    <w:rsid w:val="00500428"/>
    <w:rsid w:val="00507281"/>
    <w:rsid w:val="005168F3"/>
    <w:rsid w:val="00525D35"/>
    <w:rsid w:val="00544219"/>
    <w:rsid w:val="005450F8"/>
    <w:rsid w:val="00551736"/>
    <w:rsid w:val="00554DEF"/>
    <w:rsid w:val="00577202"/>
    <w:rsid w:val="005802EE"/>
    <w:rsid w:val="00587CDC"/>
    <w:rsid w:val="005A085B"/>
    <w:rsid w:val="005E76A1"/>
    <w:rsid w:val="005F401C"/>
    <w:rsid w:val="005F443F"/>
    <w:rsid w:val="006253B8"/>
    <w:rsid w:val="00633B6D"/>
    <w:rsid w:val="006360BB"/>
    <w:rsid w:val="0064012E"/>
    <w:rsid w:val="0066485B"/>
    <w:rsid w:val="00691506"/>
    <w:rsid w:val="0069525E"/>
    <w:rsid w:val="006A776F"/>
    <w:rsid w:val="006C6EF2"/>
    <w:rsid w:val="006D048A"/>
    <w:rsid w:val="00736628"/>
    <w:rsid w:val="00774242"/>
    <w:rsid w:val="007C4F11"/>
    <w:rsid w:val="007D7901"/>
    <w:rsid w:val="007E22FC"/>
    <w:rsid w:val="0080326B"/>
    <w:rsid w:val="00811D13"/>
    <w:rsid w:val="00813FD9"/>
    <w:rsid w:val="00814EA0"/>
    <w:rsid w:val="00815C40"/>
    <w:rsid w:val="00815E46"/>
    <w:rsid w:val="00820BBB"/>
    <w:rsid w:val="00821E0B"/>
    <w:rsid w:val="00822D1D"/>
    <w:rsid w:val="0083611A"/>
    <w:rsid w:val="00841587"/>
    <w:rsid w:val="008503CA"/>
    <w:rsid w:val="00860F8F"/>
    <w:rsid w:val="008670A8"/>
    <w:rsid w:val="00867DA9"/>
    <w:rsid w:val="00896DD8"/>
    <w:rsid w:val="008A5D81"/>
    <w:rsid w:val="008B3FFF"/>
    <w:rsid w:val="008B6D79"/>
    <w:rsid w:val="008F4226"/>
    <w:rsid w:val="00902EC6"/>
    <w:rsid w:val="00904ABE"/>
    <w:rsid w:val="00922FFB"/>
    <w:rsid w:val="00930941"/>
    <w:rsid w:val="00937C8F"/>
    <w:rsid w:val="00961DC0"/>
    <w:rsid w:val="00973990"/>
    <w:rsid w:val="0098023E"/>
    <w:rsid w:val="00984B2D"/>
    <w:rsid w:val="009925BF"/>
    <w:rsid w:val="009A547F"/>
    <w:rsid w:val="009A5E5B"/>
    <w:rsid w:val="009A7629"/>
    <w:rsid w:val="009C7371"/>
    <w:rsid w:val="00A1669D"/>
    <w:rsid w:val="00A17110"/>
    <w:rsid w:val="00A24C66"/>
    <w:rsid w:val="00A25996"/>
    <w:rsid w:val="00A30746"/>
    <w:rsid w:val="00A31540"/>
    <w:rsid w:val="00A43A8A"/>
    <w:rsid w:val="00A47003"/>
    <w:rsid w:val="00A525F7"/>
    <w:rsid w:val="00A52D91"/>
    <w:rsid w:val="00A54C86"/>
    <w:rsid w:val="00A5600C"/>
    <w:rsid w:val="00A75D9F"/>
    <w:rsid w:val="00A75F9E"/>
    <w:rsid w:val="00A95EF2"/>
    <w:rsid w:val="00B0769A"/>
    <w:rsid w:val="00B31245"/>
    <w:rsid w:val="00B372C5"/>
    <w:rsid w:val="00B4321F"/>
    <w:rsid w:val="00B61E86"/>
    <w:rsid w:val="00B70F38"/>
    <w:rsid w:val="00B820A3"/>
    <w:rsid w:val="00B85DE9"/>
    <w:rsid w:val="00B9550E"/>
    <w:rsid w:val="00BA0F5F"/>
    <w:rsid w:val="00BA28C4"/>
    <w:rsid w:val="00BB799D"/>
    <w:rsid w:val="00BD349D"/>
    <w:rsid w:val="00BE6811"/>
    <w:rsid w:val="00BF00E2"/>
    <w:rsid w:val="00C2500E"/>
    <w:rsid w:val="00C2693F"/>
    <w:rsid w:val="00C406C3"/>
    <w:rsid w:val="00C40D0A"/>
    <w:rsid w:val="00C510C5"/>
    <w:rsid w:val="00C53A7E"/>
    <w:rsid w:val="00C6126F"/>
    <w:rsid w:val="00C61A78"/>
    <w:rsid w:val="00C743EA"/>
    <w:rsid w:val="00C744CE"/>
    <w:rsid w:val="00C832D7"/>
    <w:rsid w:val="00C9557B"/>
    <w:rsid w:val="00CB3F47"/>
    <w:rsid w:val="00CF3D13"/>
    <w:rsid w:val="00D02865"/>
    <w:rsid w:val="00D03463"/>
    <w:rsid w:val="00D20897"/>
    <w:rsid w:val="00D21B24"/>
    <w:rsid w:val="00D357D3"/>
    <w:rsid w:val="00D4017E"/>
    <w:rsid w:val="00D464C3"/>
    <w:rsid w:val="00D66BD3"/>
    <w:rsid w:val="00D735B9"/>
    <w:rsid w:val="00D81739"/>
    <w:rsid w:val="00DA2BDE"/>
    <w:rsid w:val="00DC49D2"/>
    <w:rsid w:val="00DD1E1E"/>
    <w:rsid w:val="00DD5A64"/>
    <w:rsid w:val="00E239BD"/>
    <w:rsid w:val="00E23C9B"/>
    <w:rsid w:val="00E41900"/>
    <w:rsid w:val="00E55389"/>
    <w:rsid w:val="00E87DAA"/>
    <w:rsid w:val="00EA73C8"/>
    <w:rsid w:val="00EB4C0D"/>
    <w:rsid w:val="00EE31D2"/>
    <w:rsid w:val="00EE54C6"/>
    <w:rsid w:val="00EF53E1"/>
    <w:rsid w:val="00F141CA"/>
    <w:rsid w:val="00F2457D"/>
    <w:rsid w:val="00F32380"/>
    <w:rsid w:val="00F805BA"/>
    <w:rsid w:val="00F9223D"/>
    <w:rsid w:val="00FA08A8"/>
    <w:rsid w:val="00FB1F03"/>
    <w:rsid w:val="00FB37D4"/>
    <w:rsid w:val="00FB4A7D"/>
    <w:rsid w:val="00FC499A"/>
    <w:rsid w:val="00FD2EC0"/>
    <w:rsid w:val="00FD62B9"/>
    <w:rsid w:val="00FE146C"/>
    <w:rsid w:val="00FE30ED"/>
    <w:rsid w:val="00FF21B3"/>
    <w:rsid w:val="00FF7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ED"/>
    <w:pPr>
      <w:spacing w:after="0" w:line="240" w:lineRule="auto"/>
    </w:pPr>
    <w:rPr>
      <w:sz w:val="24"/>
      <w:szCs w:val="24"/>
      <w:lang w:val="en-US"/>
    </w:rPr>
  </w:style>
  <w:style w:type="paragraph" w:styleId="Heading1">
    <w:name w:val="heading 1"/>
    <w:basedOn w:val="Normal"/>
    <w:next w:val="Normal"/>
    <w:link w:val="Heading1Char"/>
    <w:uiPriority w:val="9"/>
    <w:qFormat/>
    <w:rsid w:val="00922FFB"/>
    <w:pPr>
      <w:keepNext/>
      <w:numPr>
        <w:numId w:val="1"/>
      </w:numPr>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922FFB"/>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922FFB"/>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22FFB"/>
    <w:pPr>
      <w:keepNext/>
      <w:numPr>
        <w:ilvl w:val="3"/>
        <w:numId w:val="1"/>
      </w:numPr>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922FFB"/>
    <w:pPr>
      <w:numPr>
        <w:ilvl w:val="4"/>
        <w:numId w:val="1"/>
      </w:numPr>
      <w:spacing w:before="240" w:after="60"/>
      <w:outlineLvl w:val="4"/>
    </w:pPr>
    <w:rPr>
      <w:rFonts w:ascii="Calibri" w:eastAsia="Times New Roman" w:hAnsi="Calibri" w:cs="Arial"/>
      <w:b/>
      <w:bCs/>
      <w:i/>
      <w:iCs/>
      <w:sz w:val="26"/>
      <w:szCs w:val="26"/>
    </w:rPr>
  </w:style>
  <w:style w:type="paragraph" w:styleId="Heading6">
    <w:name w:val="heading 6"/>
    <w:basedOn w:val="Normal"/>
    <w:next w:val="Normal"/>
    <w:link w:val="Heading6Char"/>
    <w:semiHidden/>
    <w:unhideWhenUsed/>
    <w:qFormat/>
    <w:rsid w:val="00922FFB"/>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922FFB"/>
    <w:pPr>
      <w:numPr>
        <w:ilvl w:val="6"/>
        <w:numId w:val="1"/>
      </w:numPr>
      <w:spacing w:before="240" w:after="60"/>
      <w:outlineLvl w:val="6"/>
    </w:pPr>
    <w:rPr>
      <w:rFonts w:ascii="Calibri" w:eastAsia="Times New Roman" w:hAnsi="Calibri" w:cs="Arial"/>
    </w:rPr>
  </w:style>
  <w:style w:type="paragraph" w:styleId="Heading8">
    <w:name w:val="heading 8"/>
    <w:basedOn w:val="Normal"/>
    <w:next w:val="Normal"/>
    <w:link w:val="Heading8Char"/>
    <w:uiPriority w:val="9"/>
    <w:semiHidden/>
    <w:unhideWhenUsed/>
    <w:qFormat/>
    <w:rsid w:val="00922FFB"/>
    <w:pPr>
      <w:numPr>
        <w:ilvl w:val="7"/>
        <w:numId w:val="1"/>
      </w:numPr>
      <w:spacing w:before="240" w:after="60"/>
      <w:outlineLvl w:val="7"/>
    </w:pPr>
    <w:rPr>
      <w:rFonts w:ascii="Calibri" w:eastAsia="Times New Roman" w:hAnsi="Calibri" w:cs="Arial"/>
      <w:i/>
      <w:iCs/>
    </w:rPr>
  </w:style>
  <w:style w:type="paragraph" w:styleId="Heading9">
    <w:name w:val="heading 9"/>
    <w:basedOn w:val="Normal"/>
    <w:next w:val="Normal"/>
    <w:link w:val="Heading9Char"/>
    <w:uiPriority w:val="9"/>
    <w:semiHidden/>
    <w:unhideWhenUsed/>
    <w:qFormat/>
    <w:rsid w:val="00922FFB"/>
    <w:pPr>
      <w:numPr>
        <w:ilvl w:val="8"/>
        <w:numId w:val="1"/>
      </w:numPr>
      <w:spacing w:before="240" w:after="60"/>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30ED"/>
  </w:style>
  <w:style w:type="paragraph" w:customStyle="1" w:styleId="p1">
    <w:name w:val="p1"/>
    <w:basedOn w:val="Normal"/>
    <w:rsid w:val="00FE30ED"/>
    <w:rPr>
      <w:rFonts w:ascii="Times New Roman" w:hAnsi="Times New Roman" w:cs="Times New Roman"/>
      <w:sz w:val="15"/>
      <w:szCs w:val="15"/>
    </w:rPr>
  </w:style>
  <w:style w:type="paragraph" w:styleId="BalloonText">
    <w:name w:val="Balloon Text"/>
    <w:basedOn w:val="Normal"/>
    <w:link w:val="BalloonTextChar"/>
    <w:uiPriority w:val="99"/>
    <w:semiHidden/>
    <w:unhideWhenUsed/>
    <w:rsid w:val="00E23C9B"/>
    <w:rPr>
      <w:rFonts w:ascii="Tahoma" w:hAnsi="Tahoma" w:cs="Tahoma"/>
      <w:sz w:val="16"/>
      <w:szCs w:val="16"/>
    </w:rPr>
  </w:style>
  <w:style w:type="character" w:customStyle="1" w:styleId="BalloonTextChar">
    <w:name w:val="Balloon Text Char"/>
    <w:basedOn w:val="DefaultParagraphFont"/>
    <w:link w:val="BalloonText"/>
    <w:uiPriority w:val="99"/>
    <w:semiHidden/>
    <w:rsid w:val="00E23C9B"/>
    <w:rPr>
      <w:rFonts w:ascii="Tahoma" w:hAnsi="Tahoma" w:cs="Tahoma"/>
      <w:sz w:val="16"/>
      <w:szCs w:val="16"/>
      <w:lang w:val="en-US"/>
    </w:rPr>
  </w:style>
  <w:style w:type="paragraph" w:customStyle="1" w:styleId="s7">
    <w:name w:val="s7"/>
    <w:basedOn w:val="Normal"/>
    <w:uiPriority w:val="99"/>
    <w:semiHidden/>
    <w:rsid w:val="00BF00E2"/>
    <w:pPr>
      <w:spacing w:before="100" w:beforeAutospacing="1" w:after="100" w:afterAutospacing="1"/>
    </w:pPr>
    <w:rPr>
      <w:rFonts w:ascii="Times New Roman" w:hAnsi="Times New Roman" w:cs="Times New Roman"/>
    </w:rPr>
  </w:style>
  <w:style w:type="character" w:customStyle="1" w:styleId="bumpedfont15">
    <w:name w:val="bumpedfont15"/>
    <w:basedOn w:val="DefaultParagraphFont"/>
    <w:rsid w:val="002D7A95"/>
  </w:style>
  <w:style w:type="paragraph" w:styleId="NormalWeb">
    <w:name w:val="Normal (Web)"/>
    <w:basedOn w:val="Normal"/>
    <w:unhideWhenUsed/>
    <w:rsid w:val="002D7A95"/>
    <w:pPr>
      <w:spacing w:before="100" w:beforeAutospacing="1" w:after="100" w:afterAutospacing="1"/>
    </w:pPr>
    <w:rPr>
      <w:rFonts w:ascii="Times New Roman" w:hAnsi="Times New Roman" w:cs="Times New Roman"/>
    </w:rPr>
  </w:style>
  <w:style w:type="paragraph" w:customStyle="1" w:styleId="s9">
    <w:name w:val="s9"/>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s10">
    <w:name w:val="s10"/>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Default">
    <w:name w:val="Default"/>
    <w:rsid w:val="00BD349D"/>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Heading1Char">
    <w:name w:val="Heading 1 Char"/>
    <w:basedOn w:val="DefaultParagraphFont"/>
    <w:link w:val="Heading1"/>
    <w:uiPriority w:val="9"/>
    <w:rsid w:val="00922FFB"/>
    <w:rPr>
      <w:rFonts w:ascii="Calibri Light" w:eastAsia="Times New Roman" w:hAnsi="Calibri Light" w:cs="Times New Roman"/>
      <w:b/>
      <w:bCs/>
      <w:kern w:val="32"/>
      <w:sz w:val="32"/>
      <w:szCs w:val="32"/>
      <w:lang w:val="en-US"/>
    </w:rPr>
  </w:style>
  <w:style w:type="character" w:customStyle="1" w:styleId="Heading2Char">
    <w:name w:val="Heading 2 Char"/>
    <w:basedOn w:val="DefaultParagraphFont"/>
    <w:link w:val="Heading2"/>
    <w:uiPriority w:val="9"/>
    <w:semiHidden/>
    <w:rsid w:val="00922F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semiHidden/>
    <w:rsid w:val="00922F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semiHidden/>
    <w:rsid w:val="00922FFB"/>
    <w:rPr>
      <w:rFonts w:ascii="Calibri" w:eastAsia="Times New Roman" w:hAnsi="Calibri" w:cs="Arial"/>
      <w:b/>
      <w:bCs/>
      <w:sz w:val="28"/>
      <w:szCs w:val="28"/>
      <w:lang w:val="en-US"/>
    </w:rPr>
  </w:style>
  <w:style w:type="character" w:customStyle="1" w:styleId="Heading5Char">
    <w:name w:val="Heading 5 Char"/>
    <w:basedOn w:val="DefaultParagraphFont"/>
    <w:link w:val="Heading5"/>
    <w:uiPriority w:val="9"/>
    <w:semiHidden/>
    <w:rsid w:val="00922FFB"/>
    <w:rPr>
      <w:rFonts w:ascii="Calibri" w:eastAsia="Times New Roman" w:hAnsi="Calibri" w:cs="Arial"/>
      <w:b/>
      <w:bCs/>
      <w:i/>
      <w:iCs/>
      <w:sz w:val="26"/>
      <w:szCs w:val="26"/>
      <w:lang w:val="en-US"/>
    </w:rPr>
  </w:style>
  <w:style w:type="character" w:customStyle="1" w:styleId="Heading6Char">
    <w:name w:val="Heading 6 Char"/>
    <w:basedOn w:val="DefaultParagraphFont"/>
    <w:link w:val="Heading6"/>
    <w:semiHidden/>
    <w:rsid w:val="00922FFB"/>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22FFB"/>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semiHidden/>
    <w:rsid w:val="00922FFB"/>
    <w:rPr>
      <w:rFonts w:ascii="Calibri" w:eastAsia="Times New Roman" w:hAnsi="Calibri" w:cs="Arial"/>
      <w:i/>
      <w:iCs/>
      <w:sz w:val="24"/>
      <w:szCs w:val="24"/>
      <w:lang w:val="en-US"/>
    </w:rPr>
  </w:style>
  <w:style w:type="character" w:customStyle="1" w:styleId="Heading9Char">
    <w:name w:val="Heading 9 Char"/>
    <w:basedOn w:val="DefaultParagraphFont"/>
    <w:link w:val="Heading9"/>
    <w:uiPriority w:val="9"/>
    <w:semiHidden/>
    <w:rsid w:val="00922FFB"/>
    <w:rPr>
      <w:rFonts w:ascii="Calibri Light" w:eastAsia="Times New Roman" w:hAnsi="Calibri Light" w:cs="Times New Roman"/>
      <w:lang w:val="en-US"/>
    </w:rPr>
  </w:style>
  <w:style w:type="paragraph" w:customStyle="1" w:styleId="msonormal0">
    <w:name w:val="msonormal"/>
    <w:basedOn w:val="Normal"/>
    <w:rsid w:val="00922FF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15E46"/>
    <w:pPr>
      <w:ind w:left="720"/>
      <w:contextualSpacing/>
    </w:pPr>
  </w:style>
  <w:style w:type="paragraph" w:customStyle="1" w:styleId="CM15">
    <w:name w:val="CM15"/>
    <w:basedOn w:val="Default"/>
    <w:next w:val="Default"/>
    <w:uiPriority w:val="99"/>
    <w:rsid w:val="00815E46"/>
    <w:pPr>
      <w:widowControl w:val="0"/>
    </w:pPr>
    <w:rPr>
      <w:rFonts w:eastAsiaTheme="minorEastAsia"/>
      <w:color w:val="auto"/>
      <w:lang w:val="en-GB" w:eastAsia="en-GB"/>
    </w:rPr>
  </w:style>
  <w:style w:type="paragraph" w:customStyle="1" w:styleId="CM1">
    <w:name w:val="CM1"/>
    <w:basedOn w:val="Default"/>
    <w:next w:val="Default"/>
    <w:uiPriority w:val="99"/>
    <w:rsid w:val="00815E46"/>
    <w:pPr>
      <w:widowControl w:val="0"/>
    </w:pPr>
    <w:rPr>
      <w:rFonts w:eastAsiaTheme="minorEastAsia"/>
      <w:color w:val="auto"/>
      <w:lang w:val="en-GB" w:eastAsia="en-GB"/>
    </w:rPr>
  </w:style>
  <w:style w:type="paragraph" w:customStyle="1" w:styleId="CM2">
    <w:name w:val="CM2"/>
    <w:basedOn w:val="Default"/>
    <w:next w:val="Default"/>
    <w:uiPriority w:val="99"/>
    <w:rsid w:val="00815E46"/>
    <w:pPr>
      <w:widowControl w:val="0"/>
    </w:pPr>
    <w:rPr>
      <w:rFonts w:eastAsiaTheme="minorEastAsia"/>
      <w:color w:val="auto"/>
      <w:lang w:val="en-GB" w:eastAsia="en-GB"/>
    </w:rPr>
  </w:style>
  <w:style w:type="paragraph" w:customStyle="1" w:styleId="CM16">
    <w:name w:val="CM16"/>
    <w:basedOn w:val="Default"/>
    <w:next w:val="Default"/>
    <w:uiPriority w:val="99"/>
    <w:rsid w:val="00815E46"/>
    <w:pPr>
      <w:widowControl w:val="0"/>
    </w:pPr>
    <w:rPr>
      <w:rFonts w:eastAsiaTheme="minorEastAsia"/>
      <w:color w:val="auto"/>
      <w:lang w:val="en-GB" w:eastAsia="en-GB"/>
    </w:rPr>
  </w:style>
  <w:style w:type="paragraph" w:customStyle="1" w:styleId="CM3">
    <w:name w:val="CM3"/>
    <w:basedOn w:val="Default"/>
    <w:next w:val="Default"/>
    <w:uiPriority w:val="99"/>
    <w:rsid w:val="00815E46"/>
    <w:pPr>
      <w:widowControl w:val="0"/>
      <w:spacing w:line="231" w:lineRule="atLeast"/>
    </w:pPr>
    <w:rPr>
      <w:rFonts w:eastAsiaTheme="minorEastAsia"/>
      <w:color w:val="auto"/>
      <w:lang w:val="en-GB" w:eastAsia="en-GB"/>
    </w:rPr>
  </w:style>
  <w:style w:type="paragraph" w:customStyle="1" w:styleId="CM4">
    <w:name w:val="CM4"/>
    <w:basedOn w:val="Default"/>
    <w:next w:val="Default"/>
    <w:uiPriority w:val="99"/>
    <w:rsid w:val="00815E46"/>
    <w:pPr>
      <w:widowControl w:val="0"/>
      <w:spacing w:line="231" w:lineRule="atLeast"/>
    </w:pPr>
    <w:rPr>
      <w:rFonts w:eastAsiaTheme="minorEastAsia"/>
      <w:color w:val="auto"/>
      <w:lang w:val="en-GB" w:eastAsia="en-GB"/>
    </w:rPr>
  </w:style>
  <w:style w:type="character" w:styleId="CommentReference">
    <w:name w:val="annotation reference"/>
    <w:basedOn w:val="DefaultParagraphFont"/>
    <w:uiPriority w:val="99"/>
    <w:semiHidden/>
    <w:unhideWhenUsed/>
    <w:rsid w:val="00815E46"/>
    <w:rPr>
      <w:sz w:val="16"/>
      <w:szCs w:val="16"/>
    </w:rPr>
  </w:style>
  <w:style w:type="paragraph" w:styleId="CommentText">
    <w:name w:val="annotation text"/>
    <w:basedOn w:val="Normal"/>
    <w:link w:val="CommentTextChar"/>
    <w:uiPriority w:val="99"/>
    <w:semiHidden/>
    <w:unhideWhenUsed/>
    <w:rsid w:val="00815E46"/>
    <w:pPr>
      <w:spacing w:after="200" w:line="276" w:lineRule="auto"/>
    </w:pPr>
    <w:rPr>
      <w:rFonts w:eastAsiaTheme="minorEastAsia"/>
      <w:sz w:val="20"/>
      <w:szCs w:val="20"/>
      <w:lang w:val="en-GB" w:eastAsia="en-GB"/>
    </w:rPr>
  </w:style>
  <w:style w:type="character" w:customStyle="1" w:styleId="CommentTextChar">
    <w:name w:val="Comment Text Char"/>
    <w:basedOn w:val="DefaultParagraphFont"/>
    <w:link w:val="CommentText"/>
    <w:uiPriority w:val="99"/>
    <w:semiHidden/>
    <w:rsid w:val="00815E46"/>
    <w:rPr>
      <w:rFonts w:eastAsiaTheme="minorEastAsia"/>
      <w:sz w:val="20"/>
      <w:szCs w:val="20"/>
      <w:lang w:eastAsia="en-GB"/>
    </w:rPr>
  </w:style>
  <w:style w:type="paragraph" w:styleId="Header">
    <w:name w:val="header"/>
    <w:basedOn w:val="Normal"/>
    <w:link w:val="HeaderChar"/>
    <w:uiPriority w:val="99"/>
    <w:unhideWhenUsed/>
    <w:rsid w:val="000A7965"/>
    <w:pPr>
      <w:tabs>
        <w:tab w:val="center" w:pos="4513"/>
        <w:tab w:val="right" w:pos="9026"/>
      </w:tabs>
    </w:pPr>
  </w:style>
  <w:style w:type="character" w:customStyle="1" w:styleId="HeaderChar">
    <w:name w:val="Header Char"/>
    <w:basedOn w:val="DefaultParagraphFont"/>
    <w:link w:val="Header"/>
    <w:uiPriority w:val="99"/>
    <w:rsid w:val="000A7965"/>
    <w:rPr>
      <w:sz w:val="24"/>
      <w:szCs w:val="24"/>
      <w:lang w:val="en-US"/>
    </w:rPr>
  </w:style>
  <w:style w:type="paragraph" w:styleId="Footer">
    <w:name w:val="footer"/>
    <w:basedOn w:val="Normal"/>
    <w:link w:val="FooterChar"/>
    <w:uiPriority w:val="99"/>
    <w:unhideWhenUsed/>
    <w:rsid w:val="000A7965"/>
    <w:pPr>
      <w:tabs>
        <w:tab w:val="center" w:pos="4513"/>
        <w:tab w:val="right" w:pos="9026"/>
      </w:tabs>
    </w:pPr>
  </w:style>
  <w:style w:type="character" w:customStyle="1" w:styleId="FooterChar">
    <w:name w:val="Footer Char"/>
    <w:basedOn w:val="DefaultParagraphFont"/>
    <w:link w:val="Footer"/>
    <w:uiPriority w:val="99"/>
    <w:rsid w:val="000A7965"/>
    <w:rPr>
      <w:sz w:val="24"/>
      <w:szCs w:val="24"/>
      <w:lang w:val="en-US"/>
    </w:rPr>
  </w:style>
  <w:style w:type="paragraph" w:styleId="NoSpacing">
    <w:name w:val="No Spacing"/>
    <w:uiPriority w:val="1"/>
    <w:qFormat/>
    <w:rsid w:val="00B85DE9"/>
    <w:pPr>
      <w:spacing w:after="0" w:line="240" w:lineRule="auto"/>
    </w:pPr>
    <w:rPr>
      <w:lang w:val="es-GT"/>
    </w:rPr>
  </w:style>
  <w:style w:type="paragraph" w:styleId="CommentSubject">
    <w:name w:val="annotation subject"/>
    <w:basedOn w:val="CommentText"/>
    <w:next w:val="CommentText"/>
    <w:link w:val="CommentSubjectChar"/>
    <w:uiPriority w:val="99"/>
    <w:semiHidden/>
    <w:unhideWhenUsed/>
    <w:rsid w:val="00494208"/>
    <w:pPr>
      <w:spacing w:after="0" w:line="240" w:lineRule="auto"/>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494208"/>
    <w:rPr>
      <w:rFonts w:eastAsiaTheme="minorEastAsia"/>
      <w:b/>
      <w:bCs/>
      <w:sz w:val="20"/>
      <w:szCs w:val="20"/>
      <w:lang w:val="en-US" w:eastAsia="en-GB"/>
    </w:rPr>
  </w:style>
  <w:style w:type="paragraph" w:customStyle="1" w:styleId="CM6">
    <w:name w:val="CM6"/>
    <w:basedOn w:val="Default"/>
    <w:next w:val="Default"/>
    <w:uiPriority w:val="99"/>
    <w:rsid w:val="006D048A"/>
    <w:pPr>
      <w:widowControl w:val="0"/>
      <w:spacing w:line="231" w:lineRule="atLeast"/>
    </w:pPr>
    <w:rPr>
      <w:rFonts w:eastAsiaTheme="minorEastAsia"/>
      <w:color w:val="auto"/>
      <w:lang w:val="en-US"/>
    </w:rPr>
  </w:style>
  <w:style w:type="paragraph" w:styleId="BodyText">
    <w:name w:val="Body Text"/>
    <w:basedOn w:val="Normal"/>
    <w:link w:val="BodyTextChar"/>
    <w:uiPriority w:val="1"/>
    <w:qFormat/>
    <w:rsid w:val="00191AB0"/>
    <w:pPr>
      <w:widowControl w:val="0"/>
      <w:autoSpaceDE w:val="0"/>
      <w:autoSpaceDN w:val="0"/>
      <w:adjustRightInd w:val="0"/>
      <w:ind w:left="121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91AB0"/>
    <w:rPr>
      <w:rFonts w:ascii="Times New Roman" w:eastAsia="Times New Roman" w:hAnsi="Times New Roman" w:cs="Times New Roman"/>
      <w:sz w:val="20"/>
      <w:szCs w:val="20"/>
      <w:lang w:val="en-US"/>
    </w:rPr>
  </w:style>
  <w:style w:type="paragraph" w:customStyle="1" w:styleId="CommentText1">
    <w:name w:val="Comment Text1"/>
    <w:basedOn w:val="Normal"/>
    <w:rsid w:val="005168F3"/>
    <w:pPr>
      <w:suppressAutoHyphens/>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ED"/>
    <w:pPr>
      <w:spacing w:after="0" w:line="240" w:lineRule="auto"/>
    </w:pPr>
    <w:rPr>
      <w:sz w:val="24"/>
      <w:szCs w:val="24"/>
      <w:lang w:val="en-US"/>
    </w:rPr>
  </w:style>
  <w:style w:type="paragraph" w:styleId="Heading1">
    <w:name w:val="heading 1"/>
    <w:basedOn w:val="Normal"/>
    <w:next w:val="Normal"/>
    <w:link w:val="Heading1Char"/>
    <w:uiPriority w:val="9"/>
    <w:qFormat/>
    <w:rsid w:val="00922FFB"/>
    <w:pPr>
      <w:keepNext/>
      <w:numPr>
        <w:numId w:val="1"/>
      </w:numPr>
      <w:spacing w:before="240" w:after="60"/>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922FFB"/>
    <w:pPr>
      <w:keepNext/>
      <w:numPr>
        <w:ilvl w:val="1"/>
        <w:numId w:val="1"/>
      </w:numPr>
      <w:spacing w:before="240" w:after="60"/>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922FFB"/>
    <w:pPr>
      <w:keepNext/>
      <w:numPr>
        <w:ilvl w:val="2"/>
        <w:numId w:val="1"/>
      </w:numPr>
      <w:spacing w:before="240" w:after="60"/>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
    <w:semiHidden/>
    <w:unhideWhenUsed/>
    <w:qFormat/>
    <w:rsid w:val="00922FFB"/>
    <w:pPr>
      <w:keepNext/>
      <w:numPr>
        <w:ilvl w:val="3"/>
        <w:numId w:val="1"/>
      </w:numPr>
      <w:spacing w:before="240" w:after="60"/>
      <w:outlineLvl w:val="3"/>
    </w:pPr>
    <w:rPr>
      <w:rFonts w:ascii="Calibri" w:eastAsia="Times New Roman" w:hAnsi="Calibri" w:cs="Arial"/>
      <w:b/>
      <w:bCs/>
      <w:sz w:val="28"/>
      <w:szCs w:val="28"/>
    </w:rPr>
  </w:style>
  <w:style w:type="paragraph" w:styleId="Heading5">
    <w:name w:val="heading 5"/>
    <w:basedOn w:val="Normal"/>
    <w:next w:val="Normal"/>
    <w:link w:val="Heading5Char"/>
    <w:uiPriority w:val="9"/>
    <w:semiHidden/>
    <w:unhideWhenUsed/>
    <w:qFormat/>
    <w:rsid w:val="00922FFB"/>
    <w:pPr>
      <w:numPr>
        <w:ilvl w:val="4"/>
        <w:numId w:val="1"/>
      </w:numPr>
      <w:spacing w:before="240" w:after="60"/>
      <w:outlineLvl w:val="4"/>
    </w:pPr>
    <w:rPr>
      <w:rFonts w:ascii="Calibri" w:eastAsia="Times New Roman" w:hAnsi="Calibri" w:cs="Arial"/>
      <w:b/>
      <w:bCs/>
      <w:i/>
      <w:iCs/>
      <w:sz w:val="26"/>
      <w:szCs w:val="26"/>
    </w:rPr>
  </w:style>
  <w:style w:type="paragraph" w:styleId="Heading6">
    <w:name w:val="heading 6"/>
    <w:basedOn w:val="Normal"/>
    <w:next w:val="Normal"/>
    <w:link w:val="Heading6Char"/>
    <w:semiHidden/>
    <w:unhideWhenUsed/>
    <w:qFormat/>
    <w:rsid w:val="00922FFB"/>
    <w:pPr>
      <w:numPr>
        <w:ilvl w:val="5"/>
        <w:numId w:val="1"/>
      </w:numPr>
      <w:spacing w:before="240" w:after="60"/>
      <w:outlineLvl w:val="5"/>
    </w:pPr>
    <w:rPr>
      <w:rFonts w:ascii="Times New Roman" w:eastAsia="Times New Roman" w:hAnsi="Times New Roman" w:cs="Times New Roman"/>
      <w:b/>
      <w:bCs/>
      <w:sz w:val="22"/>
      <w:szCs w:val="22"/>
    </w:rPr>
  </w:style>
  <w:style w:type="paragraph" w:styleId="Heading7">
    <w:name w:val="heading 7"/>
    <w:basedOn w:val="Normal"/>
    <w:next w:val="Normal"/>
    <w:link w:val="Heading7Char"/>
    <w:uiPriority w:val="9"/>
    <w:semiHidden/>
    <w:unhideWhenUsed/>
    <w:qFormat/>
    <w:rsid w:val="00922FFB"/>
    <w:pPr>
      <w:numPr>
        <w:ilvl w:val="6"/>
        <w:numId w:val="1"/>
      </w:numPr>
      <w:spacing w:before="240" w:after="60"/>
      <w:outlineLvl w:val="6"/>
    </w:pPr>
    <w:rPr>
      <w:rFonts w:ascii="Calibri" w:eastAsia="Times New Roman" w:hAnsi="Calibri" w:cs="Arial"/>
    </w:rPr>
  </w:style>
  <w:style w:type="paragraph" w:styleId="Heading8">
    <w:name w:val="heading 8"/>
    <w:basedOn w:val="Normal"/>
    <w:next w:val="Normal"/>
    <w:link w:val="Heading8Char"/>
    <w:uiPriority w:val="9"/>
    <w:semiHidden/>
    <w:unhideWhenUsed/>
    <w:qFormat/>
    <w:rsid w:val="00922FFB"/>
    <w:pPr>
      <w:numPr>
        <w:ilvl w:val="7"/>
        <w:numId w:val="1"/>
      </w:numPr>
      <w:spacing w:before="240" w:after="60"/>
      <w:outlineLvl w:val="7"/>
    </w:pPr>
    <w:rPr>
      <w:rFonts w:ascii="Calibri" w:eastAsia="Times New Roman" w:hAnsi="Calibri" w:cs="Arial"/>
      <w:i/>
      <w:iCs/>
    </w:rPr>
  </w:style>
  <w:style w:type="paragraph" w:styleId="Heading9">
    <w:name w:val="heading 9"/>
    <w:basedOn w:val="Normal"/>
    <w:next w:val="Normal"/>
    <w:link w:val="Heading9Char"/>
    <w:uiPriority w:val="9"/>
    <w:semiHidden/>
    <w:unhideWhenUsed/>
    <w:qFormat/>
    <w:rsid w:val="00922FFB"/>
    <w:pPr>
      <w:numPr>
        <w:ilvl w:val="8"/>
        <w:numId w:val="1"/>
      </w:numPr>
      <w:spacing w:before="240" w:after="60"/>
      <w:outlineLvl w:val="8"/>
    </w:pPr>
    <w:rPr>
      <w:rFonts w:ascii="Calibri Light" w:eastAsia="Times New Roman" w:hAnsi="Calibri Light"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E30ED"/>
  </w:style>
  <w:style w:type="paragraph" w:customStyle="1" w:styleId="p1">
    <w:name w:val="p1"/>
    <w:basedOn w:val="Normal"/>
    <w:rsid w:val="00FE30ED"/>
    <w:rPr>
      <w:rFonts w:ascii="Times New Roman" w:hAnsi="Times New Roman" w:cs="Times New Roman"/>
      <w:sz w:val="15"/>
      <w:szCs w:val="15"/>
    </w:rPr>
  </w:style>
  <w:style w:type="paragraph" w:styleId="BalloonText">
    <w:name w:val="Balloon Text"/>
    <w:basedOn w:val="Normal"/>
    <w:link w:val="BalloonTextChar"/>
    <w:uiPriority w:val="99"/>
    <w:semiHidden/>
    <w:unhideWhenUsed/>
    <w:rsid w:val="00E23C9B"/>
    <w:rPr>
      <w:rFonts w:ascii="Tahoma" w:hAnsi="Tahoma" w:cs="Tahoma"/>
      <w:sz w:val="16"/>
      <w:szCs w:val="16"/>
    </w:rPr>
  </w:style>
  <w:style w:type="character" w:customStyle="1" w:styleId="BalloonTextChar">
    <w:name w:val="Balloon Text Char"/>
    <w:basedOn w:val="DefaultParagraphFont"/>
    <w:link w:val="BalloonText"/>
    <w:uiPriority w:val="99"/>
    <w:semiHidden/>
    <w:rsid w:val="00E23C9B"/>
    <w:rPr>
      <w:rFonts w:ascii="Tahoma" w:hAnsi="Tahoma" w:cs="Tahoma"/>
      <w:sz w:val="16"/>
      <w:szCs w:val="16"/>
      <w:lang w:val="en-US"/>
    </w:rPr>
  </w:style>
  <w:style w:type="paragraph" w:customStyle="1" w:styleId="s7">
    <w:name w:val="s7"/>
    <w:basedOn w:val="Normal"/>
    <w:uiPriority w:val="99"/>
    <w:semiHidden/>
    <w:rsid w:val="00BF00E2"/>
    <w:pPr>
      <w:spacing w:before="100" w:beforeAutospacing="1" w:after="100" w:afterAutospacing="1"/>
    </w:pPr>
    <w:rPr>
      <w:rFonts w:ascii="Times New Roman" w:hAnsi="Times New Roman" w:cs="Times New Roman"/>
    </w:rPr>
  </w:style>
  <w:style w:type="character" w:customStyle="1" w:styleId="bumpedfont15">
    <w:name w:val="bumpedfont15"/>
    <w:basedOn w:val="DefaultParagraphFont"/>
    <w:rsid w:val="002D7A95"/>
  </w:style>
  <w:style w:type="paragraph" w:styleId="NormalWeb">
    <w:name w:val="Normal (Web)"/>
    <w:basedOn w:val="Normal"/>
    <w:unhideWhenUsed/>
    <w:rsid w:val="002D7A95"/>
    <w:pPr>
      <w:spacing w:before="100" w:beforeAutospacing="1" w:after="100" w:afterAutospacing="1"/>
    </w:pPr>
    <w:rPr>
      <w:rFonts w:ascii="Times New Roman" w:hAnsi="Times New Roman" w:cs="Times New Roman"/>
    </w:rPr>
  </w:style>
  <w:style w:type="paragraph" w:customStyle="1" w:styleId="s9">
    <w:name w:val="s9"/>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s10">
    <w:name w:val="s10"/>
    <w:basedOn w:val="Normal"/>
    <w:uiPriority w:val="99"/>
    <w:semiHidden/>
    <w:rsid w:val="002D7A95"/>
    <w:pPr>
      <w:spacing w:before="100" w:beforeAutospacing="1" w:after="100" w:afterAutospacing="1"/>
    </w:pPr>
    <w:rPr>
      <w:rFonts w:ascii="Times New Roman" w:hAnsi="Times New Roman" w:cs="Times New Roman"/>
    </w:rPr>
  </w:style>
  <w:style w:type="paragraph" w:customStyle="1" w:styleId="Default">
    <w:name w:val="Default"/>
    <w:rsid w:val="00BD349D"/>
    <w:pPr>
      <w:autoSpaceDE w:val="0"/>
      <w:autoSpaceDN w:val="0"/>
      <w:adjustRightInd w:val="0"/>
      <w:spacing w:after="0" w:line="240" w:lineRule="auto"/>
    </w:pPr>
    <w:rPr>
      <w:rFonts w:ascii="Times New Roman" w:hAnsi="Times New Roman" w:cs="Times New Roman"/>
      <w:color w:val="000000"/>
      <w:sz w:val="24"/>
      <w:szCs w:val="24"/>
      <w:lang w:val="es-CO"/>
    </w:rPr>
  </w:style>
  <w:style w:type="character" w:customStyle="1" w:styleId="Heading1Char">
    <w:name w:val="Heading 1 Char"/>
    <w:basedOn w:val="DefaultParagraphFont"/>
    <w:link w:val="Heading1"/>
    <w:uiPriority w:val="9"/>
    <w:rsid w:val="00922FFB"/>
    <w:rPr>
      <w:rFonts w:ascii="Calibri Light" w:eastAsia="Times New Roman" w:hAnsi="Calibri Light" w:cs="Times New Roman"/>
      <w:b/>
      <w:bCs/>
      <w:kern w:val="32"/>
      <w:sz w:val="32"/>
      <w:szCs w:val="32"/>
      <w:lang w:val="en-US"/>
    </w:rPr>
  </w:style>
  <w:style w:type="character" w:customStyle="1" w:styleId="Heading2Char">
    <w:name w:val="Heading 2 Char"/>
    <w:basedOn w:val="DefaultParagraphFont"/>
    <w:link w:val="Heading2"/>
    <w:uiPriority w:val="9"/>
    <w:semiHidden/>
    <w:rsid w:val="00922F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semiHidden/>
    <w:rsid w:val="00922F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semiHidden/>
    <w:rsid w:val="00922FFB"/>
    <w:rPr>
      <w:rFonts w:ascii="Calibri" w:eastAsia="Times New Roman" w:hAnsi="Calibri" w:cs="Arial"/>
      <w:b/>
      <w:bCs/>
      <w:sz w:val="28"/>
      <w:szCs w:val="28"/>
      <w:lang w:val="en-US"/>
    </w:rPr>
  </w:style>
  <w:style w:type="character" w:customStyle="1" w:styleId="Heading5Char">
    <w:name w:val="Heading 5 Char"/>
    <w:basedOn w:val="DefaultParagraphFont"/>
    <w:link w:val="Heading5"/>
    <w:uiPriority w:val="9"/>
    <w:semiHidden/>
    <w:rsid w:val="00922FFB"/>
    <w:rPr>
      <w:rFonts w:ascii="Calibri" w:eastAsia="Times New Roman" w:hAnsi="Calibri" w:cs="Arial"/>
      <w:b/>
      <w:bCs/>
      <w:i/>
      <w:iCs/>
      <w:sz w:val="26"/>
      <w:szCs w:val="26"/>
      <w:lang w:val="en-US"/>
    </w:rPr>
  </w:style>
  <w:style w:type="character" w:customStyle="1" w:styleId="Heading6Char">
    <w:name w:val="Heading 6 Char"/>
    <w:basedOn w:val="DefaultParagraphFont"/>
    <w:link w:val="Heading6"/>
    <w:semiHidden/>
    <w:rsid w:val="00922FFB"/>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922FFB"/>
    <w:rPr>
      <w:rFonts w:ascii="Calibri" w:eastAsia="Times New Roman" w:hAnsi="Calibri" w:cs="Arial"/>
      <w:sz w:val="24"/>
      <w:szCs w:val="24"/>
      <w:lang w:val="en-US"/>
    </w:rPr>
  </w:style>
  <w:style w:type="character" w:customStyle="1" w:styleId="Heading8Char">
    <w:name w:val="Heading 8 Char"/>
    <w:basedOn w:val="DefaultParagraphFont"/>
    <w:link w:val="Heading8"/>
    <w:uiPriority w:val="9"/>
    <w:semiHidden/>
    <w:rsid w:val="00922FFB"/>
    <w:rPr>
      <w:rFonts w:ascii="Calibri" w:eastAsia="Times New Roman" w:hAnsi="Calibri" w:cs="Arial"/>
      <w:i/>
      <w:iCs/>
      <w:sz w:val="24"/>
      <w:szCs w:val="24"/>
      <w:lang w:val="en-US"/>
    </w:rPr>
  </w:style>
  <w:style w:type="character" w:customStyle="1" w:styleId="Heading9Char">
    <w:name w:val="Heading 9 Char"/>
    <w:basedOn w:val="DefaultParagraphFont"/>
    <w:link w:val="Heading9"/>
    <w:uiPriority w:val="9"/>
    <w:semiHidden/>
    <w:rsid w:val="00922FFB"/>
    <w:rPr>
      <w:rFonts w:ascii="Calibri Light" w:eastAsia="Times New Roman" w:hAnsi="Calibri Light" w:cs="Times New Roman"/>
      <w:lang w:val="en-US"/>
    </w:rPr>
  </w:style>
  <w:style w:type="paragraph" w:customStyle="1" w:styleId="msonormal0">
    <w:name w:val="msonormal"/>
    <w:basedOn w:val="Normal"/>
    <w:rsid w:val="00922FFB"/>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815E46"/>
    <w:pPr>
      <w:ind w:left="720"/>
      <w:contextualSpacing/>
    </w:pPr>
  </w:style>
  <w:style w:type="paragraph" w:customStyle="1" w:styleId="CM15">
    <w:name w:val="CM15"/>
    <w:basedOn w:val="Default"/>
    <w:next w:val="Default"/>
    <w:uiPriority w:val="99"/>
    <w:rsid w:val="00815E46"/>
    <w:pPr>
      <w:widowControl w:val="0"/>
    </w:pPr>
    <w:rPr>
      <w:rFonts w:eastAsiaTheme="minorEastAsia"/>
      <w:color w:val="auto"/>
      <w:lang w:val="en-GB" w:eastAsia="en-GB"/>
    </w:rPr>
  </w:style>
  <w:style w:type="paragraph" w:customStyle="1" w:styleId="CM1">
    <w:name w:val="CM1"/>
    <w:basedOn w:val="Default"/>
    <w:next w:val="Default"/>
    <w:uiPriority w:val="99"/>
    <w:rsid w:val="00815E46"/>
    <w:pPr>
      <w:widowControl w:val="0"/>
    </w:pPr>
    <w:rPr>
      <w:rFonts w:eastAsiaTheme="minorEastAsia"/>
      <w:color w:val="auto"/>
      <w:lang w:val="en-GB" w:eastAsia="en-GB"/>
    </w:rPr>
  </w:style>
  <w:style w:type="paragraph" w:customStyle="1" w:styleId="CM2">
    <w:name w:val="CM2"/>
    <w:basedOn w:val="Default"/>
    <w:next w:val="Default"/>
    <w:uiPriority w:val="99"/>
    <w:rsid w:val="00815E46"/>
    <w:pPr>
      <w:widowControl w:val="0"/>
    </w:pPr>
    <w:rPr>
      <w:rFonts w:eastAsiaTheme="minorEastAsia"/>
      <w:color w:val="auto"/>
      <w:lang w:val="en-GB" w:eastAsia="en-GB"/>
    </w:rPr>
  </w:style>
  <w:style w:type="paragraph" w:customStyle="1" w:styleId="CM16">
    <w:name w:val="CM16"/>
    <w:basedOn w:val="Default"/>
    <w:next w:val="Default"/>
    <w:uiPriority w:val="99"/>
    <w:rsid w:val="00815E46"/>
    <w:pPr>
      <w:widowControl w:val="0"/>
    </w:pPr>
    <w:rPr>
      <w:rFonts w:eastAsiaTheme="minorEastAsia"/>
      <w:color w:val="auto"/>
      <w:lang w:val="en-GB" w:eastAsia="en-GB"/>
    </w:rPr>
  </w:style>
  <w:style w:type="paragraph" w:customStyle="1" w:styleId="CM3">
    <w:name w:val="CM3"/>
    <w:basedOn w:val="Default"/>
    <w:next w:val="Default"/>
    <w:uiPriority w:val="99"/>
    <w:rsid w:val="00815E46"/>
    <w:pPr>
      <w:widowControl w:val="0"/>
      <w:spacing w:line="231" w:lineRule="atLeast"/>
    </w:pPr>
    <w:rPr>
      <w:rFonts w:eastAsiaTheme="minorEastAsia"/>
      <w:color w:val="auto"/>
      <w:lang w:val="en-GB" w:eastAsia="en-GB"/>
    </w:rPr>
  </w:style>
  <w:style w:type="paragraph" w:customStyle="1" w:styleId="CM4">
    <w:name w:val="CM4"/>
    <w:basedOn w:val="Default"/>
    <w:next w:val="Default"/>
    <w:uiPriority w:val="99"/>
    <w:rsid w:val="00815E46"/>
    <w:pPr>
      <w:widowControl w:val="0"/>
      <w:spacing w:line="231" w:lineRule="atLeast"/>
    </w:pPr>
    <w:rPr>
      <w:rFonts w:eastAsiaTheme="minorEastAsia"/>
      <w:color w:val="auto"/>
      <w:lang w:val="en-GB" w:eastAsia="en-GB"/>
    </w:rPr>
  </w:style>
  <w:style w:type="character" w:styleId="CommentReference">
    <w:name w:val="annotation reference"/>
    <w:basedOn w:val="DefaultParagraphFont"/>
    <w:uiPriority w:val="99"/>
    <w:semiHidden/>
    <w:unhideWhenUsed/>
    <w:rsid w:val="00815E46"/>
    <w:rPr>
      <w:sz w:val="16"/>
      <w:szCs w:val="16"/>
    </w:rPr>
  </w:style>
  <w:style w:type="paragraph" w:styleId="CommentText">
    <w:name w:val="annotation text"/>
    <w:basedOn w:val="Normal"/>
    <w:link w:val="CommentTextChar"/>
    <w:uiPriority w:val="99"/>
    <w:semiHidden/>
    <w:unhideWhenUsed/>
    <w:rsid w:val="00815E46"/>
    <w:pPr>
      <w:spacing w:after="200" w:line="276" w:lineRule="auto"/>
    </w:pPr>
    <w:rPr>
      <w:rFonts w:eastAsiaTheme="minorEastAsia"/>
      <w:sz w:val="20"/>
      <w:szCs w:val="20"/>
      <w:lang w:val="en-GB" w:eastAsia="en-GB"/>
    </w:rPr>
  </w:style>
  <w:style w:type="character" w:customStyle="1" w:styleId="CommentTextChar">
    <w:name w:val="Comment Text Char"/>
    <w:basedOn w:val="DefaultParagraphFont"/>
    <w:link w:val="CommentText"/>
    <w:uiPriority w:val="99"/>
    <w:semiHidden/>
    <w:rsid w:val="00815E46"/>
    <w:rPr>
      <w:rFonts w:eastAsiaTheme="minorEastAsia"/>
      <w:sz w:val="20"/>
      <w:szCs w:val="20"/>
      <w:lang w:eastAsia="en-GB"/>
    </w:rPr>
  </w:style>
  <w:style w:type="paragraph" w:styleId="Header">
    <w:name w:val="header"/>
    <w:basedOn w:val="Normal"/>
    <w:link w:val="HeaderChar"/>
    <w:uiPriority w:val="99"/>
    <w:unhideWhenUsed/>
    <w:rsid w:val="000A7965"/>
    <w:pPr>
      <w:tabs>
        <w:tab w:val="center" w:pos="4513"/>
        <w:tab w:val="right" w:pos="9026"/>
      </w:tabs>
    </w:pPr>
  </w:style>
  <w:style w:type="character" w:customStyle="1" w:styleId="HeaderChar">
    <w:name w:val="Header Char"/>
    <w:basedOn w:val="DefaultParagraphFont"/>
    <w:link w:val="Header"/>
    <w:uiPriority w:val="99"/>
    <w:rsid w:val="000A7965"/>
    <w:rPr>
      <w:sz w:val="24"/>
      <w:szCs w:val="24"/>
      <w:lang w:val="en-US"/>
    </w:rPr>
  </w:style>
  <w:style w:type="paragraph" w:styleId="Footer">
    <w:name w:val="footer"/>
    <w:basedOn w:val="Normal"/>
    <w:link w:val="FooterChar"/>
    <w:uiPriority w:val="99"/>
    <w:unhideWhenUsed/>
    <w:rsid w:val="000A7965"/>
    <w:pPr>
      <w:tabs>
        <w:tab w:val="center" w:pos="4513"/>
        <w:tab w:val="right" w:pos="9026"/>
      </w:tabs>
    </w:pPr>
  </w:style>
  <w:style w:type="character" w:customStyle="1" w:styleId="FooterChar">
    <w:name w:val="Footer Char"/>
    <w:basedOn w:val="DefaultParagraphFont"/>
    <w:link w:val="Footer"/>
    <w:uiPriority w:val="99"/>
    <w:rsid w:val="000A7965"/>
    <w:rPr>
      <w:sz w:val="24"/>
      <w:szCs w:val="24"/>
      <w:lang w:val="en-US"/>
    </w:rPr>
  </w:style>
  <w:style w:type="paragraph" w:styleId="NoSpacing">
    <w:name w:val="No Spacing"/>
    <w:uiPriority w:val="1"/>
    <w:qFormat/>
    <w:rsid w:val="00B85DE9"/>
    <w:pPr>
      <w:spacing w:after="0" w:line="240" w:lineRule="auto"/>
    </w:pPr>
    <w:rPr>
      <w:lang w:val="es-GT"/>
    </w:rPr>
  </w:style>
  <w:style w:type="paragraph" w:styleId="CommentSubject">
    <w:name w:val="annotation subject"/>
    <w:basedOn w:val="CommentText"/>
    <w:next w:val="CommentText"/>
    <w:link w:val="CommentSubjectChar"/>
    <w:uiPriority w:val="99"/>
    <w:semiHidden/>
    <w:unhideWhenUsed/>
    <w:rsid w:val="00494208"/>
    <w:pPr>
      <w:spacing w:after="0" w:line="240" w:lineRule="auto"/>
    </w:pPr>
    <w:rPr>
      <w:rFonts w:eastAsiaTheme="minorHAnsi"/>
      <w:b/>
      <w:bCs/>
      <w:lang w:val="en-US" w:eastAsia="en-US"/>
    </w:rPr>
  </w:style>
  <w:style w:type="character" w:customStyle="1" w:styleId="CommentSubjectChar">
    <w:name w:val="Comment Subject Char"/>
    <w:basedOn w:val="CommentTextChar"/>
    <w:link w:val="CommentSubject"/>
    <w:uiPriority w:val="99"/>
    <w:semiHidden/>
    <w:rsid w:val="00494208"/>
    <w:rPr>
      <w:rFonts w:eastAsiaTheme="minorEastAsia"/>
      <w:b/>
      <w:bCs/>
      <w:sz w:val="20"/>
      <w:szCs w:val="20"/>
      <w:lang w:val="en-US" w:eastAsia="en-GB"/>
    </w:rPr>
  </w:style>
  <w:style w:type="paragraph" w:customStyle="1" w:styleId="CM6">
    <w:name w:val="CM6"/>
    <w:basedOn w:val="Default"/>
    <w:next w:val="Default"/>
    <w:uiPriority w:val="99"/>
    <w:rsid w:val="006D048A"/>
    <w:pPr>
      <w:widowControl w:val="0"/>
      <w:spacing w:line="231" w:lineRule="atLeast"/>
    </w:pPr>
    <w:rPr>
      <w:rFonts w:eastAsiaTheme="minorEastAsia"/>
      <w:color w:val="auto"/>
      <w:lang w:val="en-US"/>
    </w:rPr>
  </w:style>
  <w:style w:type="paragraph" w:styleId="BodyText">
    <w:name w:val="Body Text"/>
    <w:basedOn w:val="Normal"/>
    <w:link w:val="BodyTextChar"/>
    <w:uiPriority w:val="1"/>
    <w:qFormat/>
    <w:rsid w:val="00191AB0"/>
    <w:pPr>
      <w:widowControl w:val="0"/>
      <w:autoSpaceDE w:val="0"/>
      <w:autoSpaceDN w:val="0"/>
      <w:adjustRightInd w:val="0"/>
      <w:ind w:left="121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191AB0"/>
    <w:rPr>
      <w:rFonts w:ascii="Times New Roman" w:eastAsia="Times New Roman" w:hAnsi="Times New Roman" w:cs="Times New Roman"/>
      <w:sz w:val="20"/>
      <w:szCs w:val="20"/>
      <w:lang w:val="en-US"/>
    </w:rPr>
  </w:style>
  <w:style w:type="paragraph" w:customStyle="1" w:styleId="CommentText1">
    <w:name w:val="Comment Text1"/>
    <w:basedOn w:val="Normal"/>
    <w:rsid w:val="005168F3"/>
    <w:pPr>
      <w:suppressAutoHyphens/>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3399">
      <w:bodyDiv w:val="1"/>
      <w:marLeft w:val="0"/>
      <w:marRight w:val="0"/>
      <w:marTop w:val="0"/>
      <w:marBottom w:val="0"/>
      <w:divBdr>
        <w:top w:val="none" w:sz="0" w:space="0" w:color="auto"/>
        <w:left w:val="none" w:sz="0" w:space="0" w:color="auto"/>
        <w:bottom w:val="none" w:sz="0" w:space="0" w:color="auto"/>
        <w:right w:val="none" w:sz="0" w:space="0" w:color="auto"/>
      </w:divBdr>
    </w:div>
    <w:div w:id="224992750">
      <w:bodyDiv w:val="1"/>
      <w:marLeft w:val="0"/>
      <w:marRight w:val="0"/>
      <w:marTop w:val="0"/>
      <w:marBottom w:val="0"/>
      <w:divBdr>
        <w:top w:val="none" w:sz="0" w:space="0" w:color="auto"/>
        <w:left w:val="none" w:sz="0" w:space="0" w:color="auto"/>
        <w:bottom w:val="none" w:sz="0" w:space="0" w:color="auto"/>
        <w:right w:val="none" w:sz="0" w:space="0" w:color="auto"/>
      </w:divBdr>
    </w:div>
    <w:div w:id="1716781989">
      <w:bodyDiv w:val="1"/>
      <w:marLeft w:val="0"/>
      <w:marRight w:val="0"/>
      <w:marTop w:val="0"/>
      <w:marBottom w:val="0"/>
      <w:divBdr>
        <w:top w:val="none" w:sz="0" w:space="0" w:color="auto"/>
        <w:left w:val="none" w:sz="0" w:space="0" w:color="auto"/>
        <w:bottom w:val="none" w:sz="0" w:space="0" w:color="auto"/>
        <w:right w:val="none" w:sz="0" w:space="0" w:color="auto"/>
      </w:divBdr>
    </w:div>
    <w:div w:id="179092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http://lcnp.org/wcourt/opinion.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DAD41-9C21-474E-A060-F38213E5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24457</Words>
  <Characters>139409</Characters>
  <Application>Microsoft Office Word</Application>
  <DocSecurity>0</DocSecurity>
  <Lines>1161</Lines>
  <Paragraphs>327</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163539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Prizeman</dc:creator>
  <cp:lastModifiedBy>Katherine Prizeman</cp:lastModifiedBy>
  <cp:revision>2</cp:revision>
  <dcterms:created xsi:type="dcterms:W3CDTF">2017-06-30T02:14:00Z</dcterms:created>
  <dcterms:modified xsi:type="dcterms:W3CDTF">2017-06-30T02:14:00Z</dcterms:modified>
</cp:coreProperties>
</file>