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93BB1" w14:textId="2E43A7CE" w:rsidR="00403F18" w:rsidRDefault="00403F18">
      <w:pPr>
        <w:pStyle w:val="FootnoteText"/>
        <w:jc w:val="center"/>
        <w:rPr>
          <w:b/>
          <w:sz w:val="28"/>
        </w:rPr>
      </w:pPr>
      <w:r>
        <w:rPr>
          <w:b/>
          <w:sz w:val="28"/>
        </w:rPr>
        <w:t>NCAA DIVISION II ANNUAL SPORTS</w:t>
      </w:r>
      <w:r w:rsidR="007F4D66">
        <w:rPr>
          <w:b/>
          <w:sz w:val="28"/>
        </w:rPr>
        <w:t xml:space="preserve"> </w:t>
      </w:r>
      <w:r>
        <w:rPr>
          <w:b/>
          <w:sz w:val="28"/>
        </w:rPr>
        <w:t>SPONSORSHIP REPORT FOR MEN</w:t>
      </w:r>
      <w:r w:rsidR="0042715D">
        <w:rPr>
          <w:b/>
          <w:sz w:val="28"/>
        </w:rPr>
        <w:t>'</w:t>
      </w:r>
      <w:r>
        <w:rPr>
          <w:b/>
          <w:sz w:val="28"/>
        </w:rPr>
        <w:t>S SPORTS</w:t>
      </w:r>
    </w:p>
    <w:p w14:paraId="7CB93BB2" w14:textId="77777777" w:rsidR="00403F18" w:rsidRDefault="00403F18">
      <w:pPr>
        <w:jc w:val="center"/>
      </w:pPr>
      <w:r>
        <w:t>FORM B</w:t>
      </w:r>
    </w:p>
    <w:p w14:paraId="7CB93BB3" w14:textId="77777777" w:rsidR="00403F18" w:rsidRPr="0042715D" w:rsidRDefault="00403F1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520"/>
        <w:gridCol w:w="990"/>
        <w:gridCol w:w="900"/>
        <w:gridCol w:w="1710"/>
        <w:gridCol w:w="1170"/>
        <w:gridCol w:w="1800"/>
        <w:gridCol w:w="1170"/>
        <w:gridCol w:w="2070"/>
      </w:tblGrid>
      <w:tr w:rsidR="00403F18" w14:paraId="7CB93BBD" w14:textId="77777777" w:rsidTr="0042715D">
        <w:trPr>
          <w:cantSplit/>
          <w:trHeight w:val="144"/>
        </w:trPr>
        <w:tc>
          <w:tcPr>
            <w:tcW w:w="738" w:type="dxa"/>
            <w:vMerge w:val="restart"/>
            <w:textDirection w:val="btLr"/>
          </w:tcPr>
          <w:p w14:paraId="7CB93BB4" w14:textId="77777777" w:rsidR="00403F18" w:rsidRDefault="00403F18">
            <w:pPr>
              <w:ind w:left="113" w:right="113"/>
              <w:jc w:val="center"/>
            </w:pPr>
          </w:p>
        </w:tc>
        <w:tc>
          <w:tcPr>
            <w:tcW w:w="2520" w:type="dxa"/>
            <w:vMerge w:val="restart"/>
          </w:tcPr>
          <w:p w14:paraId="7CB93BB5" w14:textId="77777777" w:rsidR="00403F18" w:rsidRDefault="00403F18">
            <w:pPr>
              <w:jc w:val="center"/>
            </w:pPr>
            <w:r>
              <w:t>SPORT</w:t>
            </w:r>
          </w:p>
        </w:tc>
        <w:tc>
          <w:tcPr>
            <w:tcW w:w="3600" w:type="dxa"/>
            <w:gridSpan w:val="3"/>
          </w:tcPr>
          <w:p w14:paraId="7CB93BB6" w14:textId="77777777" w:rsidR="00403F18" w:rsidRDefault="00403F18">
            <w:pPr>
              <w:jc w:val="center"/>
            </w:pPr>
            <w:r>
              <w:t xml:space="preserve"> # OF CONTESTS/DATES </w:t>
            </w:r>
          </w:p>
          <w:p w14:paraId="7CB93BB7" w14:textId="1FB8C054" w:rsidR="00403F18" w:rsidRDefault="00403F18" w:rsidP="0042715D">
            <w:pPr>
              <w:jc w:val="center"/>
            </w:pPr>
            <w:r>
              <w:t>(Bylaw 20.10.3.</w:t>
            </w:r>
            <w:r w:rsidR="00142263">
              <w:t>3</w:t>
            </w:r>
            <w:r>
              <w:t>)</w:t>
            </w:r>
          </w:p>
        </w:tc>
        <w:tc>
          <w:tcPr>
            <w:tcW w:w="2970" w:type="dxa"/>
            <w:gridSpan w:val="2"/>
          </w:tcPr>
          <w:p w14:paraId="7CB93BB8" w14:textId="77777777" w:rsidR="00403F18" w:rsidRDefault="00403F18">
            <w:pPr>
              <w:jc w:val="center"/>
            </w:pPr>
            <w:r>
              <w:t>ATHLETIC</w:t>
            </w:r>
            <w:r w:rsidR="0068383C">
              <w:t>S</w:t>
            </w:r>
            <w:r>
              <w:t xml:space="preserve"> FIN</w:t>
            </w:r>
            <w:r w:rsidR="0042715D">
              <w:t>ANCIAL</w:t>
            </w:r>
            <w:r>
              <w:t>. AID EQUIV</w:t>
            </w:r>
            <w:r w:rsidR="0042715D">
              <w:t>ALENCY</w:t>
            </w:r>
          </w:p>
          <w:p w14:paraId="7CB93BB9" w14:textId="22E68B03" w:rsidR="00403F18" w:rsidRDefault="00536578" w:rsidP="00B8232D">
            <w:pPr>
              <w:jc w:val="center"/>
            </w:pPr>
            <w:r>
              <w:t>(Bylaw 15.4</w:t>
            </w:r>
            <w:r w:rsidR="00403F18">
              <w:t>.2)</w:t>
            </w:r>
          </w:p>
        </w:tc>
        <w:tc>
          <w:tcPr>
            <w:tcW w:w="3240" w:type="dxa"/>
            <w:gridSpan w:val="2"/>
            <w:vMerge w:val="restart"/>
          </w:tcPr>
          <w:p w14:paraId="7CB93BBA" w14:textId="77777777" w:rsidR="00403F18" w:rsidRDefault="00403F18">
            <w:pPr>
              <w:jc w:val="center"/>
            </w:pPr>
            <w:r>
              <w:t>NUMBER OF MINIMUM</w:t>
            </w:r>
          </w:p>
          <w:p w14:paraId="7CB93BBB" w14:textId="77777777" w:rsidR="00403F18" w:rsidRDefault="00403F18">
            <w:pPr>
              <w:jc w:val="center"/>
            </w:pPr>
            <w:r>
              <w:t>PARTICIPANTS</w:t>
            </w:r>
          </w:p>
          <w:p w14:paraId="7CB93BBC" w14:textId="0DB72412" w:rsidR="00403F18" w:rsidRDefault="00403F18">
            <w:pPr>
              <w:jc w:val="center"/>
            </w:pPr>
            <w:r>
              <w:t>(Bylaw 20.10.3.</w:t>
            </w:r>
            <w:r w:rsidR="00142263">
              <w:t>3</w:t>
            </w:r>
            <w:r>
              <w:t>)</w:t>
            </w:r>
          </w:p>
        </w:tc>
      </w:tr>
      <w:tr w:rsidR="00403F18" w14:paraId="7CB93BC5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BBE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  <w:vMerge/>
          </w:tcPr>
          <w:p w14:paraId="7CB93BBF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890" w:type="dxa"/>
            <w:gridSpan w:val="2"/>
          </w:tcPr>
          <w:p w14:paraId="7CB93BC0" w14:textId="77777777" w:rsidR="00403F18" w:rsidRDefault="00403F18">
            <w:pPr>
              <w:jc w:val="center"/>
            </w:pPr>
            <w:r>
              <w:t>SCHEDULED</w:t>
            </w:r>
          </w:p>
        </w:tc>
        <w:tc>
          <w:tcPr>
            <w:tcW w:w="1710" w:type="dxa"/>
            <w:vMerge w:val="restart"/>
          </w:tcPr>
          <w:p w14:paraId="7CB93BC1" w14:textId="77777777" w:rsidR="00403F18" w:rsidRDefault="00403F18">
            <w:pPr>
              <w:jc w:val="center"/>
            </w:pPr>
            <w:r>
              <w:t>COMPLETED</w:t>
            </w:r>
          </w:p>
        </w:tc>
        <w:tc>
          <w:tcPr>
            <w:tcW w:w="1170" w:type="dxa"/>
            <w:vMerge w:val="restart"/>
          </w:tcPr>
          <w:p w14:paraId="7CB93BC2" w14:textId="77777777" w:rsidR="00403F18" w:rsidRDefault="00403F18">
            <w:pPr>
              <w:jc w:val="center"/>
            </w:pPr>
            <w:r>
              <w:t>LIMIT</w:t>
            </w:r>
          </w:p>
        </w:tc>
        <w:tc>
          <w:tcPr>
            <w:tcW w:w="1800" w:type="dxa"/>
            <w:vMerge w:val="restart"/>
          </w:tcPr>
          <w:p w14:paraId="7CB93BC3" w14:textId="77777777" w:rsidR="00403F18" w:rsidRDefault="00403F18">
            <w:pPr>
              <w:jc w:val="center"/>
            </w:pPr>
            <w:r>
              <w:t>AWARDED</w:t>
            </w:r>
          </w:p>
        </w:tc>
        <w:tc>
          <w:tcPr>
            <w:tcW w:w="3240" w:type="dxa"/>
            <w:gridSpan w:val="2"/>
            <w:vMerge/>
          </w:tcPr>
          <w:p w14:paraId="7CB93BC4" w14:textId="77777777" w:rsidR="00403F18" w:rsidRDefault="00403F18">
            <w:pPr>
              <w:jc w:val="center"/>
            </w:pPr>
          </w:p>
        </w:tc>
      </w:tr>
      <w:tr w:rsidR="00403F18" w14:paraId="7CB93BCE" w14:textId="77777777">
        <w:trPr>
          <w:cantSplit/>
          <w:trHeight w:val="320"/>
        </w:trPr>
        <w:tc>
          <w:tcPr>
            <w:tcW w:w="738" w:type="dxa"/>
            <w:vMerge/>
          </w:tcPr>
          <w:p w14:paraId="7CB93BC6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  <w:vMerge/>
          </w:tcPr>
          <w:p w14:paraId="7CB93BC7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990" w:type="dxa"/>
          </w:tcPr>
          <w:p w14:paraId="7CB93BC8" w14:textId="77777777" w:rsidR="00403F18" w:rsidRDefault="00403F18">
            <w:pPr>
              <w:jc w:val="center"/>
            </w:pPr>
            <w:r>
              <w:t>Max</w:t>
            </w:r>
          </w:p>
        </w:tc>
        <w:tc>
          <w:tcPr>
            <w:tcW w:w="900" w:type="dxa"/>
          </w:tcPr>
          <w:p w14:paraId="7CB93BC9" w14:textId="77777777" w:rsidR="00403F18" w:rsidRDefault="00403F18">
            <w:pPr>
              <w:jc w:val="center"/>
            </w:pPr>
            <w:r>
              <w:t>Min</w:t>
            </w:r>
          </w:p>
        </w:tc>
        <w:tc>
          <w:tcPr>
            <w:tcW w:w="1710" w:type="dxa"/>
            <w:vMerge/>
          </w:tcPr>
          <w:p w14:paraId="7CB93BCA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  <w:vMerge/>
          </w:tcPr>
          <w:p w14:paraId="7CB93BCB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800" w:type="dxa"/>
            <w:vMerge/>
          </w:tcPr>
          <w:p w14:paraId="7CB93BCC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3240" w:type="dxa"/>
            <w:gridSpan w:val="2"/>
            <w:vMerge/>
          </w:tcPr>
          <w:p w14:paraId="7CB93BCD" w14:textId="77777777" w:rsidR="00403F18" w:rsidRDefault="00403F18">
            <w:pPr>
              <w:jc w:val="center"/>
            </w:pPr>
          </w:p>
        </w:tc>
      </w:tr>
      <w:tr w:rsidR="00403F18" w14:paraId="7CB93BD8" w14:textId="77777777" w:rsidTr="0042715D">
        <w:trPr>
          <w:cantSplit/>
          <w:trHeight w:val="288"/>
        </w:trPr>
        <w:tc>
          <w:tcPr>
            <w:tcW w:w="738" w:type="dxa"/>
            <w:vMerge w:val="restart"/>
            <w:textDirection w:val="btLr"/>
          </w:tcPr>
          <w:p w14:paraId="7CB93BCF" w14:textId="77777777" w:rsidR="00403F18" w:rsidRDefault="00403F18">
            <w:pPr>
              <w:ind w:left="113" w:right="113"/>
              <w:jc w:val="center"/>
            </w:pPr>
            <w:r>
              <w:t>FALL SPORTS</w:t>
            </w:r>
          </w:p>
        </w:tc>
        <w:tc>
          <w:tcPr>
            <w:tcW w:w="2520" w:type="dxa"/>
          </w:tcPr>
          <w:p w14:paraId="7CB93BD0" w14:textId="77777777" w:rsidR="00403F18" w:rsidRDefault="00403F18">
            <w:pPr>
              <w:pStyle w:val="Heading2"/>
            </w:pPr>
            <w:r>
              <w:t>Cross Country</w:t>
            </w:r>
          </w:p>
        </w:tc>
        <w:tc>
          <w:tcPr>
            <w:tcW w:w="990" w:type="dxa"/>
          </w:tcPr>
          <w:p w14:paraId="7CB93BD1" w14:textId="77777777" w:rsidR="00403F18" w:rsidRDefault="00403F18">
            <w:pPr>
              <w:jc w:val="center"/>
            </w:pPr>
            <w:r>
              <w:t>7</w:t>
            </w:r>
          </w:p>
        </w:tc>
        <w:tc>
          <w:tcPr>
            <w:tcW w:w="900" w:type="dxa"/>
          </w:tcPr>
          <w:p w14:paraId="7CB93BD2" w14:textId="77777777" w:rsidR="00403F18" w:rsidRDefault="00403F18">
            <w:pPr>
              <w:jc w:val="center"/>
            </w:pPr>
            <w:r>
              <w:t>5</w:t>
            </w:r>
          </w:p>
        </w:tc>
        <w:tc>
          <w:tcPr>
            <w:tcW w:w="1710" w:type="dxa"/>
          </w:tcPr>
          <w:p w14:paraId="7CB93BD3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BD4" w14:textId="77777777" w:rsidR="00403F18" w:rsidRDefault="00403F18">
            <w:pPr>
              <w:jc w:val="center"/>
            </w:pPr>
            <w:r>
              <w:t>12.6*</w:t>
            </w:r>
          </w:p>
        </w:tc>
        <w:tc>
          <w:tcPr>
            <w:tcW w:w="1800" w:type="dxa"/>
          </w:tcPr>
          <w:p w14:paraId="7CB93BD5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BD6" w14:textId="77777777" w:rsidR="00403F18" w:rsidRDefault="00403F18">
            <w:pPr>
              <w:jc w:val="center"/>
            </w:pPr>
            <w:r>
              <w:t>5</w:t>
            </w:r>
          </w:p>
        </w:tc>
        <w:tc>
          <w:tcPr>
            <w:tcW w:w="2070" w:type="dxa"/>
          </w:tcPr>
          <w:p w14:paraId="7CB93BD7" w14:textId="77777777" w:rsidR="00403F18" w:rsidRDefault="00403F18">
            <w:pPr>
              <w:jc w:val="center"/>
            </w:pPr>
          </w:p>
        </w:tc>
      </w:tr>
      <w:tr w:rsidR="00403F18" w14:paraId="7CB93BE2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BD9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BDA" w14:textId="77777777" w:rsidR="00403F18" w:rsidRDefault="00403F18">
            <w:pPr>
              <w:pStyle w:val="Heading2"/>
            </w:pPr>
            <w:r>
              <w:t>Football</w:t>
            </w:r>
          </w:p>
        </w:tc>
        <w:tc>
          <w:tcPr>
            <w:tcW w:w="990" w:type="dxa"/>
          </w:tcPr>
          <w:p w14:paraId="7CB93BDB" w14:textId="77777777" w:rsidR="00403F18" w:rsidRDefault="00403F18">
            <w:pPr>
              <w:jc w:val="center"/>
            </w:pPr>
            <w:r>
              <w:t>11</w:t>
            </w:r>
          </w:p>
        </w:tc>
        <w:tc>
          <w:tcPr>
            <w:tcW w:w="900" w:type="dxa"/>
          </w:tcPr>
          <w:p w14:paraId="7CB93BDC" w14:textId="77777777" w:rsidR="00403F18" w:rsidRDefault="00403F18">
            <w:pPr>
              <w:jc w:val="center"/>
            </w:pPr>
            <w:r>
              <w:t>8</w:t>
            </w:r>
          </w:p>
        </w:tc>
        <w:tc>
          <w:tcPr>
            <w:tcW w:w="1710" w:type="dxa"/>
          </w:tcPr>
          <w:p w14:paraId="7CB93BDD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BDE" w14:textId="77777777" w:rsidR="00403F18" w:rsidRDefault="00403F18">
            <w:pPr>
              <w:jc w:val="center"/>
            </w:pPr>
            <w:r>
              <w:t>36.0</w:t>
            </w:r>
          </w:p>
        </w:tc>
        <w:tc>
          <w:tcPr>
            <w:tcW w:w="1800" w:type="dxa"/>
          </w:tcPr>
          <w:p w14:paraId="7CB93BDF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BE0" w14:textId="77777777" w:rsidR="00403F18" w:rsidRDefault="00403F18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BE1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BEC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BE3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BE4" w14:textId="77777777" w:rsidR="00403F18" w:rsidRDefault="00403F18">
            <w:pPr>
              <w:pStyle w:val="Heading2"/>
            </w:pPr>
            <w:r>
              <w:t>Soccer</w:t>
            </w:r>
          </w:p>
        </w:tc>
        <w:tc>
          <w:tcPr>
            <w:tcW w:w="990" w:type="dxa"/>
          </w:tcPr>
          <w:p w14:paraId="7CB93BE5" w14:textId="77777777" w:rsidR="00403F18" w:rsidRDefault="0042715D">
            <w:pPr>
              <w:jc w:val="center"/>
            </w:pPr>
            <w:r>
              <w:t>18</w:t>
            </w:r>
          </w:p>
        </w:tc>
        <w:tc>
          <w:tcPr>
            <w:tcW w:w="900" w:type="dxa"/>
          </w:tcPr>
          <w:p w14:paraId="7CB93BE6" w14:textId="77777777" w:rsidR="00403F18" w:rsidRDefault="00403F18">
            <w:pPr>
              <w:jc w:val="center"/>
            </w:pPr>
            <w:r>
              <w:t>10</w:t>
            </w:r>
          </w:p>
        </w:tc>
        <w:tc>
          <w:tcPr>
            <w:tcW w:w="1710" w:type="dxa"/>
          </w:tcPr>
          <w:p w14:paraId="7CB93BE7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BE8" w14:textId="77777777" w:rsidR="00403F18" w:rsidRDefault="00403F18">
            <w:pPr>
              <w:jc w:val="center"/>
            </w:pPr>
            <w:r>
              <w:t>9.0</w:t>
            </w:r>
          </w:p>
        </w:tc>
        <w:tc>
          <w:tcPr>
            <w:tcW w:w="1800" w:type="dxa"/>
          </w:tcPr>
          <w:p w14:paraId="7CB93BE9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BEA" w14:textId="77777777" w:rsidR="00403F18" w:rsidRDefault="00403F18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BEB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BF6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BED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BEE" w14:textId="77777777" w:rsidR="00403F18" w:rsidRDefault="00403F18">
            <w:pPr>
              <w:pStyle w:val="Heading2"/>
            </w:pPr>
            <w:r>
              <w:t>Water Polo</w:t>
            </w:r>
          </w:p>
        </w:tc>
        <w:tc>
          <w:tcPr>
            <w:tcW w:w="990" w:type="dxa"/>
          </w:tcPr>
          <w:p w14:paraId="7CB93BEF" w14:textId="77777777" w:rsidR="00403F18" w:rsidRDefault="00403F18">
            <w:pPr>
              <w:jc w:val="center"/>
            </w:pPr>
            <w:r>
              <w:t>21</w:t>
            </w:r>
          </w:p>
        </w:tc>
        <w:tc>
          <w:tcPr>
            <w:tcW w:w="900" w:type="dxa"/>
          </w:tcPr>
          <w:p w14:paraId="7CB93BF0" w14:textId="77777777" w:rsidR="00403F18" w:rsidRDefault="00403F18">
            <w:pPr>
              <w:jc w:val="center"/>
            </w:pPr>
            <w:r>
              <w:t>15</w:t>
            </w:r>
          </w:p>
        </w:tc>
        <w:tc>
          <w:tcPr>
            <w:tcW w:w="1710" w:type="dxa"/>
          </w:tcPr>
          <w:p w14:paraId="7CB93BF1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BF2" w14:textId="77777777" w:rsidR="00403F18" w:rsidRDefault="00403F18">
            <w:pPr>
              <w:jc w:val="center"/>
            </w:pPr>
            <w:r>
              <w:t>4.5</w:t>
            </w:r>
          </w:p>
        </w:tc>
        <w:tc>
          <w:tcPr>
            <w:tcW w:w="1800" w:type="dxa"/>
          </w:tcPr>
          <w:p w14:paraId="7CB93BF3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BF4" w14:textId="77777777" w:rsidR="00403F18" w:rsidRDefault="00403F18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BF5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C00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BF7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BF8" w14:textId="77777777" w:rsidR="00403F18" w:rsidRDefault="00403F18">
            <w:pPr>
              <w:pStyle w:val="Heading2"/>
            </w:pPr>
            <w:r>
              <w:t>Other Sport ________</w:t>
            </w:r>
          </w:p>
        </w:tc>
        <w:tc>
          <w:tcPr>
            <w:tcW w:w="990" w:type="dxa"/>
          </w:tcPr>
          <w:p w14:paraId="7CB93BF9" w14:textId="77777777" w:rsidR="00403F18" w:rsidRDefault="00403F18">
            <w:pPr>
              <w:jc w:val="center"/>
            </w:pPr>
          </w:p>
        </w:tc>
        <w:tc>
          <w:tcPr>
            <w:tcW w:w="900" w:type="dxa"/>
          </w:tcPr>
          <w:p w14:paraId="7CB93BFA" w14:textId="77777777" w:rsidR="00403F18" w:rsidRDefault="00403F18">
            <w:pPr>
              <w:jc w:val="center"/>
            </w:pPr>
          </w:p>
        </w:tc>
        <w:tc>
          <w:tcPr>
            <w:tcW w:w="1710" w:type="dxa"/>
          </w:tcPr>
          <w:p w14:paraId="7CB93BFB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BFC" w14:textId="77777777" w:rsidR="00403F18" w:rsidRDefault="00403F18">
            <w:pPr>
              <w:jc w:val="center"/>
            </w:pPr>
          </w:p>
        </w:tc>
        <w:tc>
          <w:tcPr>
            <w:tcW w:w="1800" w:type="dxa"/>
          </w:tcPr>
          <w:p w14:paraId="7CB93BFD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BFE" w14:textId="77777777" w:rsidR="00403F18" w:rsidRDefault="00403F18">
            <w:pPr>
              <w:pStyle w:val="Heading2"/>
            </w:pPr>
          </w:p>
        </w:tc>
        <w:tc>
          <w:tcPr>
            <w:tcW w:w="2070" w:type="dxa"/>
          </w:tcPr>
          <w:p w14:paraId="7CB93BFF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C06" w14:textId="77777777">
        <w:trPr>
          <w:trHeight w:val="320"/>
        </w:trPr>
        <w:tc>
          <w:tcPr>
            <w:tcW w:w="738" w:type="dxa"/>
            <w:tcBorders>
              <w:left w:val="nil"/>
              <w:right w:val="nil"/>
            </w:tcBorders>
          </w:tcPr>
          <w:p w14:paraId="7CB93C01" w14:textId="77777777" w:rsidR="00403F18" w:rsidRPr="0042715D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14:paraId="7CB93C02" w14:textId="77777777" w:rsidR="00403F18" w:rsidRPr="0042715D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left w:val="nil"/>
              <w:right w:val="nil"/>
            </w:tcBorders>
          </w:tcPr>
          <w:p w14:paraId="7CB93C03" w14:textId="77777777" w:rsidR="00403F18" w:rsidRPr="0042715D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left w:val="nil"/>
              <w:right w:val="nil"/>
            </w:tcBorders>
          </w:tcPr>
          <w:p w14:paraId="7CB93C04" w14:textId="77777777" w:rsidR="00403F18" w:rsidRPr="0042715D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</w:tcPr>
          <w:p w14:paraId="7CB93C05" w14:textId="77777777" w:rsidR="00403F18" w:rsidRPr="0042715D" w:rsidRDefault="00403F18">
            <w:pPr>
              <w:jc w:val="center"/>
              <w:rPr>
                <w:sz w:val="20"/>
                <w:szCs w:val="20"/>
              </w:rPr>
            </w:pPr>
          </w:p>
        </w:tc>
      </w:tr>
      <w:tr w:rsidR="00403F18" w14:paraId="7CB93C10" w14:textId="77777777" w:rsidTr="0042715D">
        <w:trPr>
          <w:cantSplit/>
          <w:trHeight w:val="288"/>
        </w:trPr>
        <w:tc>
          <w:tcPr>
            <w:tcW w:w="738" w:type="dxa"/>
            <w:vMerge w:val="restart"/>
            <w:textDirection w:val="btLr"/>
          </w:tcPr>
          <w:p w14:paraId="7CB93C07" w14:textId="77777777" w:rsidR="00403F18" w:rsidRDefault="00403F18">
            <w:pPr>
              <w:ind w:left="113" w:right="113"/>
              <w:jc w:val="center"/>
            </w:pPr>
            <w:r>
              <w:t>WINTER SPORTS</w:t>
            </w:r>
          </w:p>
        </w:tc>
        <w:tc>
          <w:tcPr>
            <w:tcW w:w="2520" w:type="dxa"/>
          </w:tcPr>
          <w:p w14:paraId="7CB93C08" w14:textId="77777777" w:rsidR="00403F18" w:rsidRDefault="00403F18">
            <w:pPr>
              <w:jc w:val="center"/>
            </w:pPr>
            <w:r>
              <w:t>Basketball</w:t>
            </w:r>
          </w:p>
        </w:tc>
        <w:tc>
          <w:tcPr>
            <w:tcW w:w="990" w:type="dxa"/>
          </w:tcPr>
          <w:p w14:paraId="7CB93C09" w14:textId="77777777" w:rsidR="00403F18" w:rsidRDefault="00403F18" w:rsidP="0042715D">
            <w:pPr>
              <w:jc w:val="center"/>
            </w:pPr>
            <w:r>
              <w:t>2</w:t>
            </w:r>
            <w:r w:rsidR="0042715D">
              <w:t>6</w:t>
            </w:r>
          </w:p>
        </w:tc>
        <w:tc>
          <w:tcPr>
            <w:tcW w:w="900" w:type="dxa"/>
          </w:tcPr>
          <w:p w14:paraId="7CB93C0A" w14:textId="77777777" w:rsidR="00403F18" w:rsidRDefault="00403F18">
            <w:pPr>
              <w:jc w:val="center"/>
            </w:pPr>
            <w:r>
              <w:t>22</w:t>
            </w:r>
          </w:p>
        </w:tc>
        <w:tc>
          <w:tcPr>
            <w:tcW w:w="1710" w:type="dxa"/>
          </w:tcPr>
          <w:p w14:paraId="7CB93C0B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0C" w14:textId="77777777" w:rsidR="00403F18" w:rsidRDefault="00403F18">
            <w:pPr>
              <w:jc w:val="center"/>
            </w:pPr>
            <w:r>
              <w:t>10.0</w:t>
            </w:r>
          </w:p>
        </w:tc>
        <w:tc>
          <w:tcPr>
            <w:tcW w:w="1800" w:type="dxa"/>
          </w:tcPr>
          <w:p w14:paraId="7CB93C0D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0E" w14:textId="77777777" w:rsidR="00403F18" w:rsidRDefault="00403F18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C0F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C1A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11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12" w14:textId="77777777" w:rsidR="00403F18" w:rsidRDefault="00403F18">
            <w:pPr>
              <w:jc w:val="center"/>
            </w:pPr>
            <w:r>
              <w:t>Gymnastics</w:t>
            </w:r>
          </w:p>
        </w:tc>
        <w:tc>
          <w:tcPr>
            <w:tcW w:w="990" w:type="dxa"/>
          </w:tcPr>
          <w:p w14:paraId="7CB93C13" w14:textId="77777777" w:rsidR="00403F18" w:rsidRDefault="00403F18">
            <w:pPr>
              <w:jc w:val="center"/>
            </w:pPr>
            <w:r>
              <w:t>13</w:t>
            </w:r>
          </w:p>
        </w:tc>
        <w:tc>
          <w:tcPr>
            <w:tcW w:w="900" w:type="dxa"/>
          </w:tcPr>
          <w:p w14:paraId="7CB93C14" w14:textId="77777777" w:rsidR="00403F18" w:rsidRDefault="00403F18">
            <w:pPr>
              <w:jc w:val="center"/>
            </w:pPr>
            <w:r>
              <w:t>6</w:t>
            </w:r>
          </w:p>
        </w:tc>
        <w:tc>
          <w:tcPr>
            <w:tcW w:w="1710" w:type="dxa"/>
          </w:tcPr>
          <w:p w14:paraId="7CB93C15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16" w14:textId="77777777" w:rsidR="00403F18" w:rsidRDefault="00403F18">
            <w:pPr>
              <w:jc w:val="center"/>
            </w:pPr>
            <w:r>
              <w:t>5.4</w:t>
            </w:r>
          </w:p>
        </w:tc>
        <w:tc>
          <w:tcPr>
            <w:tcW w:w="1800" w:type="dxa"/>
          </w:tcPr>
          <w:p w14:paraId="7CB93C17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18" w14:textId="77777777" w:rsidR="00403F18" w:rsidRDefault="00403F18">
            <w:pPr>
              <w:jc w:val="center"/>
            </w:pPr>
            <w:r>
              <w:t>6</w:t>
            </w:r>
          </w:p>
        </w:tc>
        <w:tc>
          <w:tcPr>
            <w:tcW w:w="2070" w:type="dxa"/>
          </w:tcPr>
          <w:p w14:paraId="7CB93C19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C24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1B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1C" w14:textId="77777777" w:rsidR="00403F18" w:rsidRDefault="00403F18">
            <w:pPr>
              <w:jc w:val="center"/>
            </w:pPr>
            <w:r>
              <w:t>Ice Hockey</w:t>
            </w:r>
          </w:p>
        </w:tc>
        <w:tc>
          <w:tcPr>
            <w:tcW w:w="990" w:type="dxa"/>
          </w:tcPr>
          <w:p w14:paraId="7CB93C1D" w14:textId="77777777" w:rsidR="00403F18" w:rsidRDefault="00403F18">
            <w:pPr>
              <w:jc w:val="center"/>
            </w:pPr>
            <w:r>
              <w:t>32</w:t>
            </w:r>
          </w:p>
        </w:tc>
        <w:tc>
          <w:tcPr>
            <w:tcW w:w="900" w:type="dxa"/>
          </w:tcPr>
          <w:p w14:paraId="7CB93C1E" w14:textId="77777777" w:rsidR="00403F18" w:rsidRDefault="00403F18">
            <w:pPr>
              <w:jc w:val="center"/>
            </w:pPr>
            <w:r>
              <w:t>20</w:t>
            </w:r>
          </w:p>
        </w:tc>
        <w:tc>
          <w:tcPr>
            <w:tcW w:w="1710" w:type="dxa"/>
          </w:tcPr>
          <w:p w14:paraId="7CB93C1F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20" w14:textId="77777777" w:rsidR="00403F18" w:rsidRDefault="00403F18">
            <w:pPr>
              <w:jc w:val="center"/>
            </w:pPr>
            <w:r>
              <w:t>13.5</w:t>
            </w:r>
          </w:p>
        </w:tc>
        <w:tc>
          <w:tcPr>
            <w:tcW w:w="1800" w:type="dxa"/>
          </w:tcPr>
          <w:p w14:paraId="7CB93C21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22" w14:textId="77777777" w:rsidR="00403F18" w:rsidRDefault="00403F18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C23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C2E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25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26" w14:textId="23E063DB" w:rsidR="00403F18" w:rsidRDefault="00403F18">
            <w:pPr>
              <w:jc w:val="center"/>
            </w:pPr>
            <w:r>
              <w:t xml:space="preserve">Swimming </w:t>
            </w:r>
            <w:r w:rsidR="00967854">
              <w:t>and</w:t>
            </w:r>
            <w:r>
              <w:t xml:space="preserve"> Diving</w:t>
            </w:r>
          </w:p>
        </w:tc>
        <w:tc>
          <w:tcPr>
            <w:tcW w:w="990" w:type="dxa"/>
          </w:tcPr>
          <w:p w14:paraId="7CB93C27" w14:textId="77777777" w:rsidR="00403F18" w:rsidRDefault="00403F18">
            <w:pPr>
              <w:jc w:val="center"/>
            </w:pPr>
            <w:r>
              <w:t>16</w:t>
            </w:r>
          </w:p>
        </w:tc>
        <w:tc>
          <w:tcPr>
            <w:tcW w:w="900" w:type="dxa"/>
          </w:tcPr>
          <w:p w14:paraId="7CB93C28" w14:textId="77777777" w:rsidR="00403F18" w:rsidRDefault="00403F18">
            <w:pPr>
              <w:jc w:val="center"/>
            </w:pPr>
            <w:r>
              <w:t>8</w:t>
            </w:r>
          </w:p>
        </w:tc>
        <w:tc>
          <w:tcPr>
            <w:tcW w:w="1710" w:type="dxa"/>
          </w:tcPr>
          <w:p w14:paraId="7CB93C29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2A" w14:textId="77777777" w:rsidR="00403F18" w:rsidRDefault="00403F18">
            <w:pPr>
              <w:jc w:val="center"/>
            </w:pPr>
            <w:r>
              <w:t>8.1</w:t>
            </w:r>
          </w:p>
        </w:tc>
        <w:tc>
          <w:tcPr>
            <w:tcW w:w="1800" w:type="dxa"/>
          </w:tcPr>
          <w:p w14:paraId="7CB93C2B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2C" w14:textId="77777777" w:rsidR="00403F18" w:rsidRDefault="00403F18">
            <w:pPr>
              <w:jc w:val="center"/>
            </w:pPr>
            <w:r>
              <w:t>11</w:t>
            </w:r>
          </w:p>
        </w:tc>
        <w:tc>
          <w:tcPr>
            <w:tcW w:w="2070" w:type="dxa"/>
          </w:tcPr>
          <w:p w14:paraId="7CB93C2D" w14:textId="77777777" w:rsidR="00403F18" w:rsidRDefault="00403F18">
            <w:pPr>
              <w:pStyle w:val="Heading2"/>
              <w:rPr>
                <w:u w:val="single"/>
              </w:rPr>
            </w:pPr>
          </w:p>
        </w:tc>
      </w:tr>
      <w:tr w:rsidR="00403F18" w14:paraId="7CB93C38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2F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30" w14:textId="7263938F" w:rsidR="00403F18" w:rsidRDefault="00403F18">
            <w:pPr>
              <w:jc w:val="center"/>
            </w:pPr>
            <w:r>
              <w:t xml:space="preserve">Indoor Track </w:t>
            </w:r>
            <w:r w:rsidR="00967854">
              <w:t>and</w:t>
            </w:r>
            <w:r>
              <w:t xml:space="preserve"> Field</w:t>
            </w:r>
          </w:p>
        </w:tc>
        <w:tc>
          <w:tcPr>
            <w:tcW w:w="990" w:type="dxa"/>
          </w:tcPr>
          <w:p w14:paraId="7CB93C31" w14:textId="77777777" w:rsidR="00403F18" w:rsidRDefault="00403F18">
            <w:pPr>
              <w:jc w:val="center"/>
            </w:pPr>
            <w:r>
              <w:t>18**</w:t>
            </w:r>
          </w:p>
        </w:tc>
        <w:tc>
          <w:tcPr>
            <w:tcW w:w="900" w:type="dxa"/>
          </w:tcPr>
          <w:p w14:paraId="7CB93C32" w14:textId="77777777" w:rsidR="00403F18" w:rsidRDefault="00403F18">
            <w:pPr>
              <w:jc w:val="center"/>
            </w:pPr>
            <w:r>
              <w:t>4</w:t>
            </w:r>
          </w:p>
        </w:tc>
        <w:tc>
          <w:tcPr>
            <w:tcW w:w="1710" w:type="dxa"/>
          </w:tcPr>
          <w:p w14:paraId="7CB93C33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34" w14:textId="77777777" w:rsidR="00403F18" w:rsidRDefault="00403F18">
            <w:pPr>
              <w:jc w:val="center"/>
            </w:pPr>
            <w:r>
              <w:t>12.6*</w:t>
            </w:r>
          </w:p>
        </w:tc>
        <w:tc>
          <w:tcPr>
            <w:tcW w:w="1800" w:type="dxa"/>
          </w:tcPr>
          <w:p w14:paraId="7CB93C35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36" w14:textId="77777777" w:rsidR="00403F18" w:rsidRDefault="00403F18">
            <w:pPr>
              <w:jc w:val="center"/>
            </w:pPr>
            <w:r>
              <w:t>10</w:t>
            </w:r>
          </w:p>
        </w:tc>
        <w:tc>
          <w:tcPr>
            <w:tcW w:w="2070" w:type="dxa"/>
          </w:tcPr>
          <w:p w14:paraId="7CB93C37" w14:textId="77777777" w:rsidR="00403F18" w:rsidRDefault="00403F18">
            <w:pPr>
              <w:pStyle w:val="Heading2"/>
              <w:rPr>
                <w:u w:val="single"/>
              </w:rPr>
            </w:pPr>
          </w:p>
        </w:tc>
      </w:tr>
      <w:tr w:rsidR="00403F18" w14:paraId="7CB93C42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39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3A" w14:textId="77777777" w:rsidR="00403F18" w:rsidRDefault="00403F18">
            <w:pPr>
              <w:jc w:val="center"/>
            </w:pPr>
            <w:r>
              <w:t>Wrestling</w:t>
            </w:r>
          </w:p>
        </w:tc>
        <w:tc>
          <w:tcPr>
            <w:tcW w:w="990" w:type="dxa"/>
          </w:tcPr>
          <w:p w14:paraId="7CB93C3B" w14:textId="77777777" w:rsidR="00403F18" w:rsidRDefault="00403F18">
            <w:pPr>
              <w:jc w:val="center"/>
            </w:pPr>
            <w:r>
              <w:t>16</w:t>
            </w:r>
          </w:p>
        </w:tc>
        <w:tc>
          <w:tcPr>
            <w:tcW w:w="900" w:type="dxa"/>
          </w:tcPr>
          <w:p w14:paraId="7CB93C3C" w14:textId="77777777" w:rsidR="00403F18" w:rsidRDefault="00403F18">
            <w:pPr>
              <w:jc w:val="center"/>
            </w:pPr>
            <w:r>
              <w:t>12</w:t>
            </w:r>
          </w:p>
        </w:tc>
        <w:tc>
          <w:tcPr>
            <w:tcW w:w="1710" w:type="dxa"/>
          </w:tcPr>
          <w:p w14:paraId="7CB93C3D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3E" w14:textId="77777777" w:rsidR="00403F18" w:rsidRDefault="00403F18">
            <w:pPr>
              <w:jc w:val="center"/>
            </w:pPr>
            <w:r>
              <w:t>9.0</w:t>
            </w:r>
          </w:p>
        </w:tc>
        <w:tc>
          <w:tcPr>
            <w:tcW w:w="1800" w:type="dxa"/>
          </w:tcPr>
          <w:p w14:paraId="7CB93C3F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40" w14:textId="77777777" w:rsidR="00403F18" w:rsidRDefault="00403F18">
            <w:pPr>
              <w:jc w:val="center"/>
            </w:pPr>
            <w:r>
              <w:t>7</w:t>
            </w:r>
          </w:p>
        </w:tc>
        <w:tc>
          <w:tcPr>
            <w:tcW w:w="2070" w:type="dxa"/>
          </w:tcPr>
          <w:p w14:paraId="7CB93C41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C4C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43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44" w14:textId="77777777" w:rsidR="00403F18" w:rsidRDefault="00403F18">
            <w:pPr>
              <w:jc w:val="center"/>
            </w:pPr>
            <w:r>
              <w:t>Other Sport ________</w:t>
            </w:r>
          </w:p>
        </w:tc>
        <w:tc>
          <w:tcPr>
            <w:tcW w:w="990" w:type="dxa"/>
          </w:tcPr>
          <w:p w14:paraId="7CB93C45" w14:textId="77777777" w:rsidR="00403F18" w:rsidRDefault="00403F18">
            <w:pPr>
              <w:jc w:val="center"/>
            </w:pPr>
          </w:p>
        </w:tc>
        <w:tc>
          <w:tcPr>
            <w:tcW w:w="900" w:type="dxa"/>
          </w:tcPr>
          <w:p w14:paraId="7CB93C46" w14:textId="77777777" w:rsidR="00403F18" w:rsidRDefault="00403F18">
            <w:pPr>
              <w:jc w:val="center"/>
            </w:pPr>
          </w:p>
        </w:tc>
        <w:tc>
          <w:tcPr>
            <w:tcW w:w="1710" w:type="dxa"/>
          </w:tcPr>
          <w:p w14:paraId="7CB93C47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48" w14:textId="77777777" w:rsidR="00403F18" w:rsidRDefault="00403F18">
            <w:pPr>
              <w:jc w:val="center"/>
            </w:pPr>
          </w:p>
        </w:tc>
        <w:tc>
          <w:tcPr>
            <w:tcW w:w="1800" w:type="dxa"/>
          </w:tcPr>
          <w:p w14:paraId="7CB93C49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4A" w14:textId="77777777" w:rsidR="00403F18" w:rsidRDefault="00403F18">
            <w:pPr>
              <w:jc w:val="center"/>
            </w:pPr>
          </w:p>
        </w:tc>
        <w:tc>
          <w:tcPr>
            <w:tcW w:w="2070" w:type="dxa"/>
          </w:tcPr>
          <w:p w14:paraId="7CB93C4B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C52" w14:textId="77777777">
        <w:trPr>
          <w:trHeight w:val="320"/>
        </w:trPr>
        <w:tc>
          <w:tcPr>
            <w:tcW w:w="738" w:type="dxa"/>
            <w:tcBorders>
              <w:left w:val="nil"/>
              <w:right w:val="nil"/>
            </w:tcBorders>
          </w:tcPr>
          <w:p w14:paraId="7CB93C4D" w14:textId="77777777" w:rsidR="00403F18" w:rsidRPr="0042715D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14:paraId="7CB93C4E" w14:textId="77777777" w:rsidR="00403F18" w:rsidRPr="0042715D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left w:val="nil"/>
              <w:right w:val="nil"/>
            </w:tcBorders>
          </w:tcPr>
          <w:p w14:paraId="7CB93C4F" w14:textId="77777777" w:rsidR="00403F18" w:rsidRPr="0042715D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left w:val="nil"/>
              <w:right w:val="nil"/>
            </w:tcBorders>
          </w:tcPr>
          <w:p w14:paraId="7CB93C50" w14:textId="77777777" w:rsidR="00403F18" w:rsidRPr="0042715D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</w:tcPr>
          <w:p w14:paraId="7CB93C51" w14:textId="77777777" w:rsidR="00403F18" w:rsidRPr="0042715D" w:rsidRDefault="00403F18">
            <w:pPr>
              <w:jc w:val="center"/>
              <w:rPr>
                <w:sz w:val="20"/>
                <w:szCs w:val="20"/>
              </w:rPr>
            </w:pPr>
          </w:p>
        </w:tc>
      </w:tr>
      <w:tr w:rsidR="00403F18" w:rsidRPr="0042715D" w14:paraId="7CB93C5C" w14:textId="77777777" w:rsidTr="0042715D">
        <w:trPr>
          <w:cantSplit/>
          <w:trHeight w:val="288"/>
        </w:trPr>
        <w:tc>
          <w:tcPr>
            <w:tcW w:w="738" w:type="dxa"/>
            <w:vMerge w:val="restart"/>
            <w:textDirection w:val="btLr"/>
          </w:tcPr>
          <w:p w14:paraId="7CB93C53" w14:textId="77777777" w:rsidR="00403F18" w:rsidRPr="0042715D" w:rsidRDefault="00403F18">
            <w:pPr>
              <w:ind w:left="113" w:right="113"/>
              <w:jc w:val="center"/>
            </w:pPr>
            <w:r w:rsidRPr="0042715D">
              <w:t>SPRING SPORTS</w:t>
            </w:r>
          </w:p>
        </w:tc>
        <w:tc>
          <w:tcPr>
            <w:tcW w:w="2520" w:type="dxa"/>
          </w:tcPr>
          <w:p w14:paraId="7CB93C54" w14:textId="77777777" w:rsidR="00403F18" w:rsidRPr="0042715D" w:rsidRDefault="00403F18">
            <w:pPr>
              <w:pStyle w:val="Heading2"/>
              <w:rPr>
                <w:szCs w:val="24"/>
              </w:rPr>
            </w:pPr>
            <w:r w:rsidRPr="0042715D">
              <w:rPr>
                <w:szCs w:val="24"/>
              </w:rPr>
              <w:t>Baseball</w:t>
            </w:r>
          </w:p>
        </w:tc>
        <w:tc>
          <w:tcPr>
            <w:tcW w:w="990" w:type="dxa"/>
          </w:tcPr>
          <w:p w14:paraId="7CB93C55" w14:textId="77777777" w:rsidR="00403F18" w:rsidRPr="0042715D" w:rsidRDefault="00403F18" w:rsidP="0042715D">
            <w:pPr>
              <w:jc w:val="center"/>
            </w:pPr>
            <w:r w:rsidRPr="0042715D">
              <w:t>5</w:t>
            </w:r>
            <w:r w:rsidR="0042715D">
              <w:t>0</w:t>
            </w:r>
          </w:p>
        </w:tc>
        <w:tc>
          <w:tcPr>
            <w:tcW w:w="900" w:type="dxa"/>
          </w:tcPr>
          <w:p w14:paraId="7CB93C56" w14:textId="77777777" w:rsidR="00403F18" w:rsidRPr="0042715D" w:rsidRDefault="00403F18">
            <w:pPr>
              <w:jc w:val="center"/>
            </w:pPr>
            <w:r w:rsidRPr="0042715D">
              <w:t>24</w:t>
            </w:r>
          </w:p>
        </w:tc>
        <w:tc>
          <w:tcPr>
            <w:tcW w:w="1710" w:type="dxa"/>
          </w:tcPr>
          <w:p w14:paraId="7CB93C57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58" w14:textId="77777777" w:rsidR="00403F18" w:rsidRPr="0042715D" w:rsidRDefault="00403F18">
            <w:pPr>
              <w:jc w:val="center"/>
            </w:pPr>
            <w:r w:rsidRPr="0042715D">
              <w:t>9.0</w:t>
            </w:r>
          </w:p>
        </w:tc>
        <w:tc>
          <w:tcPr>
            <w:tcW w:w="1800" w:type="dxa"/>
          </w:tcPr>
          <w:p w14:paraId="7CB93C59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5A" w14:textId="77777777" w:rsidR="00403F18" w:rsidRPr="0042715D" w:rsidRDefault="00403F18">
            <w:pPr>
              <w:pStyle w:val="Heading2"/>
              <w:rPr>
                <w:szCs w:val="24"/>
              </w:rPr>
            </w:pPr>
            <w:r w:rsidRPr="0042715D">
              <w:rPr>
                <w:szCs w:val="24"/>
              </w:rPr>
              <w:t>N/A</w:t>
            </w:r>
          </w:p>
        </w:tc>
        <w:tc>
          <w:tcPr>
            <w:tcW w:w="2070" w:type="dxa"/>
          </w:tcPr>
          <w:p w14:paraId="7CB93C5B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</w:tr>
      <w:tr w:rsidR="00403F18" w:rsidRPr="0042715D" w14:paraId="7CB93C66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5D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5E" w14:textId="77777777" w:rsidR="00403F18" w:rsidRPr="0042715D" w:rsidRDefault="00403F18">
            <w:pPr>
              <w:jc w:val="center"/>
            </w:pPr>
            <w:r w:rsidRPr="0042715D">
              <w:t>Golf</w:t>
            </w:r>
          </w:p>
        </w:tc>
        <w:tc>
          <w:tcPr>
            <w:tcW w:w="990" w:type="dxa"/>
          </w:tcPr>
          <w:p w14:paraId="7CB93C5F" w14:textId="77777777" w:rsidR="00403F18" w:rsidRPr="0042715D" w:rsidRDefault="00403F18" w:rsidP="0042715D">
            <w:pPr>
              <w:jc w:val="center"/>
            </w:pPr>
            <w:r w:rsidRPr="0042715D">
              <w:t>2</w:t>
            </w:r>
            <w:r w:rsidR="0042715D">
              <w:t>1</w:t>
            </w:r>
          </w:p>
        </w:tc>
        <w:tc>
          <w:tcPr>
            <w:tcW w:w="900" w:type="dxa"/>
          </w:tcPr>
          <w:p w14:paraId="7CB93C60" w14:textId="77777777" w:rsidR="00403F18" w:rsidRPr="0042715D" w:rsidRDefault="002F3A75">
            <w:pPr>
              <w:jc w:val="center"/>
            </w:pPr>
            <w:r w:rsidRPr="0042715D">
              <w:t>6</w:t>
            </w:r>
          </w:p>
        </w:tc>
        <w:tc>
          <w:tcPr>
            <w:tcW w:w="1710" w:type="dxa"/>
          </w:tcPr>
          <w:p w14:paraId="7CB93C61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62" w14:textId="77777777" w:rsidR="00403F18" w:rsidRPr="0042715D" w:rsidRDefault="00403F18">
            <w:pPr>
              <w:jc w:val="center"/>
            </w:pPr>
            <w:r w:rsidRPr="0042715D">
              <w:t>3.6</w:t>
            </w:r>
          </w:p>
        </w:tc>
        <w:tc>
          <w:tcPr>
            <w:tcW w:w="1800" w:type="dxa"/>
          </w:tcPr>
          <w:p w14:paraId="7CB93C63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64" w14:textId="77777777" w:rsidR="00403F18" w:rsidRPr="0042715D" w:rsidRDefault="00403F18">
            <w:pPr>
              <w:jc w:val="center"/>
            </w:pPr>
            <w:r w:rsidRPr="0042715D">
              <w:t>5</w:t>
            </w:r>
          </w:p>
        </w:tc>
        <w:tc>
          <w:tcPr>
            <w:tcW w:w="2070" w:type="dxa"/>
          </w:tcPr>
          <w:p w14:paraId="7CB93C65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</w:tr>
      <w:tr w:rsidR="00403F18" w:rsidRPr="0042715D" w14:paraId="7CB93C70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67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68" w14:textId="77777777" w:rsidR="00403F18" w:rsidRPr="0042715D" w:rsidRDefault="00403F18">
            <w:pPr>
              <w:jc w:val="center"/>
            </w:pPr>
            <w:r w:rsidRPr="0042715D">
              <w:t>Lacrosse</w:t>
            </w:r>
          </w:p>
        </w:tc>
        <w:tc>
          <w:tcPr>
            <w:tcW w:w="990" w:type="dxa"/>
          </w:tcPr>
          <w:p w14:paraId="7CB93C69" w14:textId="77777777" w:rsidR="00403F18" w:rsidRPr="0042715D" w:rsidRDefault="00403F18">
            <w:pPr>
              <w:jc w:val="center"/>
            </w:pPr>
            <w:r w:rsidRPr="0042715D">
              <w:t>17</w:t>
            </w:r>
          </w:p>
        </w:tc>
        <w:tc>
          <w:tcPr>
            <w:tcW w:w="900" w:type="dxa"/>
          </w:tcPr>
          <w:p w14:paraId="7CB93C6A" w14:textId="77777777" w:rsidR="00403F18" w:rsidRPr="0042715D" w:rsidRDefault="00403F18">
            <w:pPr>
              <w:jc w:val="center"/>
            </w:pPr>
            <w:r w:rsidRPr="0042715D">
              <w:t>8</w:t>
            </w:r>
          </w:p>
        </w:tc>
        <w:tc>
          <w:tcPr>
            <w:tcW w:w="1710" w:type="dxa"/>
          </w:tcPr>
          <w:p w14:paraId="7CB93C6B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6C" w14:textId="77777777" w:rsidR="00403F18" w:rsidRPr="0042715D" w:rsidRDefault="00403F18">
            <w:pPr>
              <w:jc w:val="center"/>
            </w:pPr>
            <w:r w:rsidRPr="0042715D">
              <w:t>10.8</w:t>
            </w:r>
          </w:p>
        </w:tc>
        <w:tc>
          <w:tcPr>
            <w:tcW w:w="1800" w:type="dxa"/>
          </w:tcPr>
          <w:p w14:paraId="7CB93C6D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6E" w14:textId="77777777" w:rsidR="00403F18" w:rsidRPr="0042715D" w:rsidRDefault="00403F18">
            <w:pPr>
              <w:pStyle w:val="Heading2"/>
              <w:rPr>
                <w:szCs w:val="24"/>
              </w:rPr>
            </w:pPr>
            <w:r w:rsidRPr="0042715D">
              <w:rPr>
                <w:szCs w:val="24"/>
              </w:rPr>
              <w:t>N/A</w:t>
            </w:r>
          </w:p>
        </w:tc>
        <w:tc>
          <w:tcPr>
            <w:tcW w:w="2070" w:type="dxa"/>
          </w:tcPr>
          <w:p w14:paraId="7CB93C6F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</w:tr>
      <w:tr w:rsidR="00403F18" w:rsidRPr="0042715D" w14:paraId="7CB93C7A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71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72" w14:textId="7120CE55" w:rsidR="00403F18" w:rsidRPr="0042715D" w:rsidRDefault="00403F18">
            <w:pPr>
              <w:jc w:val="center"/>
            </w:pPr>
            <w:r w:rsidRPr="0042715D">
              <w:t xml:space="preserve">Outdoor Track </w:t>
            </w:r>
            <w:r w:rsidR="00967854">
              <w:t>and</w:t>
            </w:r>
            <w:r w:rsidRPr="0042715D">
              <w:t xml:space="preserve"> Field</w:t>
            </w:r>
          </w:p>
        </w:tc>
        <w:tc>
          <w:tcPr>
            <w:tcW w:w="990" w:type="dxa"/>
          </w:tcPr>
          <w:p w14:paraId="7CB93C73" w14:textId="77777777" w:rsidR="00403F18" w:rsidRPr="0042715D" w:rsidRDefault="00403F18">
            <w:pPr>
              <w:jc w:val="center"/>
            </w:pPr>
            <w:r w:rsidRPr="0042715D">
              <w:t>18**</w:t>
            </w:r>
          </w:p>
        </w:tc>
        <w:tc>
          <w:tcPr>
            <w:tcW w:w="900" w:type="dxa"/>
          </w:tcPr>
          <w:p w14:paraId="7CB93C74" w14:textId="77777777" w:rsidR="00403F18" w:rsidRPr="0042715D" w:rsidRDefault="00403F18">
            <w:pPr>
              <w:jc w:val="center"/>
            </w:pPr>
            <w:r w:rsidRPr="0042715D">
              <w:t>4</w:t>
            </w:r>
          </w:p>
        </w:tc>
        <w:tc>
          <w:tcPr>
            <w:tcW w:w="1710" w:type="dxa"/>
          </w:tcPr>
          <w:p w14:paraId="7CB93C75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76" w14:textId="77777777" w:rsidR="00403F18" w:rsidRPr="0042715D" w:rsidRDefault="00403F18">
            <w:pPr>
              <w:jc w:val="center"/>
            </w:pPr>
            <w:r w:rsidRPr="0042715D">
              <w:t>12.6*</w:t>
            </w:r>
          </w:p>
        </w:tc>
        <w:tc>
          <w:tcPr>
            <w:tcW w:w="1800" w:type="dxa"/>
          </w:tcPr>
          <w:p w14:paraId="7CB93C77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78" w14:textId="77777777" w:rsidR="00403F18" w:rsidRPr="0042715D" w:rsidRDefault="00403F18">
            <w:pPr>
              <w:jc w:val="center"/>
            </w:pPr>
            <w:r w:rsidRPr="0042715D">
              <w:t>14</w:t>
            </w:r>
          </w:p>
        </w:tc>
        <w:tc>
          <w:tcPr>
            <w:tcW w:w="2070" w:type="dxa"/>
          </w:tcPr>
          <w:p w14:paraId="7CB93C79" w14:textId="77777777" w:rsidR="00403F18" w:rsidRPr="0042715D" w:rsidRDefault="00403F18">
            <w:pPr>
              <w:pStyle w:val="Heading2"/>
              <w:rPr>
                <w:szCs w:val="24"/>
              </w:rPr>
            </w:pPr>
          </w:p>
        </w:tc>
      </w:tr>
      <w:tr w:rsidR="00403F18" w:rsidRPr="0042715D" w14:paraId="7CB93C84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7B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7C" w14:textId="77777777" w:rsidR="00403F18" w:rsidRPr="0042715D" w:rsidRDefault="00403F18">
            <w:pPr>
              <w:jc w:val="center"/>
            </w:pPr>
            <w:r w:rsidRPr="0042715D">
              <w:t>Volleyball</w:t>
            </w:r>
          </w:p>
        </w:tc>
        <w:tc>
          <w:tcPr>
            <w:tcW w:w="990" w:type="dxa"/>
          </w:tcPr>
          <w:p w14:paraId="7CB93C7D" w14:textId="77777777" w:rsidR="00403F18" w:rsidRPr="0042715D" w:rsidRDefault="00403F18">
            <w:pPr>
              <w:jc w:val="center"/>
            </w:pPr>
            <w:r w:rsidRPr="0042715D">
              <w:t>28</w:t>
            </w:r>
          </w:p>
        </w:tc>
        <w:tc>
          <w:tcPr>
            <w:tcW w:w="900" w:type="dxa"/>
          </w:tcPr>
          <w:p w14:paraId="7CB93C7E" w14:textId="77777777" w:rsidR="00403F18" w:rsidRPr="0042715D" w:rsidRDefault="00403F18">
            <w:pPr>
              <w:jc w:val="center"/>
            </w:pPr>
            <w:r w:rsidRPr="0042715D">
              <w:t>9</w:t>
            </w:r>
          </w:p>
        </w:tc>
        <w:tc>
          <w:tcPr>
            <w:tcW w:w="1710" w:type="dxa"/>
          </w:tcPr>
          <w:p w14:paraId="7CB93C7F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80" w14:textId="77777777" w:rsidR="00403F18" w:rsidRPr="0042715D" w:rsidRDefault="00403F18">
            <w:pPr>
              <w:jc w:val="center"/>
            </w:pPr>
            <w:r w:rsidRPr="0042715D">
              <w:t>4.5</w:t>
            </w:r>
          </w:p>
        </w:tc>
        <w:tc>
          <w:tcPr>
            <w:tcW w:w="1800" w:type="dxa"/>
          </w:tcPr>
          <w:p w14:paraId="7CB93C81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82" w14:textId="77777777" w:rsidR="00403F18" w:rsidRPr="0042715D" w:rsidRDefault="00403F18">
            <w:pPr>
              <w:jc w:val="center"/>
            </w:pPr>
            <w:r w:rsidRPr="0042715D">
              <w:t>N/A</w:t>
            </w:r>
          </w:p>
        </w:tc>
        <w:tc>
          <w:tcPr>
            <w:tcW w:w="2070" w:type="dxa"/>
          </w:tcPr>
          <w:p w14:paraId="7CB93C83" w14:textId="77777777" w:rsidR="00403F18" w:rsidRPr="0042715D" w:rsidRDefault="00403F18">
            <w:pPr>
              <w:jc w:val="center"/>
            </w:pPr>
          </w:p>
        </w:tc>
      </w:tr>
      <w:tr w:rsidR="00403F18" w:rsidRPr="0042715D" w14:paraId="7CB93C8E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85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86" w14:textId="77777777" w:rsidR="00403F18" w:rsidRPr="0042715D" w:rsidRDefault="00403F18">
            <w:pPr>
              <w:jc w:val="center"/>
            </w:pPr>
            <w:r w:rsidRPr="0042715D">
              <w:t>Tennis</w:t>
            </w:r>
          </w:p>
        </w:tc>
        <w:tc>
          <w:tcPr>
            <w:tcW w:w="990" w:type="dxa"/>
          </w:tcPr>
          <w:p w14:paraId="7CB93C87" w14:textId="77777777" w:rsidR="00403F18" w:rsidRPr="0042715D" w:rsidRDefault="00403F18">
            <w:pPr>
              <w:jc w:val="center"/>
            </w:pPr>
            <w:r w:rsidRPr="0042715D">
              <w:t>25</w:t>
            </w:r>
          </w:p>
        </w:tc>
        <w:tc>
          <w:tcPr>
            <w:tcW w:w="900" w:type="dxa"/>
          </w:tcPr>
          <w:p w14:paraId="7CB93C88" w14:textId="77777777" w:rsidR="00403F18" w:rsidRPr="0042715D" w:rsidRDefault="00403F18">
            <w:pPr>
              <w:jc w:val="center"/>
            </w:pPr>
            <w:r w:rsidRPr="0042715D">
              <w:t>10</w:t>
            </w:r>
          </w:p>
        </w:tc>
        <w:tc>
          <w:tcPr>
            <w:tcW w:w="1710" w:type="dxa"/>
          </w:tcPr>
          <w:p w14:paraId="7CB93C89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8A" w14:textId="77777777" w:rsidR="00403F18" w:rsidRPr="0042715D" w:rsidRDefault="00403F18">
            <w:pPr>
              <w:jc w:val="center"/>
            </w:pPr>
            <w:r w:rsidRPr="0042715D">
              <w:t>4.5</w:t>
            </w:r>
          </w:p>
        </w:tc>
        <w:tc>
          <w:tcPr>
            <w:tcW w:w="1800" w:type="dxa"/>
          </w:tcPr>
          <w:p w14:paraId="7CB93C8B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8C" w14:textId="77777777" w:rsidR="00403F18" w:rsidRPr="0042715D" w:rsidRDefault="00403F18">
            <w:pPr>
              <w:jc w:val="center"/>
            </w:pPr>
            <w:r w:rsidRPr="0042715D">
              <w:t>5</w:t>
            </w:r>
          </w:p>
        </w:tc>
        <w:tc>
          <w:tcPr>
            <w:tcW w:w="2070" w:type="dxa"/>
          </w:tcPr>
          <w:p w14:paraId="7CB93C8D" w14:textId="77777777" w:rsidR="00403F18" w:rsidRPr="0042715D" w:rsidRDefault="00403F18">
            <w:pPr>
              <w:jc w:val="center"/>
            </w:pPr>
          </w:p>
        </w:tc>
      </w:tr>
      <w:tr w:rsidR="00403F18" w:rsidRPr="0042715D" w14:paraId="7CB93C98" w14:textId="77777777" w:rsidTr="0042715D">
        <w:trPr>
          <w:cantSplit/>
          <w:trHeight w:val="288"/>
        </w:trPr>
        <w:tc>
          <w:tcPr>
            <w:tcW w:w="738" w:type="dxa"/>
            <w:vMerge/>
          </w:tcPr>
          <w:p w14:paraId="7CB93C8F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520" w:type="dxa"/>
          </w:tcPr>
          <w:p w14:paraId="7CB93C90" w14:textId="77777777" w:rsidR="00403F18" w:rsidRPr="0042715D" w:rsidRDefault="00403F18">
            <w:pPr>
              <w:jc w:val="center"/>
            </w:pPr>
            <w:r w:rsidRPr="0042715D">
              <w:t>Other Sport _________</w:t>
            </w:r>
          </w:p>
        </w:tc>
        <w:tc>
          <w:tcPr>
            <w:tcW w:w="990" w:type="dxa"/>
          </w:tcPr>
          <w:p w14:paraId="7CB93C91" w14:textId="77777777" w:rsidR="00403F18" w:rsidRPr="0042715D" w:rsidRDefault="00403F18">
            <w:pPr>
              <w:jc w:val="center"/>
            </w:pPr>
          </w:p>
        </w:tc>
        <w:tc>
          <w:tcPr>
            <w:tcW w:w="900" w:type="dxa"/>
          </w:tcPr>
          <w:p w14:paraId="7CB93C92" w14:textId="77777777" w:rsidR="00403F18" w:rsidRPr="0042715D" w:rsidRDefault="00403F18">
            <w:pPr>
              <w:jc w:val="center"/>
            </w:pPr>
          </w:p>
        </w:tc>
        <w:tc>
          <w:tcPr>
            <w:tcW w:w="1710" w:type="dxa"/>
          </w:tcPr>
          <w:p w14:paraId="7CB93C93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94" w14:textId="77777777" w:rsidR="00403F18" w:rsidRPr="0042715D" w:rsidRDefault="00403F18">
            <w:pPr>
              <w:jc w:val="center"/>
            </w:pPr>
          </w:p>
        </w:tc>
        <w:tc>
          <w:tcPr>
            <w:tcW w:w="1800" w:type="dxa"/>
          </w:tcPr>
          <w:p w14:paraId="7CB93C95" w14:textId="77777777" w:rsidR="00403F18" w:rsidRPr="0042715D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96" w14:textId="77777777" w:rsidR="00403F18" w:rsidRPr="0042715D" w:rsidRDefault="00403F18">
            <w:pPr>
              <w:jc w:val="center"/>
            </w:pPr>
          </w:p>
        </w:tc>
        <w:tc>
          <w:tcPr>
            <w:tcW w:w="2070" w:type="dxa"/>
          </w:tcPr>
          <w:p w14:paraId="7CB93C97" w14:textId="77777777" w:rsidR="00403F18" w:rsidRPr="0042715D" w:rsidRDefault="00403F18">
            <w:pPr>
              <w:jc w:val="center"/>
            </w:pPr>
          </w:p>
        </w:tc>
      </w:tr>
    </w:tbl>
    <w:p w14:paraId="7CB93C99" w14:textId="77777777" w:rsidR="00403F18" w:rsidRPr="0042715D" w:rsidRDefault="00403F18">
      <w:pPr>
        <w:rPr>
          <w:sz w:val="20"/>
          <w:szCs w:val="20"/>
        </w:rPr>
      </w:pPr>
    </w:p>
    <w:p w14:paraId="7CB93C9A" w14:textId="77777777" w:rsidR="00403F18" w:rsidRPr="0042715D" w:rsidRDefault="0042715D" w:rsidP="0042715D">
      <w:pPr>
        <w:ind w:left="360" w:hanging="360"/>
        <w:jc w:val="both"/>
      </w:pPr>
      <w:r>
        <w:t>*</w:t>
      </w:r>
      <w:r>
        <w:tab/>
      </w:r>
      <w:r w:rsidR="00403F18" w:rsidRPr="0042715D">
        <w:t>The combined equivalency values in the sports of men</w:t>
      </w:r>
      <w:r>
        <w:t>'</w:t>
      </w:r>
      <w:r w:rsidR="00403F18" w:rsidRPr="0042715D">
        <w:t>s and women</w:t>
      </w:r>
      <w:r>
        <w:t>'</w:t>
      </w:r>
      <w:r w:rsidR="00403F18" w:rsidRPr="0042715D">
        <w:t xml:space="preserve">s cross country and indoor and outdoor track and field may not exceed 12.6. </w:t>
      </w:r>
    </w:p>
    <w:p w14:paraId="7CB93C9B" w14:textId="77777777" w:rsidR="00403F18" w:rsidRPr="0042715D" w:rsidRDefault="0042715D" w:rsidP="0042715D">
      <w:pPr>
        <w:ind w:left="360" w:hanging="360"/>
        <w:jc w:val="both"/>
      </w:pPr>
      <w:r>
        <w:t>**</w:t>
      </w:r>
      <w:r>
        <w:tab/>
      </w:r>
      <w:r w:rsidR="00403F18" w:rsidRPr="0042715D">
        <w:t>See Bylaw 17.</w:t>
      </w:r>
      <w:r>
        <w:t>23.6</w:t>
      </w:r>
      <w:r w:rsidR="00403F18" w:rsidRPr="0042715D">
        <w:t xml:space="preserve"> for institutions that sponsor indoor and outdoor track and field and participate in at least the minimum number of contests with at least the</w:t>
      </w:r>
      <w:r w:rsidR="00B8232D" w:rsidRPr="0042715D">
        <w:t xml:space="preserve"> </w:t>
      </w:r>
      <w:r w:rsidR="00403F18" w:rsidRPr="0042715D">
        <w:t xml:space="preserve">minimum number of participants. </w:t>
      </w:r>
    </w:p>
    <w:p w14:paraId="7CB93C9C" w14:textId="7C9080F3" w:rsidR="00403F18" w:rsidRDefault="00403F18">
      <w:pPr>
        <w:pStyle w:val="Heading1"/>
      </w:pPr>
      <w:r>
        <w:lastRenderedPageBreak/>
        <w:t>NCAA DIVISION II ANNUAL SPORTS</w:t>
      </w:r>
      <w:r w:rsidR="007F4D66">
        <w:t xml:space="preserve"> </w:t>
      </w:r>
      <w:r>
        <w:t xml:space="preserve">SPONSORSHIP REPORT FOR </w:t>
      </w:r>
      <w:r w:rsidR="00093739">
        <w:t>WOMEN'</w:t>
      </w:r>
      <w:r w:rsidRPr="00093739">
        <w:t>S</w:t>
      </w:r>
      <w:r>
        <w:t xml:space="preserve"> SPORTS</w:t>
      </w:r>
    </w:p>
    <w:p w14:paraId="7CB93C9D" w14:textId="77777777" w:rsidR="00403F18" w:rsidRDefault="00403F18" w:rsidP="00B8232D">
      <w:pPr>
        <w:jc w:val="center"/>
      </w:pPr>
      <w:r>
        <w:t>FORM B</w:t>
      </w:r>
    </w:p>
    <w:p w14:paraId="7CB93C9E" w14:textId="77777777" w:rsidR="00403F18" w:rsidRDefault="00403F18">
      <w:pPr>
        <w:pStyle w:val="Footnote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700"/>
        <w:gridCol w:w="810"/>
        <w:gridCol w:w="900"/>
        <w:gridCol w:w="1710"/>
        <w:gridCol w:w="1170"/>
        <w:gridCol w:w="1800"/>
        <w:gridCol w:w="1170"/>
        <w:gridCol w:w="2070"/>
      </w:tblGrid>
      <w:tr w:rsidR="00403F18" w14:paraId="7CB93CA8" w14:textId="77777777" w:rsidTr="00D06D0F">
        <w:trPr>
          <w:cantSplit/>
          <w:trHeight w:val="144"/>
        </w:trPr>
        <w:tc>
          <w:tcPr>
            <w:tcW w:w="738" w:type="dxa"/>
            <w:vMerge w:val="restart"/>
          </w:tcPr>
          <w:p w14:paraId="7CB93C9F" w14:textId="77777777" w:rsidR="00403F18" w:rsidRDefault="00403F18">
            <w:pPr>
              <w:jc w:val="center"/>
            </w:pPr>
          </w:p>
        </w:tc>
        <w:tc>
          <w:tcPr>
            <w:tcW w:w="2700" w:type="dxa"/>
            <w:vMerge w:val="restart"/>
          </w:tcPr>
          <w:p w14:paraId="7CB93CA0" w14:textId="77777777" w:rsidR="00403F18" w:rsidRDefault="00403F18">
            <w:pPr>
              <w:jc w:val="center"/>
            </w:pPr>
            <w:r>
              <w:t>SPORT</w:t>
            </w:r>
          </w:p>
        </w:tc>
        <w:tc>
          <w:tcPr>
            <w:tcW w:w="3420" w:type="dxa"/>
            <w:gridSpan w:val="3"/>
          </w:tcPr>
          <w:p w14:paraId="7CB93CA1" w14:textId="77777777" w:rsidR="00403F18" w:rsidRDefault="00403F18" w:rsidP="00B8232D">
            <w:pPr>
              <w:jc w:val="center"/>
            </w:pPr>
            <w:r>
              <w:t xml:space="preserve"> # OF CONTESTS/DATES </w:t>
            </w:r>
          </w:p>
          <w:p w14:paraId="7CB93CA2" w14:textId="45EF79F1" w:rsidR="00403F18" w:rsidRDefault="00403F18" w:rsidP="0042715D">
            <w:pPr>
              <w:jc w:val="center"/>
            </w:pPr>
            <w:r>
              <w:t>(Bylaw 20.10.3.</w:t>
            </w:r>
            <w:r w:rsidR="00142263">
              <w:t>3</w:t>
            </w:r>
            <w:r>
              <w:t>)</w:t>
            </w:r>
          </w:p>
        </w:tc>
        <w:tc>
          <w:tcPr>
            <w:tcW w:w="2970" w:type="dxa"/>
            <w:gridSpan w:val="2"/>
          </w:tcPr>
          <w:p w14:paraId="7CB93CA3" w14:textId="77777777" w:rsidR="00403F18" w:rsidRDefault="00403F18" w:rsidP="00B8232D">
            <w:pPr>
              <w:jc w:val="center"/>
            </w:pPr>
            <w:r>
              <w:t>ATHLETIC FIN</w:t>
            </w:r>
            <w:r w:rsidR="0042715D">
              <w:t>ANCIAL</w:t>
            </w:r>
            <w:r>
              <w:t xml:space="preserve"> AID </w:t>
            </w:r>
            <w:r w:rsidR="0042715D">
              <w:t>EQUIVALENCY</w:t>
            </w:r>
          </w:p>
          <w:p w14:paraId="7CB93CA4" w14:textId="7622735D" w:rsidR="00403F18" w:rsidRDefault="00536578" w:rsidP="00B8232D">
            <w:pPr>
              <w:jc w:val="center"/>
            </w:pPr>
            <w:r>
              <w:t>(Bylaw 15.4</w:t>
            </w:r>
            <w:r w:rsidR="00403F18">
              <w:t>.2)</w:t>
            </w:r>
          </w:p>
        </w:tc>
        <w:tc>
          <w:tcPr>
            <w:tcW w:w="3240" w:type="dxa"/>
            <w:gridSpan w:val="2"/>
            <w:vMerge w:val="restart"/>
          </w:tcPr>
          <w:p w14:paraId="7CB93CA5" w14:textId="77777777" w:rsidR="00403F18" w:rsidRDefault="00403F18" w:rsidP="00B8232D">
            <w:pPr>
              <w:jc w:val="center"/>
            </w:pPr>
            <w:r>
              <w:t>NUMBER OF MINIMUM</w:t>
            </w:r>
          </w:p>
          <w:p w14:paraId="7CB93CA6" w14:textId="77777777" w:rsidR="00403F18" w:rsidRDefault="00403F18" w:rsidP="00B8232D">
            <w:pPr>
              <w:jc w:val="center"/>
            </w:pPr>
            <w:r>
              <w:t>PARTICIPANTS</w:t>
            </w:r>
          </w:p>
          <w:p w14:paraId="7CB93CA7" w14:textId="0F25DD42" w:rsidR="00403F18" w:rsidRDefault="00403F18" w:rsidP="00B8232D">
            <w:pPr>
              <w:jc w:val="center"/>
            </w:pPr>
            <w:r>
              <w:t>(Bylaw 20.10.3.</w:t>
            </w:r>
            <w:r w:rsidR="00142263">
              <w:t>3</w:t>
            </w:r>
            <w:r>
              <w:t>)</w:t>
            </w:r>
          </w:p>
        </w:tc>
      </w:tr>
      <w:tr w:rsidR="00403F18" w14:paraId="7CB93CB0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CA9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  <w:vMerge/>
          </w:tcPr>
          <w:p w14:paraId="7CB93CAA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710" w:type="dxa"/>
            <w:gridSpan w:val="2"/>
          </w:tcPr>
          <w:p w14:paraId="7CB93CAB" w14:textId="77777777" w:rsidR="00403F18" w:rsidRDefault="00403F18">
            <w:pPr>
              <w:jc w:val="center"/>
            </w:pPr>
            <w:r>
              <w:t>SCHEDULED</w:t>
            </w:r>
          </w:p>
        </w:tc>
        <w:tc>
          <w:tcPr>
            <w:tcW w:w="1710" w:type="dxa"/>
            <w:vMerge w:val="restart"/>
          </w:tcPr>
          <w:p w14:paraId="7CB93CAC" w14:textId="77777777" w:rsidR="00403F18" w:rsidRDefault="00403F18">
            <w:pPr>
              <w:jc w:val="center"/>
            </w:pPr>
            <w:r>
              <w:t>COMPLETED</w:t>
            </w:r>
          </w:p>
        </w:tc>
        <w:tc>
          <w:tcPr>
            <w:tcW w:w="1170" w:type="dxa"/>
            <w:vMerge w:val="restart"/>
          </w:tcPr>
          <w:p w14:paraId="7CB93CAD" w14:textId="77777777" w:rsidR="00403F18" w:rsidRDefault="00403F18">
            <w:pPr>
              <w:jc w:val="center"/>
            </w:pPr>
            <w:r>
              <w:t>LIMIT</w:t>
            </w:r>
          </w:p>
        </w:tc>
        <w:tc>
          <w:tcPr>
            <w:tcW w:w="1800" w:type="dxa"/>
            <w:vMerge w:val="restart"/>
          </w:tcPr>
          <w:p w14:paraId="7CB93CAE" w14:textId="77777777" w:rsidR="00403F18" w:rsidRDefault="00403F18">
            <w:pPr>
              <w:jc w:val="center"/>
            </w:pPr>
            <w:r>
              <w:t>AWARDED</w:t>
            </w:r>
          </w:p>
        </w:tc>
        <w:tc>
          <w:tcPr>
            <w:tcW w:w="3240" w:type="dxa"/>
            <w:gridSpan w:val="2"/>
            <w:vMerge/>
          </w:tcPr>
          <w:p w14:paraId="7CB93CAF" w14:textId="77777777" w:rsidR="00403F18" w:rsidRDefault="00403F18">
            <w:pPr>
              <w:jc w:val="center"/>
            </w:pPr>
          </w:p>
        </w:tc>
      </w:tr>
      <w:tr w:rsidR="00403F18" w14:paraId="7CB93CB9" w14:textId="77777777" w:rsidTr="002F3A75">
        <w:trPr>
          <w:cantSplit/>
          <w:trHeight w:val="320"/>
        </w:trPr>
        <w:tc>
          <w:tcPr>
            <w:tcW w:w="738" w:type="dxa"/>
            <w:vMerge/>
          </w:tcPr>
          <w:p w14:paraId="7CB93CB1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  <w:vMerge/>
          </w:tcPr>
          <w:p w14:paraId="7CB93CB2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810" w:type="dxa"/>
          </w:tcPr>
          <w:p w14:paraId="7CB93CB3" w14:textId="77777777" w:rsidR="00403F18" w:rsidRDefault="00403F18">
            <w:pPr>
              <w:jc w:val="center"/>
            </w:pPr>
            <w:r>
              <w:t>Max</w:t>
            </w:r>
          </w:p>
        </w:tc>
        <w:tc>
          <w:tcPr>
            <w:tcW w:w="900" w:type="dxa"/>
          </w:tcPr>
          <w:p w14:paraId="7CB93CB4" w14:textId="77777777" w:rsidR="00403F18" w:rsidRDefault="00403F18">
            <w:pPr>
              <w:jc w:val="center"/>
            </w:pPr>
            <w:r>
              <w:t>Min</w:t>
            </w:r>
          </w:p>
        </w:tc>
        <w:tc>
          <w:tcPr>
            <w:tcW w:w="1710" w:type="dxa"/>
            <w:vMerge/>
          </w:tcPr>
          <w:p w14:paraId="7CB93CB5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  <w:vMerge/>
          </w:tcPr>
          <w:p w14:paraId="7CB93CB6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800" w:type="dxa"/>
            <w:vMerge/>
          </w:tcPr>
          <w:p w14:paraId="7CB93CB7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3240" w:type="dxa"/>
            <w:gridSpan w:val="2"/>
            <w:vMerge/>
          </w:tcPr>
          <w:p w14:paraId="7CB93CB8" w14:textId="77777777" w:rsidR="00403F18" w:rsidRDefault="00403F18">
            <w:pPr>
              <w:jc w:val="center"/>
            </w:pPr>
          </w:p>
        </w:tc>
      </w:tr>
      <w:tr w:rsidR="00403F18" w14:paraId="7CB93CC3" w14:textId="77777777" w:rsidTr="00D06D0F">
        <w:trPr>
          <w:cantSplit/>
          <w:trHeight w:val="288"/>
        </w:trPr>
        <w:tc>
          <w:tcPr>
            <w:tcW w:w="738" w:type="dxa"/>
            <w:vMerge w:val="restart"/>
            <w:textDirection w:val="btLr"/>
          </w:tcPr>
          <w:p w14:paraId="7CB93CBA" w14:textId="77777777" w:rsidR="00403F18" w:rsidRPr="002F3A75" w:rsidRDefault="00403F18">
            <w:pPr>
              <w:ind w:left="113" w:right="113"/>
              <w:jc w:val="center"/>
            </w:pPr>
            <w:r w:rsidRPr="002F3A75">
              <w:t>FALL SPORTS</w:t>
            </w:r>
          </w:p>
        </w:tc>
        <w:tc>
          <w:tcPr>
            <w:tcW w:w="2700" w:type="dxa"/>
          </w:tcPr>
          <w:p w14:paraId="7CB93CBB" w14:textId="77777777" w:rsidR="00403F18" w:rsidRDefault="00403F18">
            <w:pPr>
              <w:pStyle w:val="Heading2"/>
            </w:pPr>
            <w:r>
              <w:t>Cross Country</w:t>
            </w:r>
          </w:p>
        </w:tc>
        <w:tc>
          <w:tcPr>
            <w:tcW w:w="810" w:type="dxa"/>
          </w:tcPr>
          <w:p w14:paraId="7CB93CBC" w14:textId="77777777" w:rsidR="00403F18" w:rsidRDefault="00403F18">
            <w:pPr>
              <w:jc w:val="center"/>
            </w:pPr>
            <w:r>
              <w:t>7</w:t>
            </w:r>
          </w:p>
        </w:tc>
        <w:tc>
          <w:tcPr>
            <w:tcW w:w="900" w:type="dxa"/>
          </w:tcPr>
          <w:p w14:paraId="7CB93CBD" w14:textId="77777777" w:rsidR="00403F18" w:rsidRDefault="00403F18">
            <w:pPr>
              <w:jc w:val="center"/>
            </w:pPr>
            <w:r>
              <w:t>5</w:t>
            </w:r>
          </w:p>
        </w:tc>
        <w:tc>
          <w:tcPr>
            <w:tcW w:w="1710" w:type="dxa"/>
          </w:tcPr>
          <w:p w14:paraId="7CB93CBE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BF" w14:textId="77777777" w:rsidR="00403F18" w:rsidRDefault="00403F18">
            <w:pPr>
              <w:jc w:val="center"/>
            </w:pPr>
            <w:r>
              <w:t>12.6*</w:t>
            </w:r>
          </w:p>
        </w:tc>
        <w:tc>
          <w:tcPr>
            <w:tcW w:w="1800" w:type="dxa"/>
          </w:tcPr>
          <w:p w14:paraId="7CB93CC0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C1" w14:textId="77777777" w:rsidR="00403F18" w:rsidRDefault="00403F18">
            <w:pPr>
              <w:jc w:val="center"/>
            </w:pPr>
            <w:r>
              <w:t>5</w:t>
            </w:r>
          </w:p>
        </w:tc>
        <w:tc>
          <w:tcPr>
            <w:tcW w:w="2070" w:type="dxa"/>
          </w:tcPr>
          <w:p w14:paraId="7CB93CC2" w14:textId="77777777" w:rsidR="00403F18" w:rsidRDefault="00403F18">
            <w:pPr>
              <w:jc w:val="center"/>
            </w:pPr>
          </w:p>
        </w:tc>
      </w:tr>
      <w:tr w:rsidR="00403F18" w14:paraId="7CB93CCD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CC4" w14:textId="77777777" w:rsidR="00403F18" w:rsidRPr="002F3A75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CC5" w14:textId="77777777" w:rsidR="00403F18" w:rsidRDefault="00403F18">
            <w:pPr>
              <w:pStyle w:val="Heading2"/>
            </w:pPr>
            <w:r>
              <w:t>Field Hockey</w:t>
            </w:r>
          </w:p>
        </w:tc>
        <w:tc>
          <w:tcPr>
            <w:tcW w:w="810" w:type="dxa"/>
          </w:tcPr>
          <w:p w14:paraId="7CB93CC6" w14:textId="77777777" w:rsidR="00403F18" w:rsidRDefault="00D06D0F">
            <w:pPr>
              <w:jc w:val="center"/>
            </w:pPr>
            <w:r>
              <w:t>18</w:t>
            </w:r>
          </w:p>
        </w:tc>
        <w:tc>
          <w:tcPr>
            <w:tcW w:w="900" w:type="dxa"/>
          </w:tcPr>
          <w:p w14:paraId="7CB93CC7" w14:textId="77777777" w:rsidR="00403F18" w:rsidRDefault="00403F18">
            <w:pPr>
              <w:jc w:val="center"/>
            </w:pPr>
            <w:r>
              <w:t>10</w:t>
            </w:r>
          </w:p>
        </w:tc>
        <w:tc>
          <w:tcPr>
            <w:tcW w:w="1710" w:type="dxa"/>
          </w:tcPr>
          <w:p w14:paraId="7CB93CC8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C9" w14:textId="77777777" w:rsidR="00403F18" w:rsidRDefault="00403F18">
            <w:pPr>
              <w:jc w:val="center"/>
            </w:pPr>
            <w:r>
              <w:t>6.3</w:t>
            </w:r>
          </w:p>
        </w:tc>
        <w:tc>
          <w:tcPr>
            <w:tcW w:w="1800" w:type="dxa"/>
          </w:tcPr>
          <w:p w14:paraId="7CB93CCA" w14:textId="77777777" w:rsidR="00403F18" w:rsidRDefault="00403F18">
            <w:pPr>
              <w:jc w:val="center"/>
              <w:rPr>
                <w:u w:val="single"/>
              </w:rPr>
            </w:pPr>
            <w:bookmarkStart w:id="0" w:name="_GoBack"/>
            <w:bookmarkEnd w:id="0"/>
          </w:p>
        </w:tc>
        <w:tc>
          <w:tcPr>
            <w:tcW w:w="1170" w:type="dxa"/>
          </w:tcPr>
          <w:p w14:paraId="7CB93CCB" w14:textId="77777777" w:rsidR="00403F18" w:rsidRDefault="00403F18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CCC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CD7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CCE" w14:textId="77777777" w:rsidR="00403F18" w:rsidRPr="002F3A75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CCF" w14:textId="77777777" w:rsidR="00403F18" w:rsidRDefault="00403F18">
            <w:pPr>
              <w:pStyle w:val="Heading2"/>
            </w:pPr>
            <w:r>
              <w:t>Soccer</w:t>
            </w:r>
          </w:p>
        </w:tc>
        <w:tc>
          <w:tcPr>
            <w:tcW w:w="810" w:type="dxa"/>
          </w:tcPr>
          <w:p w14:paraId="7CB93CD0" w14:textId="77777777" w:rsidR="00403F18" w:rsidRDefault="00D06D0F">
            <w:pPr>
              <w:jc w:val="center"/>
            </w:pPr>
            <w:r>
              <w:t>18</w:t>
            </w:r>
          </w:p>
        </w:tc>
        <w:tc>
          <w:tcPr>
            <w:tcW w:w="900" w:type="dxa"/>
          </w:tcPr>
          <w:p w14:paraId="7CB93CD1" w14:textId="77777777" w:rsidR="00403F18" w:rsidRDefault="00403F18">
            <w:pPr>
              <w:jc w:val="center"/>
            </w:pPr>
            <w:r>
              <w:t>10</w:t>
            </w:r>
          </w:p>
        </w:tc>
        <w:tc>
          <w:tcPr>
            <w:tcW w:w="1710" w:type="dxa"/>
          </w:tcPr>
          <w:p w14:paraId="7CB93CD2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D3" w14:textId="77777777" w:rsidR="00403F18" w:rsidRDefault="00403F18">
            <w:pPr>
              <w:jc w:val="center"/>
            </w:pPr>
            <w:r>
              <w:t>9.9</w:t>
            </w:r>
          </w:p>
        </w:tc>
        <w:tc>
          <w:tcPr>
            <w:tcW w:w="1800" w:type="dxa"/>
          </w:tcPr>
          <w:p w14:paraId="7CB93CD4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D5" w14:textId="77777777" w:rsidR="00403F18" w:rsidRDefault="00403F18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CD6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CE1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CD8" w14:textId="77777777" w:rsidR="00403F18" w:rsidRPr="002F3A75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CD9" w14:textId="77777777" w:rsidR="00403F18" w:rsidRDefault="00403F18">
            <w:pPr>
              <w:pStyle w:val="Heading2"/>
            </w:pPr>
            <w:r>
              <w:t>Volleyball</w:t>
            </w:r>
          </w:p>
        </w:tc>
        <w:tc>
          <w:tcPr>
            <w:tcW w:w="810" w:type="dxa"/>
          </w:tcPr>
          <w:p w14:paraId="7CB93CDA" w14:textId="77777777" w:rsidR="00403F18" w:rsidRDefault="00403F18" w:rsidP="00D06D0F">
            <w:pPr>
              <w:jc w:val="center"/>
            </w:pPr>
            <w:r>
              <w:t>2</w:t>
            </w:r>
            <w:r w:rsidR="00D06D0F">
              <w:t>6</w:t>
            </w:r>
          </w:p>
        </w:tc>
        <w:tc>
          <w:tcPr>
            <w:tcW w:w="900" w:type="dxa"/>
          </w:tcPr>
          <w:p w14:paraId="7CB93CDB" w14:textId="33DE06B6" w:rsidR="00403F18" w:rsidRDefault="00A34B25">
            <w:pPr>
              <w:jc w:val="center"/>
            </w:pPr>
            <w:r>
              <w:t>15</w:t>
            </w:r>
          </w:p>
        </w:tc>
        <w:tc>
          <w:tcPr>
            <w:tcW w:w="1710" w:type="dxa"/>
          </w:tcPr>
          <w:p w14:paraId="7CB93CDC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DD" w14:textId="77777777" w:rsidR="00403F18" w:rsidRDefault="00403F18">
            <w:pPr>
              <w:jc w:val="center"/>
            </w:pPr>
            <w:r>
              <w:t>8.0</w:t>
            </w:r>
          </w:p>
        </w:tc>
        <w:tc>
          <w:tcPr>
            <w:tcW w:w="1800" w:type="dxa"/>
          </w:tcPr>
          <w:p w14:paraId="7CB93CDE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DF" w14:textId="77777777" w:rsidR="00403F18" w:rsidRDefault="00403F18">
            <w:pPr>
              <w:jc w:val="center"/>
            </w:pPr>
            <w:r>
              <w:t>N/A</w:t>
            </w:r>
          </w:p>
        </w:tc>
        <w:tc>
          <w:tcPr>
            <w:tcW w:w="2070" w:type="dxa"/>
          </w:tcPr>
          <w:p w14:paraId="7CB93CE0" w14:textId="77777777" w:rsidR="00403F18" w:rsidRDefault="00403F18">
            <w:pPr>
              <w:jc w:val="center"/>
            </w:pPr>
          </w:p>
        </w:tc>
      </w:tr>
      <w:tr w:rsidR="00403F18" w14:paraId="7CB93CEB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CE2" w14:textId="77777777" w:rsidR="00403F18" w:rsidRPr="002F3A75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CE3" w14:textId="77777777" w:rsidR="00403F18" w:rsidRDefault="00403F18">
            <w:pPr>
              <w:pStyle w:val="Heading2"/>
            </w:pPr>
            <w:r>
              <w:t>Other Sport _________</w:t>
            </w:r>
          </w:p>
        </w:tc>
        <w:tc>
          <w:tcPr>
            <w:tcW w:w="810" w:type="dxa"/>
          </w:tcPr>
          <w:p w14:paraId="7CB93CE4" w14:textId="77777777" w:rsidR="00403F18" w:rsidRDefault="00403F18">
            <w:pPr>
              <w:jc w:val="center"/>
            </w:pPr>
          </w:p>
        </w:tc>
        <w:tc>
          <w:tcPr>
            <w:tcW w:w="900" w:type="dxa"/>
          </w:tcPr>
          <w:p w14:paraId="7CB93CE5" w14:textId="77777777" w:rsidR="00403F18" w:rsidRDefault="00403F18">
            <w:pPr>
              <w:jc w:val="center"/>
            </w:pPr>
          </w:p>
        </w:tc>
        <w:tc>
          <w:tcPr>
            <w:tcW w:w="1710" w:type="dxa"/>
          </w:tcPr>
          <w:p w14:paraId="7CB93CE6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E7" w14:textId="77777777" w:rsidR="00403F18" w:rsidRDefault="00403F18">
            <w:pPr>
              <w:jc w:val="center"/>
            </w:pPr>
          </w:p>
        </w:tc>
        <w:tc>
          <w:tcPr>
            <w:tcW w:w="1800" w:type="dxa"/>
          </w:tcPr>
          <w:p w14:paraId="7CB93CE8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E9" w14:textId="77777777" w:rsidR="00403F18" w:rsidRDefault="00403F18">
            <w:pPr>
              <w:pStyle w:val="Heading2"/>
            </w:pPr>
          </w:p>
        </w:tc>
        <w:tc>
          <w:tcPr>
            <w:tcW w:w="2070" w:type="dxa"/>
          </w:tcPr>
          <w:p w14:paraId="7CB93CEA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CF1" w14:textId="77777777" w:rsidTr="002F3A75">
        <w:trPr>
          <w:trHeight w:val="320"/>
        </w:trPr>
        <w:tc>
          <w:tcPr>
            <w:tcW w:w="738" w:type="dxa"/>
            <w:tcBorders>
              <w:left w:val="nil"/>
              <w:right w:val="nil"/>
            </w:tcBorders>
          </w:tcPr>
          <w:p w14:paraId="7CB93CEC" w14:textId="77777777" w:rsidR="00403F18" w:rsidRPr="00D06D0F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nil"/>
              <w:right w:val="nil"/>
            </w:tcBorders>
          </w:tcPr>
          <w:p w14:paraId="7CB93CED" w14:textId="77777777" w:rsidR="00403F18" w:rsidRPr="00D06D0F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gridSpan w:val="3"/>
            <w:tcBorders>
              <w:left w:val="nil"/>
              <w:right w:val="nil"/>
            </w:tcBorders>
          </w:tcPr>
          <w:p w14:paraId="7CB93CEE" w14:textId="77777777" w:rsidR="00403F18" w:rsidRPr="00D06D0F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left w:val="nil"/>
              <w:right w:val="nil"/>
            </w:tcBorders>
          </w:tcPr>
          <w:p w14:paraId="7CB93CEF" w14:textId="77777777" w:rsidR="00403F18" w:rsidRPr="00D06D0F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</w:tcPr>
          <w:p w14:paraId="7CB93CF0" w14:textId="77777777" w:rsidR="00403F18" w:rsidRPr="00D06D0F" w:rsidRDefault="00403F18">
            <w:pPr>
              <w:jc w:val="center"/>
              <w:rPr>
                <w:sz w:val="20"/>
                <w:szCs w:val="20"/>
              </w:rPr>
            </w:pPr>
          </w:p>
        </w:tc>
      </w:tr>
      <w:tr w:rsidR="00403F18" w14:paraId="7CB93CFB" w14:textId="77777777" w:rsidTr="00D06D0F">
        <w:trPr>
          <w:cantSplit/>
          <w:trHeight w:val="288"/>
        </w:trPr>
        <w:tc>
          <w:tcPr>
            <w:tcW w:w="738" w:type="dxa"/>
            <w:vMerge w:val="restart"/>
            <w:textDirection w:val="btLr"/>
          </w:tcPr>
          <w:p w14:paraId="7CB93CF2" w14:textId="77777777" w:rsidR="00403F18" w:rsidRDefault="00403F18">
            <w:pPr>
              <w:ind w:left="113" w:right="113"/>
              <w:jc w:val="center"/>
            </w:pPr>
            <w:r>
              <w:t>WINTER SPORTS</w:t>
            </w:r>
          </w:p>
        </w:tc>
        <w:tc>
          <w:tcPr>
            <w:tcW w:w="2700" w:type="dxa"/>
          </w:tcPr>
          <w:p w14:paraId="7CB93CF3" w14:textId="77777777" w:rsidR="00403F18" w:rsidRDefault="00403F18">
            <w:pPr>
              <w:jc w:val="center"/>
            </w:pPr>
            <w:r>
              <w:t>Basketball</w:t>
            </w:r>
          </w:p>
        </w:tc>
        <w:tc>
          <w:tcPr>
            <w:tcW w:w="810" w:type="dxa"/>
          </w:tcPr>
          <w:p w14:paraId="7CB93CF4" w14:textId="77777777" w:rsidR="00403F18" w:rsidRDefault="00DC6C8C">
            <w:pPr>
              <w:jc w:val="center"/>
            </w:pPr>
            <w:r>
              <w:t>26</w:t>
            </w:r>
          </w:p>
        </w:tc>
        <w:tc>
          <w:tcPr>
            <w:tcW w:w="900" w:type="dxa"/>
          </w:tcPr>
          <w:p w14:paraId="7CB93CF5" w14:textId="77777777" w:rsidR="00403F18" w:rsidRDefault="00403F18">
            <w:pPr>
              <w:jc w:val="center"/>
            </w:pPr>
            <w:r>
              <w:t>22</w:t>
            </w:r>
          </w:p>
        </w:tc>
        <w:tc>
          <w:tcPr>
            <w:tcW w:w="1710" w:type="dxa"/>
          </w:tcPr>
          <w:p w14:paraId="7CB93CF6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F7" w14:textId="77777777" w:rsidR="00403F18" w:rsidRDefault="00403F18">
            <w:pPr>
              <w:jc w:val="center"/>
            </w:pPr>
            <w:r>
              <w:t>10.0</w:t>
            </w:r>
          </w:p>
        </w:tc>
        <w:tc>
          <w:tcPr>
            <w:tcW w:w="1800" w:type="dxa"/>
          </w:tcPr>
          <w:p w14:paraId="7CB93CF8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CF9" w14:textId="77777777" w:rsidR="00403F18" w:rsidRDefault="00403F18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CFA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D05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CFC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CFD" w14:textId="77777777" w:rsidR="00403F18" w:rsidRDefault="00403F18">
            <w:pPr>
              <w:jc w:val="center"/>
            </w:pPr>
            <w:r>
              <w:t>Gymnastics</w:t>
            </w:r>
          </w:p>
        </w:tc>
        <w:tc>
          <w:tcPr>
            <w:tcW w:w="810" w:type="dxa"/>
          </w:tcPr>
          <w:p w14:paraId="7CB93CFE" w14:textId="77777777" w:rsidR="00403F18" w:rsidRDefault="00403F18">
            <w:pPr>
              <w:jc w:val="center"/>
            </w:pPr>
            <w:r>
              <w:t>13</w:t>
            </w:r>
          </w:p>
        </w:tc>
        <w:tc>
          <w:tcPr>
            <w:tcW w:w="900" w:type="dxa"/>
          </w:tcPr>
          <w:p w14:paraId="7CB93CFF" w14:textId="77777777" w:rsidR="00403F18" w:rsidRDefault="00403F18">
            <w:pPr>
              <w:jc w:val="center"/>
            </w:pPr>
            <w:r>
              <w:t>6</w:t>
            </w:r>
          </w:p>
        </w:tc>
        <w:tc>
          <w:tcPr>
            <w:tcW w:w="1710" w:type="dxa"/>
          </w:tcPr>
          <w:p w14:paraId="7CB93D00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01" w14:textId="77777777" w:rsidR="00403F18" w:rsidRDefault="00403F18">
            <w:pPr>
              <w:jc w:val="center"/>
            </w:pPr>
            <w:r>
              <w:t>6.0</w:t>
            </w:r>
          </w:p>
        </w:tc>
        <w:tc>
          <w:tcPr>
            <w:tcW w:w="1800" w:type="dxa"/>
          </w:tcPr>
          <w:p w14:paraId="7CB93D02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03" w14:textId="77777777" w:rsidR="00403F18" w:rsidRDefault="00403F18">
            <w:pPr>
              <w:jc w:val="center"/>
            </w:pPr>
            <w:r>
              <w:t>5</w:t>
            </w:r>
          </w:p>
        </w:tc>
        <w:tc>
          <w:tcPr>
            <w:tcW w:w="2070" w:type="dxa"/>
          </w:tcPr>
          <w:p w14:paraId="7CB93D04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D0F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D06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D07" w14:textId="77777777" w:rsidR="00403F18" w:rsidRDefault="00403F18">
            <w:pPr>
              <w:jc w:val="center"/>
            </w:pPr>
            <w:r>
              <w:t>Ice Hockey</w:t>
            </w:r>
          </w:p>
        </w:tc>
        <w:tc>
          <w:tcPr>
            <w:tcW w:w="810" w:type="dxa"/>
          </w:tcPr>
          <w:p w14:paraId="7CB93D08" w14:textId="77777777" w:rsidR="00403F18" w:rsidRDefault="00403F18">
            <w:pPr>
              <w:jc w:val="center"/>
            </w:pPr>
            <w:r>
              <w:t>34</w:t>
            </w:r>
          </w:p>
        </w:tc>
        <w:tc>
          <w:tcPr>
            <w:tcW w:w="900" w:type="dxa"/>
          </w:tcPr>
          <w:p w14:paraId="7CB93D09" w14:textId="77777777" w:rsidR="00403F18" w:rsidRDefault="00403F18">
            <w:pPr>
              <w:jc w:val="center"/>
            </w:pPr>
            <w:r>
              <w:t>20</w:t>
            </w:r>
          </w:p>
        </w:tc>
        <w:tc>
          <w:tcPr>
            <w:tcW w:w="1710" w:type="dxa"/>
          </w:tcPr>
          <w:p w14:paraId="7CB93D0A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0B" w14:textId="77777777" w:rsidR="00403F18" w:rsidRDefault="00403F18">
            <w:pPr>
              <w:jc w:val="center"/>
            </w:pPr>
            <w:r>
              <w:t>18.0</w:t>
            </w:r>
          </w:p>
        </w:tc>
        <w:tc>
          <w:tcPr>
            <w:tcW w:w="1800" w:type="dxa"/>
          </w:tcPr>
          <w:p w14:paraId="7CB93D0C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0D" w14:textId="77777777" w:rsidR="00403F18" w:rsidRDefault="00403F18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D0E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D19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D10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D11" w14:textId="1298769D" w:rsidR="00403F18" w:rsidRDefault="00403F18">
            <w:pPr>
              <w:jc w:val="center"/>
            </w:pPr>
            <w:r>
              <w:t xml:space="preserve">Swimming </w:t>
            </w:r>
            <w:r w:rsidR="00967854">
              <w:t>and</w:t>
            </w:r>
            <w:r>
              <w:t xml:space="preserve"> Diving</w:t>
            </w:r>
          </w:p>
        </w:tc>
        <w:tc>
          <w:tcPr>
            <w:tcW w:w="810" w:type="dxa"/>
          </w:tcPr>
          <w:p w14:paraId="7CB93D12" w14:textId="77777777" w:rsidR="00403F18" w:rsidRDefault="00403F18">
            <w:pPr>
              <w:jc w:val="center"/>
            </w:pPr>
            <w:r>
              <w:t>16</w:t>
            </w:r>
          </w:p>
        </w:tc>
        <w:tc>
          <w:tcPr>
            <w:tcW w:w="900" w:type="dxa"/>
          </w:tcPr>
          <w:p w14:paraId="7CB93D13" w14:textId="77777777" w:rsidR="00403F18" w:rsidRDefault="00403F18">
            <w:pPr>
              <w:jc w:val="center"/>
            </w:pPr>
            <w:r>
              <w:t>8</w:t>
            </w:r>
          </w:p>
        </w:tc>
        <w:tc>
          <w:tcPr>
            <w:tcW w:w="1710" w:type="dxa"/>
          </w:tcPr>
          <w:p w14:paraId="7CB93D14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15" w14:textId="77777777" w:rsidR="00403F18" w:rsidRDefault="00403F18">
            <w:pPr>
              <w:jc w:val="center"/>
            </w:pPr>
            <w:r>
              <w:t>8.1</w:t>
            </w:r>
          </w:p>
        </w:tc>
        <w:tc>
          <w:tcPr>
            <w:tcW w:w="1800" w:type="dxa"/>
          </w:tcPr>
          <w:p w14:paraId="7CB93D16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17" w14:textId="77777777" w:rsidR="00403F18" w:rsidRDefault="00403F18">
            <w:pPr>
              <w:jc w:val="center"/>
            </w:pPr>
            <w:r>
              <w:t>11</w:t>
            </w:r>
          </w:p>
        </w:tc>
        <w:tc>
          <w:tcPr>
            <w:tcW w:w="2070" w:type="dxa"/>
          </w:tcPr>
          <w:p w14:paraId="7CB93D18" w14:textId="77777777" w:rsidR="00403F18" w:rsidRDefault="00403F18">
            <w:pPr>
              <w:pStyle w:val="Heading2"/>
              <w:rPr>
                <w:u w:val="single"/>
              </w:rPr>
            </w:pPr>
          </w:p>
        </w:tc>
      </w:tr>
      <w:tr w:rsidR="00403F18" w14:paraId="7CB93D23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D1A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D1B" w14:textId="7E0B0F84" w:rsidR="00403F18" w:rsidRDefault="00403F18" w:rsidP="008074CC">
            <w:pPr>
              <w:jc w:val="center"/>
            </w:pPr>
            <w:r>
              <w:t xml:space="preserve">Indoor Track </w:t>
            </w:r>
            <w:r w:rsidR="00967854">
              <w:t>and</w:t>
            </w:r>
            <w:r>
              <w:t xml:space="preserve"> Field</w:t>
            </w:r>
          </w:p>
        </w:tc>
        <w:tc>
          <w:tcPr>
            <w:tcW w:w="810" w:type="dxa"/>
          </w:tcPr>
          <w:p w14:paraId="7CB93D1C" w14:textId="77777777" w:rsidR="00403F18" w:rsidRDefault="00403F18">
            <w:pPr>
              <w:jc w:val="center"/>
            </w:pPr>
            <w:r>
              <w:t>18</w:t>
            </w:r>
            <w:r w:rsidR="008074CC">
              <w:t>**</w:t>
            </w:r>
          </w:p>
        </w:tc>
        <w:tc>
          <w:tcPr>
            <w:tcW w:w="900" w:type="dxa"/>
          </w:tcPr>
          <w:p w14:paraId="7CB93D1D" w14:textId="77777777" w:rsidR="00403F18" w:rsidRDefault="002F3A75">
            <w:pPr>
              <w:jc w:val="center"/>
            </w:pPr>
            <w:r>
              <w:t>4</w:t>
            </w:r>
          </w:p>
        </w:tc>
        <w:tc>
          <w:tcPr>
            <w:tcW w:w="1710" w:type="dxa"/>
          </w:tcPr>
          <w:p w14:paraId="7CB93D1E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1F" w14:textId="77777777" w:rsidR="00403F18" w:rsidRDefault="00403F18">
            <w:pPr>
              <w:jc w:val="center"/>
            </w:pPr>
            <w:r>
              <w:t>12.6*</w:t>
            </w:r>
          </w:p>
        </w:tc>
        <w:tc>
          <w:tcPr>
            <w:tcW w:w="1800" w:type="dxa"/>
          </w:tcPr>
          <w:p w14:paraId="7CB93D20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21" w14:textId="77777777" w:rsidR="00403F18" w:rsidRDefault="00403F18">
            <w:pPr>
              <w:jc w:val="center"/>
            </w:pPr>
            <w:r>
              <w:t>10</w:t>
            </w:r>
          </w:p>
        </w:tc>
        <w:tc>
          <w:tcPr>
            <w:tcW w:w="2070" w:type="dxa"/>
          </w:tcPr>
          <w:p w14:paraId="7CB93D22" w14:textId="77777777" w:rsidR="00403F18" w:rsidRDefault="00403F18">
            <w:pPr>
              <w:pStyle w:val="Heading2"/>
              <w:rPr>
                <w:u w:val="single"/>
              </w:rPr>
            </w:pPr>
          </w:p>
        </w:tc>
      </w:tr>
      <w:tr w:rsidR="00403F18" w14:paraId="7CB93D2D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D24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D25" w14:textId="77777777" w:rsidR="00403F18" w:rsidRDefault="00403F18">
            <w:pPr>
              <w:jc w:val="center"/>
            </w:pPr>
            <w:r>
              <w:t>Other Sport _________</w:t>
            </w:r>
          </w:p>
        </w:tc>
        <w:tc>
          <w:tcPr>
            <w:tcW w:w="810" w:type="dxa"/>
          </w:tcPr>
          <w:p w14:paraId="7CB93D26" w14:textId="77777777" w:rsidR="00403F18" w:rsidRDefault="00403F18">
            <w:pPr>
              <w:jc w:val="center"/>
            </w:pPr>
          </w:p>
        </w:tc>
        <w:tc>
          <w:tcPr>
            <w:tcW w:w="900" w:type="dxa"/>
          </w:tcPr>
          <w:p w14:paraId="7CB93D27" w14:textId="77777777" w:rsidR="00403F18" w:rsidRDefault="00403F18">
            <w:pPr>
              <w:jc w:val="center"/>
            </w:pPr>
          </w:p>
        </w:tc>
        <w:tc>
          <w:tcPr>
            <w:tcW w:w="1710" w:type="dxa"/>
          </w:tcPr>
          <w:p w14:paraId="7CB93D28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29" w14:textId="77777777" w:rsidR="00403F18" w:rsidRDefault="00403F18">
            <w:pPr>
              <w:jc w:val="center"/>
            </w:pPr>
          </w:p>
        </w:tc>
        <w:tc>
          <w:tcPr>
            <w:tcW w:w="1800" w:type="dxa"/>
          </w:tcPr>
          <w:p w14:paraId="7CB93D2A" w14:textId="77777777" w:rsidR="00403F18" w:rsidRDefault="00403F18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2B" w14:textId="77777777" w:rsidR="00403F18" w:rsidRDefault="00403F18">
            <w:pPr>
              <w:jc w:val="center"/>
            </w:pPr>
          </w:p>
        </w:tc>
        <w:tc>
          <w:tcPr>
            <w:tcW w:w="2070" w:type="dxa"/>
          </w:tcPr>
          <w:p w14:paraId="7CB93D2C" w14:textId="77777777" w:rsidR="00403F18" w:rsidRDefault="00403F18">
            <w:pPr>
              <w:jc w:val="center"/>
              <w:rPr>
                <w:u w:val="single"/>
              </w:rPr>
            </w:pPr>
          </w:p>
        </w:tc>
      </w:tr>
      <w:tr w:rsidR="00403F18" w14:paraId="7CB93D33" w14:textId="77777777" w:rsidTr="002F3A75">
        <w:trPr>
          <w:trHeight w:val="320"/>
        </w:trPr>
        <w:tc>
          <w:tcPr>
            <w:tcW w:w="738" w:type="dxa"/>
            <w:tcBorders>
              <w:left w:val="nil"/>
              <w:right w:val="nil"/>
            </w:tcBorders>
          </w:tcPr>
          <w:p w14:paraId="7CB93D2E" w14:textId="77777777" w:rsidR="00403F18" w:rsidRPr="00D06D0F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nil"/>
              <w:right w:val="nil"/>
            </w:tcBorders>
          </w:tcPr>
          <w:p w14:paraId="7CB93D2F" w14:textId="77777777" w:rsidR="00403F18" w:rsidRPr="00D06D0F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gridSpan w:val="3"/>
            <w:tcBorders>
              <w:left w:val="nil"/>
              <w:right w:val="nil"/>
            </w:tcBorders>
          </w:tcPr>
          <w:p w14:paraId="7CB93D30" w14:textId="77777777" w:rsidR="00403F18" w:rsidRPr="00D06D0F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0" w:type="dxa"/>
            <w:gridSpan w:val="2"/>
            <w:tcBorders>
              <w:left w:val="nil"/>
              <w:right w:val="nil"/>
            </w:tcBorders>
          </w:tcPr>
          <w:p w14:paraId="7CB93D31" w14:textId="77777777" w:rsidR="00403F18" w:rsidRPr="00D06D0F" w:rsidRDefault="00403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left w:val="nil"/>
              <w:right w:val="nil"/>
            </w:tcBorders>
          </w:tcPr>
          <w:p w14:paraId="7CB93D32" w14:textId="77777777" w:rsidR="00403F18" w:rsidRPr="00D06D0F" w:rsidRDefault="00403F18">
            <w:pPr>
              <w:jc w:val="center"/>
              <w:rPr>
                <w:sz w:val="20"/>
                <w:szCs w:val="20"/>
              </w:rPr>
            </w:pPr>
          </w:p>
        </w:tc>
      </w:tr>
      <w:tr w:rsidR="002F3A75" w14:paraId="7CB93D3D" w14:textId="77777777" w:rsidTr="00D06D0F">
        <w:trPr>
          <w:cantSplit/>
          <w:trHeight w:val="288"/>
        </w:trPr>
        <w:tc>
          <w:tcPr>
            <w:tcW w:w="738" w:type="dxa"/>
            <w:vMerge w:val="restart"/>
            <w:textDirection w:val="btLr"/>
          </w:tcPr>
          <w:p w14:paraId="7CB93D34" w14:textId="77777777" w:rsidR="002F3A75" w:rsidRDefault="002F3A75" w:rsidP="002F3A75">
            <w:pPr>
              <w:ind w:left="113" w:right="113"/>
              <w:jc w:val="center"/>
            </w:pPr>
            <w:r>
              <w:t>SPRING SPORTS</w:t>
            </w:r>
          </w:p>
        </w:tc>
        <w:tc>
          <w:tcPr>
            <w:tcW w:w="2700" w:type="dxa"/>
          </w:tcPr>
          <w:p w14:paraId="7CB93D35" w14:textId="77777777" w:rsidR="002F3A75" w:rsidRDefault="002F3A75" w:rsidP="002F3A75">
            <w:pPr>
              <w:pStyle w:val="Heading2"/>
            </w:pPr>
            <w:r>
              <w:t>Water Polo</w:t>
            </w:r>
          </w:p>
        </w:tc>
        <w:tc>
          <w:tcPr>
            <w:tcW w:w="810" w:type="dxa"/>
          </w:tcPr>
          <w:p w14:paraId="7CB93D36" w14:textId="77777777" w:rsidR="002F3A75" w:rsidRDefault="002F3A75" w:rsidP="002F3A75">
            <w:pPr>
              <w:jc w:val="center"/>
            </w:pPr>
            <w:r>
              <w:t>21</w:t>
            </w:r>
          </w:p>
        </w:tc>
        <w:tc>
          <w:tcPr>
            <w:tcW w:w="900" w:type="dxa"/>
          </w:tcPr>
          <w:p w14:paraId="7CB93D37" w14:textId="77777777" w:rsidR="002F3A75" w:rsidRDefault="002F3A75" w:rsidP="002F3A75">
            <w:pPr>
              <w:jc w:val="center"/>
            </w:pPr>
            <w:r>
              <w:t>10</w:t>
            </w:r>
          </w:p>
        </w:tc>
        <w:tc>
          <w:tcPr>
            <w:tcW w:w="1710" w:type="dxa"/>
          </w:tcPr>
          <w:p w14:paraId="7CB93D38" w14:textId="77777777" w:rsidR="002F3A75" w:rsidRDefault="002F3A75" w:rsidP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39" w14:textId="77777777" w:rsidR="002F3A75" w:rsidRDefault="002F3A75" w:rsidP="002F3A75">
            <w:pPr>
              <w:jc w:val="center"/>
            </w:pPr>
            <w:r>
              <w:t>8.0</w:t>
            </w:r>
          </w:p>
        </w:tc>
        <w:tc>
          <w:tcPr>
            <w:tcW w:w="1800" w:type="dxa"/>
          </w:tcPr>
          <w:p w14:paraId="7CB93D3A" w14:textId="77777777" w:rsidR="002F3A75" w:rsidRDefault="002F3A75" w:rsidP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3B" w14:textId="77777777" w:rsidR="002F3A75" w:rsidRDefault="002F3A75" w:rsidP="002F3A75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D3C" w14:textId="77777777" w:rsidR="002F3A75" w:rsidRDefault="002F3A75" w:rsidP="002F3A75">
            <w:pPr>
              <w:jc w:val="center"/>
              <w:rPr>
                <w:u w:val="single"/>
              </w:rPr>
            </w:pPr>
          </w:p>
        </w:tc>
      </w:tr>
      <w:tr w:rsidR="002F3A75" w14:paraId="7CB93D47" w14:textId="77777777" w:rsidTr="00D06D0F">
        <w:trPr>
          <w:cantSplit/>
          <w:trHeight w:val="288"/>
        </w:trPr>
        <w:tc>
          <w:tcPr>
            <w:tcW w:w="738" w:type="dxa"/>
            <w:vMerge/>
            <w:textDirection w:val="btLr"/>
          </w:tcPr>
          <w:p w14:paraId="7CB93D3E" w14:textId="77777777" w:rsidR="002F3A75" w:rsidRDefault="002F3A75">
            <w:pPr>
              <w:ind w:left="113" w:right="113"/>
              <w:jc w:val="center"/>
            </w:pPr>
          </w:p>
        </w:tc>
        <w:tc>
          <w:tcPr>
            <w:tcW w:w="2700" w:type="dxa"/>
          </w:tcPr>
          <w:p w14:paraId="7CB93D3F" w14:textId="77777777" w:rsidR="002F3A75" w:rsidRDefault="002F3A75">
            <w:pPr>
              <w:jc w:val="center"/>
            </w:pPr>
            <w:r>
              <w:t>Golf</w:t>
            </w:r>
          </w:p>
        </w:tc>
        <w:tc>
          <w:tcPr>
            <w:tcW w:w="810" w:type="dxa"/>
          </w:tcPr>
          <w:p w14:paraId="7CB93D40" w14:textId="77777777" w:rsidR="002F3A75" w:rsidRDefault="00DC6C8C">
            <w:pPr>
              <w:jc w:val="center"/>
            </w:pPr>
            <w:r>
              <w:t>21</w:t>
            </w:r>
          </w:p>
        </w:tc>
        <w:tc>
          <w:tcPr>
            <w:tcW w:w="900" w:type="dxa"/>
          </w:tcPr>
          <w:p w14:paraId="7CB93D41" w14:textId="77777777" w:rsidR="002F3A75" w:rsidRDefault="002F3A75">
            <w:pPr>
              <w:jc w:val="center"/>
            </w:pPr>
            <w:r>
              <w:t>6</w:t>
            </w:r>
          </w:p>
        </w:tc>
        <w:tc>
          <w:tcPr>
            <w:tcW w:w="1710" w:type="dxa"/>
          </w:tcPr>
          <w:p w14:paraId="7CB93D42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43" w14:textId="77777777" w:rsidR="002F3A75" w:rsidRDefault="002F3A75">
            <w:pPr>
              <w:jc w:val="center"/>
            </w:pPr>
            <w:r>
              <w:t>5.4</w:t>
            </w:r>
          </w:p>
        </w:tc>
        <w:tc>
          <w:tcPr>
            <w:tcW w:w="1800" w:type="dxa"/>
          </w:tcPr>
          <w:p w14:paraId="7CB93D44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45" w14:textId="77777777" w:rsidR="002F3A75" w:rsidRDefault="002F3A75">
            <w:pPr>
              <w:jc w:val="center"/>
            </w:pPr>
            <w:r>
              <w:t>5</w:t>
            </w:r>
          </w:p>
        </w:tc>
        <w:tc>
          <w:tcPr>
            <w:tcW w:w="2070" w:type="dxa"/>
          </w:tcPr>
          <w:p w14:paraId="7CB93D46" w14:textId="77777777" w:rsidR="002F3A75" w:rsidRDefault="002F3A75">
            <w:pPr>
              <w:jc w:val="center"/>
              <w:rPr>
                <w:u w:val="single"/>
              </w:rPr>
            </w:pPr>
          </w:p>
        </w:tc>
      </w:tr>
      <w:tr w:rsidR="002F3A75" w14:paraId="7CB93D51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D48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D49" w14:textId="77777777" w:rsidR="002F3A75" w:rsidRDefault="002F3A75">
            <w:pPr>
              <w:jc w:val="center"/>
            </w:pPr>
            <w:r>
              <w:t>Lacrosse</w:t>
            </w:r>
          </w:p>
        </w:tc>
        <w:tc>
          <w:tcPr>
            <w:tcW w:w="810" w:type="dxa"/>
          </w:tcPr>
          <w:p w14:paraId="7CB93D4A" w14:textId="77777777" w:rsidR="002F3A75" w:rsidRDefault="002F3A75">
            <w:pPr>
              <w:jc w:val="center"/>
            </w:pPr>
            <w:r>
              <w:t>17</w:t>
            </w:r>
          </w:p>
        </w:tc>
        <w:tc>
          <w:tcPr>
            <w:tcW w:w="900" w:type="dxa"/>
          </w:tcPr>
          <w:p w14:paraId="7CB93D4B" w14:textId="1F5D5BA3" w:rsidR="002F3A75" w:rsidRDefault="00A34B25">
            <w:pPr>
              <w:jc w:val="center"/>
            </w:pPr>
            <w:r>
              <w:t>10</w:t>
            </w:r>
          </w:p>
        </w:tc>
        <w:tc>
          <w:tcPr>
            <w:tcW w:w="1710" w:type="dxa"/>
          </w:tcPr>
          <w:p w14:paraId="7CB93D4C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4D" w14:textId="77777777" w:rsidR="002F3A75" w:rsidRDefault="002F3A75">
            <w:pPr>
              <w:jc w:val="center"/>
            </w:pPr>
            <w:r>
              <w:t>9.9</w:t>
            </w:r>
          </w:p>
        </w:tc>
        <w:tc>
          <w:tcPr>
            <w:tcW w:w="1800" w:type="dxa"/>
          </w:tcPr>
          <w:p w14:paraId="7CB93D4E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4F" w14:textId="77777777" w:rsidR="002F3A75" w:rsidRDefault="002F3A75">
            <w:pPr>
              <w:pStyle w:val="Heading2"/>
            </w:pPr>
            <w:r>
              <w:t>N/A</w:t>
            </w:r>
          </w:p>
        </w:tc>
        <w:tc>
          <w:tcPr>
            <w:tcW w:w="2070" w:type="dxa"/>
          </w:tcPr>
          <w:p w14:paraId="7CB93D50" w14:textId="77777777" w:rsidR="002F3A75" w:rsidRDefault="002F3A75">
            <w:pPr>
              <w:jc w:val="center"/>
              <w:rPr>
                <w:u w:val="single"/>
              </w:rPr>
            </w:pPr>
          </w:p>
        </w:tc>
      </w:tr>
      <w:tr w:rsidR="002F3A75" w14:paraId="7CB93D5B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D52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D53" w14:textId="095F3AC9" w:rsidR="002F3A75" w:rsidRDefault="002F3A75" w:rsidP="008074CC">
            <w:pPr>
              <w:jc w:val="center"/>
            </w:pPr>
            <w:r>
              <w:t xml:space="preserve">Outdoor Track </w:t>
            </w:r>
            <w:r w:rsidR="00967854">
              <w:t>and</w:t>
            </w:r>
            <w:r>
              <w:t xml:space="preserve"> Field</w:t>
            </w:r>
          </w:p>
        </w:tc>
        <w:tc>
          <w:tcPr>
            <w:tcW w:w="810" w:type="dxa"/>
          </w:tcPr>
          <w:p w14:paraId="7CB93D54" w14:textId="77777777" w:rsidR="002F3A75" w:rsidRDefault="002F3A75">
            <w:pPr>
              <w:jc w:val="center"/>
            </w:pPr>
            <w:r>
              <w:t>18</w:t>
            </w:r>
            <w:r w:rsidR="008074CC">
              <w:t>**</w:t>
            </w:r>
          </w:p>
        </w:tc>
        <w:tc>
          <w:tcPr>
            <w:tcW w:w="900" w:type="dxa"/>
          </w:tcPr>
          <w:p w14:paraId="7CB93D55" w14:textId="77777777" w:rsidR="002F3A75" w:rsidRDefault="002F3A75">
            <w:pPr>
              <w:jc w:val="center"/>
            </w:pPr>
            <w:r>
              <w:t>4</w:t>
            </w:r>
          </w:p>
        </w:tc>
        <w:tc>
          <w:tcPr>
            <w:tcW w:w="1710" w:type="dxa"/>
          </w:tcPr>
          <w:p w14:paraId="7CB93D56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57" w14:textId="77777777" w:rsidR="002F3A75" w:rsidRDefault="002F3A75">
            <w:pPr>
              <w:jc w:val="center"/>
            </w:pPr>
            <w:r>
              <w:t>12.6*</w:t>
            </w:r>
          </w:p>
        </w:tc>
        <w:tc>
          <w:tcPr>
            <w:tcW w:w="1800" w:type="dxa"/>
          </w:tcPr>
          <w:p w14:paraId="7CB93D58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59" w14:textId="77777777" w:rsidR="002F3A75" w:rsidRDefault="002F3A75">
            <w:pPr>
              <w:jc w:val="center"/>
            </w:pPr>
            <w:r>
              <w:t>14</w:t>
            </w:r>
          </w:p>
        </w:tc>
        <w:tc>
          <w:tcPr>
            <w:tcW w:w="2070" w:type="dxa"/>
          </w:tcPr>
          <w:p w14:paraId="7CB93D5A" w14:textId="77777777" w:rsidR="002F3A75" w:rsidRDefault="002F3A75">
            <w:pPr>
              <w:pStyle w:val="Heading2"/>
            </w:pPr>
          </w:p>
        </w:tc>
      </w:tr>
      <w:tr w:rsidR="002F3A75" w14:paraId="7CB93D65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D5C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D5D" w14:textId="77777777" w:rsidR="002F3A75" w:rsidRDefault="002F3A75">
            <w:pPr>
              <w:pStyle w:val="Heading2"/>
            </w:pPr>
            <w:r>
              <w:t>Rowing</w:t>
            </w:r>
          </w:p>
        </w:tc>
        <w:tc>
          <w:tcPr>
            <w:tcW w:w="810" w:type="dxa"/>
          </w:tcPr>
          <w:p w14:paraId="7CB93D5E" w14:textId="77777777" w:rsidR="002F3A75" w:rsidRDefault="002F3A75">
            <w:pPr>
              <w:jc w:val="center"/>
            </w:pPr>
            <w:r>
              <w:t>20</w:t>
            </w:r>
          </w:p>
        </w:tc>
        <w:tc>
          <w:tcPr>
            <w:tcW w:w="900" w:type="dxa"/>
          </w:tcPr>
          <w:p w14:paraId="7CB93D5F" w14:textId="77777777" w:rsidR="002F3A75" w:rsidRDefault="002F3A75">
            <w:pPr>
              <w:jc w:val="center"/>
            </w:pPr>
            <w:r>
              <w:t>6</w:t>
            </w:r>
          </w:p>
        </w:tc>
        <w:tc>
          <w:tcPr>
            <w:tcW w:w="1710" w:type="dxa"/>
          </w:tcPr>
          <w:p w14:paraId="7CB93D60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61" w14:textId="77777777" w:rsidR="002F3A75" w:rsidRDefault="002F3A75">
            <w:pPr>
              <w:jc w:val="center"/>
            </w:pPr>
            <w:r>
              <w:t>20.0</w:t>
            </w:r>
          </w:p>
        </w:tc>
        <w:tc>
          <w:tcPr>
            <w:tcW w:w="1800" w:type="dxa"/>
          </w:tcPr>
          <w:p w14:paraId="7CB93D62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63" w14:textId="77777777" w:rsidR="002F3A75" w:rsidRDefault="002F3A75">
            <w:pPr>
              <w:jc w:val="center"/>
            </w:pPr>
            <w:r>
              <w:t>N/A</w:t>
            </w:r>
          </w:p>
        </w:tc>
        <w:tc>
          <w:tcPr>
            <w:tcW w:w="2070" w:type="dxa"/>
          </w:tcPr>
          <w:p w14:paraId="7CB93D64" w14:textId="77777777" w:rsidR="002F3A75" w:rsidRDefault="002F3A75">
            <w:pPr>
              <w:jc w:val="center"/>
            </w:pPr>
          </w:p>
        </w:tc>
      </w:tr>
      <w:tr w:rsidR="002F3A75" w14:paraId="7CB93D6F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D66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D67" w14:textId="77777777" w:rsidR="002F3A75" w:rsidRDefault="002F3A75">
            <w:pPr>
              <w:pStyle w:val="Heading2"/>
            </w:pPr>
            <w:r>
              <w:t>Softball</w:t>
            </w:r>
          </w:p>
        </w:tc>
        <w:tc>
          <w:tcPr>
            <w:tcW w:w="810" w:type="dxa"/>
          </w:tcPr>
          <w:p w14:paraId="7CB93D68" w14:textId="77777777" w:rsidR="002F3A75" w:rsidRDefault="002F3A75">
            <w:pPr>
              <w:jc w:val="center"/>
            </w:pPr>
            <w:r>
              <w:t>56</w:t>
            </w:r>
          </w:p>
        </w:tc>
        <w:tc>
          <w:tcPr>
            <w:tcW w:w="900" w:type="dxa"/>
          </w:tcPr>
          <w:p w14:paraId="7CB93D69" w14:textId="77777777" w:rsidR="002F3A75" w:rsidRDefault="002F3A75">
            <w:pPr>
              <w:jc w:val="center"/>
            </w:pPr>
            <w:r>
              <w:t>24</w:t>
            </w:r>
          </w:p>
        </w:tc>
        <w:tc>
          <w:tcPr>
            <w:tcW w:w="1710" w:type="dxa"/>
          </w:tcPr>
          <w:p w14:paraId="7CB93D6A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6B" w14:textId="77777777" w:rsidR="002F3A75" w:rsidRDefault="002F3A75">
            <w:pPr>
              <w:jc w:val="center"/>
            </w:pPr>
            <w:r>
              <w:t>7.2</w:t>
            </w:r>
          </w:p>
        </w:tc>
        <w:tc>
          <w:tcPr>
            <w:tcW w:w="1800" w:type="dxa"/>
          </w:tcPr>
          <w:p w14:paraId="7CB93D6C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6D" w14:textId="77777777" w:rsidR="002F3A75" w:rsidRDefault="002F3A75">
            <w:pPr>
              <w:jc w:val="center"/>
            </w:pPr>
            <w:r>
              <w:t>N/A</w:t>
            </w:r>
          </w:p>
        </w:tc>
        <w:tc>
          <w:tcPr>
            <w:tcW w:w="2070" w:type="dxa"/>
          </w:tcPr>
          <w:p w14:paraId="7CB93D6E" w14:textId="77777777" w:rsidR="002F3A75" w:rsidRDefault="002F3A75">
            <w:pPr>
              <w:jc w:val="center"/>
            </w:pPr>
          </w:p>
        </w:tc>
      </w:tr>
      <w:tr w:rsidR="002F3A75" w14:paraId="7CB93D79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D70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D71" w14:textId="77777777" w:rsidR="002F3A75" w:rsidRDefault="002F3A75">
            <w:pPr>
              <w:jc w:val="center"/>
            </w:pPr>
            <w:r>
              <w:t>Tennis</w:t>
            </w:r>
          </w:p>
        </w:tc>
        <w:tc>
          <w:tcPr>
            <w:tcW w:w="810" w:type="dxa"/>
          </w:tcPr>
          <w:p w14:paraId="7CB93D72" w14:textId="77777777" w:rsidR="002F3A75" w:rsidRDefault="002F3A75">
            <w:pPr>
              <w:jc w:val="center"/>
            </w:pPr>
            <w:r>
              <w:t>25</w:t>
            </w:r>
          </w:p>
        </w:tc>
        <w:tc>
          <w:tcPr>
            <w:tcW w:w="900" w:type="dxa"/>
          </w:tcPr>
          <w:p w14:paraId="7CB93D73" w14:textId="77777777" w:rsidR="002F3A75" w:rsidRDefault="002F3A75">
            <w:pPr>
              <w:jc w:val="center"/>
            </w:pPr>
            <w:r>
              <w:t>10</w:t>
            </w:r>
          </w:p>
        </w:tc>
        <w:tc>
          <w:tcPr>
            <w:tcW w:w="1710" w:type="dxa"/>
          </w:tcPr>
          <w:p w14:paraId="7CB93D74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75" w14:textId="77777777" w:rsidR="002F3A75" w:rsidRDefault="002F3A75">
            <w:pPr>
              <w:jc w:val="center"/>
            </w:pPr>
            <w:r>
              <w:t>6.0</w:t>
            </w:r>
          </w:p>
        </w:tc>
        <w:tc>
          <w:tcPr>
            <w:tcW w:w="1800" w:type="dxa"/>
          </w:tcPr>
          <w:p w14:paraId="7CB93D76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77" w14:textId="77777777" w:rsidR="002F3A75" w:rsidRDefault="002F3A75">
            <w:pPr>
              <w:jc w:val="center"/>
            </w:pPr>
            <w:r>
              <w:t>5</w:t>
            </w:r>
          </w:p>
        </w:tc>
        <w:tc>
          <w:tcPr>
            <w:tcW w:w="2070" w:type="dxa"/>
          </w:tcPr>
          <w:p w14:paraId="7CB93D78" w14:textId="77777777" w:rsidR="002F3A75" w:rsidRDefault="002F3A75">
            <w:pPr>
              <w:jc w:val="center"/>
            </w:pPr>
          </w:p>
        </w:tc>
      </w:tr>
      <w:tr w:rsidR="002F3A75" w14:paraId="7CB93D83" w14:textId="77777777" w:rsidTr="00D06D0F">
        <w:trPr>
          <w:cantSplit/>
          <w:trHeight w:val="288"/>
        </w:trPr>
        <w:tc>
          <w:tcPr>
            <w:tcW w:w="738" w:type="dxa"/>
            <w:vMerge/>
          </w:tcPr>
          <w:p w14:paraId="7CB93D7A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2700" w:type="dxa"/>
          </w:tcPr>
          <w:p w14:paraId="7CB93D7B" w14:textId="77777777" w:rsidR="002F3A75" w:rsidRDefault="002F3A75">
            <w:pPr>
              <w:jc w:val="center"/>
            </w:pPr>
            <w:r>
              <w:t>Other Sport _________</w:t>
            </w:r>
          </w:p>
        </w:tc>
        <w:tc>
          <w:tcPr>
            <w:tcW w:w="810" w:type="dxa"/>
          </w:tcPr>
          <w:p w14:paraId="7CB93D7C" w14:textId="77777777" w:rsidR="002F3A75" w:rsidRDefault="002F3A75">
            <w:pPr>
              <w:jc w:val="center"/>
            </w:pPr>
          </w:p>
        </w:tc>
        <w:tc>
          <w:tcPr>
            <w:tcW w:w="900" w:type="dxa"/>
          </w:tcPr>
          <w:p w14:paraId="7CB93D7D" w14:textId="77777777" w:rsidR="002F3A75" w:rsidRDefault="002F3A75">
            <w:pPr>
              <w:jc w:val="center"/>
            </w:pPr>
          </w:p>
        </w:tc>
        <w:tc>
          <w:tcPr>
            <w:tcW w:w="1710" w:type="dxa"/>
          </w:tcPr>
          <w:p w14:paraId="7CB93D7E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7F" w14:textId="77777777" w:rsidR="002F3A75" w:rsidRDefault="002F3A75">
            <w:pPr>
              <w:jc w:val="center"/>
            </w:pPr>
          </w:p>
        </w:tc>
        <w:tc>
          <w:tcPr>
            <w:tcW w:w="1800" w:type="dxa"/>
          </w:tcPr>
          <w:p w14:paraId="7CB93D80" w14:textId="77777777" w:rsidR="002F3A75" w:rsidRDefault="002F3A75">
            <w:pPr>
              <w:jc w:val="center"/>
              <w:rPr>
                <w:u w:val="single"/>
              </w:rPr>
            </w:pPr>
          </w:p>
        </w:tc>
        <w:tc>
          <w:tcPr>
            <w:tcW w:w="1170" w:type="dxa"/>
          </w:tcPr>
          <w:p w14:paraId="7CB93D81" w14:textId="77777777" w:rsidR="002F3A75" w:rsidRDefault="002F3A75">
            <w:pPr>
              <w:jc w:val="center"/>
            </w:pPr>
          </w:p>
        </w:tc>
        <w:tc>
          <w:tcPr>
            <w:tcW w:w="2070" w:type="dxa"/>
          </w:tcPr>
          <w:p w14:paraId="7CB93D82" w14:textId="77777777" w:rsidR="002F3A75" w:rsidRDefault="002F3A75">
            <w:pPr>
              <w:jc w:val="center"/>
            </w:pPr>
          </w:p>
        </w:tc>
      </w:tr>
    </w:tbl>
    <w:p w14:paraId="7CB93D84" w14:textId="77777777" w:rsidR="00403F18" w:rsidRPr="00D06D0F" w:rsidRDefault="00403F18"/>
    <w:p w14:paraId="7CB93D85" w14:textId="77777777" w:rsidR="00403F18" w:rsidRPr="00D06D0F" w:rsidRDefault="00D06D0F" w:rsidP="00D06D0F">
      <w:pPr>
        <w:ind w:left="360" w:hanging="360"/>
        <w:jc w:val="both"/>
      </w:pPr>
      <w:r>
        <w:t>*</w:t>
      </w:r>
      <w:r>
        <w:tab/>
      </w:r>
      <w:r w:rsidR="00403F18" w:rsidRPr="00D06D0F">
        <w:t>The combined equivalency values in the sports of men</w:t>
      </w:r>
      <w:r>
        <w:t>'</w:t>
      </w:r>
      <w:r w:rsidR="00403F18" w:rsidRPr="00D06D0F">
        <w:t>s and women</w:t>
      </w:r>
      <w:r>
        <w:t>'</w:t>
      </w:r>
      <w:r w:rsidR="00403F18" w:rsidRPr="00D06D0F">
        <w:t xml:space="preserve">s cross country and indoor and outdoor track and field may not exceed 12.6. </w:t>
      </w:r>
    </w:p>
    <w:p w14:paraId="7CB93D86" w14:textId="77777777" w:rsidR="00403F18" w:rsidRPr="00D06D0F" w:rsidDel="00D05A23" w:rsidRDefault="00D06D0F" w:rsidP="00D06D0F">
      <w:pPr>
        <w:ind w:left="360" w:hanging="360"/>
        <w:jc w:val="both"/>
        <w:rPr>
          <w:del w:id="1" w:author="Roseman, Susan" w:date="2013-12-19T15:22:00Z"/>
          <w:u w:val="single"/>
        </w:rPr>
      </w:pPr>
      <w:r>
        <w:t>**</w:t>
      </w:r>
      <w:r>
        <w:tab/>
      </w:r>
      <w:r w:rsidR="00403F18" w:rsidRPr="00D06D0F">
        <w:t>See Bylaw 17.</w:t>
      </w:r>
      <w:r>
        <w:t>23.6</w:t>
      </w:r>
      <w:r w:rsidR="00403F18" w:rsidRPr="00D06D0F">
        <w:t xml:space="preserve"> for institutions that sponsor indoor and outdoor track and field and participate in at least the minimum number of contests with at least the</w:t>
      </w:r>
      <w:r>
        <w:t xml:space="preserve"> </w:t>
      </w:r>
      <w:r w:rsidR="00403F18" w:rsidRPr="00D06D0F">
        <w:t xml:space="preserve">minimum number of participants. </w:t>
      </w:r>
    </w:p>
    <w:p w14:paraId="7CB93DAB" w14:textId="2C17F38D" w:rsidR="00E21239" w:rsidRPr="001E5401" w:rsidRDefault="00E21239" w:rsidP="00D05A23">
      <w:pPr>
        <w:pStyle w:val="BodyText"/>
        <w:rPr>
          <w:u w:val="single"/>
        </w:rPr>
      </w:pPr>
    </w:p>
    <w:sectPr w:rsidR="00E21239" w:rsidRPr="001E5401" w:rsidSect="00D05A23">
      <w:footerReference w:type="default" r:id="rId12"/>
      <w:pgSz w:w="15840" w:h="12240" w:orient="landscape"/>
      <w:pgMar w:top="108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C018C" w14:textId="77777777" w:rsidR="00A34B25" w:rsidRDefault="00A34B25">
      <w:r>
        <w:separator/>
      </w:r>
    </w:p>
  </w:endnote>
  <w:endnote w:type="continuationSeparator" w:id="0">
    <w:p w14:paraId="0B8DA78F" w14:textId="77777777" w:rsidR="00A34B25" w:rsidRDefault="00A3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93DCE" w14:textId="08DF5A9E" w:rsidR="00A34B25" w:rsidRDefault="00A34B25" w:rsidP="00B8232D">
    <w:pPr>
      <w:pStyle w:val="Footer"/>
      <w:tabs>
        <w:tab w:val="right" w:pos="43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2FF13" w14:textId="77777777" w:rsidR="00A34B25" w:rsidRDefault="00A34B25">
      <w:r>
        <w:separator/>
      </w:r>
    </w:p>
  </w:footnote>
  <w:footnote w:type="continuationSeparator" w:id="0">
    <w:p w14:paraId="6A2AF8D4" w14:textId="77777777" w:rsidR="00A34B25" w:rsidRDefault="00A34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10C"/>
    <w:multiLevelType w:val="hybridMultilevel"/>
    <w:tmpl w:val="D7709B1C"/>
    <w:lvl w:ilvl="0" w:tplc="0EA29C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3021C"/>
    <w:multiLevelType w:val="hybridMultilevel"/>
    <w:tmpl w:val="505EB256"/>
    <w:lvl w:ilvl="0" w:tplc="5F269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95345"/>
    <w:multiLevelType w:val="hybridMultilevel"/>
    <w:tmpl w:val="7C903112"/>
    <w:lvl w:ilvl="0" w:tplc="02AA902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6A13A1"/>
    <w:multiLevelType w:val="hybridMultilevel"/>
    <w:tmpl w:val="9710EDA6"/>
    <w:lvl w:ilvl="0" w:tplc="BCB606E6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4" w15:restartNumberingAfterBreak="0">
    <w:nsid w:val="09E43015"/>
    <w:multiLevelType w:val="hybridMultilevel"/>
    <w:tmpl w:val="339080C2"/>
    <w:lvl w:ilvl="0" w:tplc="BCB606E6">
      <w:start w:val="1"/>
      <w:numFmt w:val="bullet"/>
      <w:lvlText w:val=""/>
      <w:lvlJc w:val="left"/>
      <w:pPr>
        <w:tabs>
          <w:tab w:val="num" w:pos="504"/>
        </w:tabs>
        <w:ind w:left="64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A0EFE"/>
    <w:multiLevelType w:val="hybridMultilevel"/>
    <w:tmpl w:val="B59EDFAA"/>
    <w:lvl w:ilvl="0" w:tplc="BCB606E6">
      <w:start w:val="1"/>
      <w:numFmt w:val="bullet"/>
      <w:lvlText w:val=""/>
      <w:lvlJc w:val="left"/>
      <w:pPr>
        <w:tabs>
          <w:tab w:val="num" w:pos="504"/>
        </w:tabs>
        <w:ind w:left="64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A0E60"/>
    <w:multiLevelType w:val="hybridMultilevel"/>
    <w:tmpl w:val="814EF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267AC6"/>
    <w:multiLevelType w:val="hybridMultilevel"/>
    <w:tmpl w:val="918630B0"/>
    <w:lvl w:ilvl="0" w:tplc="769A91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123C3"/>
    <w:multiLevelType w:val="hybridMultilevel"/>
    <w:tmpl w:val="545E097E"/>
    <w:lvl w:ilvl="0" w:tplc="04090019">
      <w:start w:val="1"/>
      <w:numFmt w:val="lowerLetter"/>
      <w:lvlText w:val="%1."/>
      <w:lvlJc w:val="left"/>
      <w:pPr>
        <w:tabs>
          <w:tab w:val="num" w:pos="504"/>
        </w:tabs>
        <w:ind w:left="648" w:hanging="144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525DB"/>
    <w:multiLevelType w:val="hybridMultilevel"/>
    <w:tmpl w:val="08760328"/>
    <w:lvl w:ilvl="0" w:tplc="04090019">
      <w:start w:val="1"/>
      <w:numFmt w:val="lowerLetter"/>
      <w:lvlText w:val="%1."/>
      <w:lvlJc w:val="left"/>
      <w:pPr>
        <w:tabs>
          <w:tab w:val="num" w:pos="504"/>
        </w:tabs>
        <w:ind w:left="648" w:hanging="144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757A1"/>
    <w:multiLevelType w:val="hybridMultilevel"/>
    <w:tmpl w:val="84A65372"/>
    <w:lvl w:ilvl="0" w:tplc="87A09F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AA68B6"/>
    <w:multiLevelType w:val="hybridMultilevel"/>
    <w:tmpl w:val="A4A4C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D370A"/>
    <w:multiLevelType w:val="hybridMultilevel"/>
    <w:tmpl w:val="FD148F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F486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72472"/>
    <w:multiLevelType w:val="hybridMultilevel"/>
    <w:tmpl w:val="A80EC5C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52952"/>
    <w:multiLevelType w:val="hybridMultilevel"/>
    <w:tmpl w:val="D534D8D0"/>
    <w:lvl w:ilvl="0" w:tplc="BCB606E6">
      <w:start w:val="1"/>
      <w:numFmt w:val="bullet"/>
      <w:lvlText w:val=""/>
      <w:lvlJc w:val="left"/>
      <w:pPr>
        <w:tabs>
          <w:tab w:val="num" w:pos="504"/>
        </w:tabs>
        <w:ind w:left="64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3539C"/>
    <w:multiLevelType w:val="hybridMultilevel"/>
    <w:tmpl w:val="929A87F4"/>
    <w:lvl w:ilvl="0" w:tplc="87A09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6CE732E"/>
    <w:multiLevelType w:val="hybridMultilevel"/>
    <w:tmpl w:val="89EA4DDA"/>
    <w:lvl w:ilvl="0" w:tplc="02AA90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224" w:hanging="144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A6496B"/>
    <w:multiLevelType w:val="hybridMultilevel"/>
    <w:tmpl w:val="7E065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C69ED"/>
    <w:multiLevelType w:val="multilevel"/>
    <w:tmpl w:val="AB22EA6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224" w:hanging="144"/>
      </w:pPr>
      <w:rPr>
        <w:rFonts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FD7799"/>
    <w:multiLevelType w:val="hybridMultilevel"/>
    <w:tmpl w:val="F36C20E0"/>
    <w:lvl w:ilvl="0" w:tplc="ABF6AAA4">
      <w:start w:val="1"/>
      <w:numFmt w:val="lowerLetter"/>
      <w:lvlText w:val="%1."/>
      <w:lvlJc w:val="left"/>
      <w:pPr>
        <w:ind w:left="86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0" w15:restartNumberingAfterBreak="0">
    <w:nsid w:val="5A692A16"/>
    <w:multiLevelType w:val="hybridMultilevel"/>
    <w:tmpl w:val="9446D6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0400C"/>
    <w:multiLevelType w:val="hybridMultilevel"/>
    <w:tmpl w:val="9386E16E"/>
    <w:lvl w:ilvl="0" w:tplc="21620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35E2F"/>
    <w:multiLevelType w:val="hybridMultilevel"/>
    <w:tmpl w:val="E1E817F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C7D63"/>
    <w:multiLevelType w:val="hybridMultilevel"/>
    <w:tmpl w:val="3B8E14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20E95"/>
    <w:multiLevelType w:val="hybridMultilevel"/>
    <w:tmpl w:val="42D8D13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B62160"/>
    <w:multiLevelType w:val="hybridMultilevel"/>
    <w:tmpl w:val="F560E4F0"/>
    <w:lvl w:ilvl="0" w:tplc="0450B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F75F3"/>
    <w:multiLevelType w:val="hybridMultilevel"/>
    <w:tmpl w:val="6BBEEA7A"/>
    <w:lvl w:ilvl="0" w:tplc="04090019">
      <w:start w:val="1"/>
      <w:numFmt w:val="lowerLetter"/>
      <w:lvlText w:val="%1."/>
      <w:lvlJc w:val="left"/>
      <w:pPr>
        <w:tabs>
          <w:tab w:val="num" w:pos="1044"/>
        </w:tabs>
        <w:ind w:left="1188" w:hanging="144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9E005A0"/>
    <w:multiLevelType w:val="hybridMultilevel"/>
    <w:tmpl w:val="D6DC74AA"/>
    <w:lvl w:ilvl="0" w:tplc="02AA90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224" w:hanging="144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44507D"/>
    <w:multiLevelType w:val="hybridMultilevel"/>
    <w:tmpl w:val="A8EA8FD0"/>
    <w:lvl w:ilvl="0" w:tplc="F028D67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9" w15:restartNumberingAfterBreak="0">
    <w:nsid w:val="6D884171"/>
    <w:multiLevelType w:val="hybridMultilevel"/>
    <w:tmpl w:val="86CE06A4"/>
    <w:lvl w:ilvl="0" w:tplc="04090019">
      <w:start w:val="1"/>
      <w:numFmt w:val="lowerLetter"/>
      <w:lvlText w:val="%1."/>
      <w:lvlJc w:val="left"/>
      <w:pPr>
        <w:tabs>
          <w:tab w:val="num" w:pos="864"/>
        </w:tabs>
        <w:ind w:left="1008" w:hanging="144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383720"/>
    <w:multiLevelType w:val="hybridMultilevel"/>
    <w:tmpl w:val="F530CB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862835"/>
    <w:multiLevelType w:val="hybridMultilevel"/>
    <w:tmpl w:val="5596B0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D60BC"/>
    <w:multiLevelType w:val="hybridMultilevel"/>
    <w:tmpl w:val="931C2328"/>
    <w:lvl w:ilvl="0" w:tplc="BCB606E6">
      <w:start w:val="1"/>
      <w:numFmt w:val="bullet"/>
      <w:lvlText w:val=""/>
      <w:lvlJc w:val="left"/>
      <w:pPr>
        <w:tabs>
          <w:tab w:val="num" w:pos="1044"/>
        </w:tabs>
        <w:ind w:left="118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18253BA"/>
    <w:multiLevelType w:val="hybridMultilevel"/>
    <w:tmpl w:val="78D273CC"/>
    <w:lvl w:ilvl="0" w:tplc="EB662F08">
      <w:start w:val="7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857137"/>
    <w:multiLevelType w:val="hybridMultilevel"/>
    <w:tmpl w:val="39503C00"/>
    <w:lvl w:ilvl="0" w:tplc="04090019">
      <w:start w:val="1"/>
      <w:numFmt w:val="lowerLetter"/>
      <w:lvlText w:val="%1."/>
      <w:lvlJc w:val="left"/>
      <w:pPr>
        <w:tabs>
          <w:tab w:val="num" w:pos="864"/>
        </w:tabs>
        <w:ind w:left="1008" w:hanging="144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307629"/>
    <w:multiLevelType w:val="hybridMultilevel"/>
    <w:tmpl w:val="86EEE3DA"/>
    <w:lvl w:ilvl="0" w:tplc="87A09F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AD7AEB"/>
    <w:multiLevelType w:val="hybridMultilevel"/>
    <w:tmpl w:val="1C3EBD24"/>
    <w:lvl w:ilvl="0" w:tplc="DEDC3F36">
      <w:start w:val="1"/>
      <w:numFmt w:val="decimal"/>
      <w:lvlText w:val="%1."/>
      <w:lvlJc w:val="left"/>
      <w:pPr>
        <w:tabs>
          <w:tab w:val="num" w:pos="504"/>
        </w:tabs>
        <w:ind w:left="648" w:hanging="144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6668C"/>
    <w:multiLevelType w:val="hybridMultilevel"/>
    <w:tmpl w:val="F7042092"/>
    <w:lvl w:ilvl="0" w:tplc="02AA90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F774E8"/>
    <w:multiLevelType w:val="hybridMultilevel"/>
    <w:tmpl w:val="14AA156A"/>
    <w:lvl w:ilvl="0" w:tplc="BCB606E6">
      <w:start w:val="1"/>
      <w:numFmt w:val="bullet"/>
      <w:lvlText w:val=""/>
      <w:lvlJc w:val="left"/>
      <w:pPr>
        <w:tabs>
          <w:tab w:val="num" w:pos="864"/>
        </w:tabs>
        <w:ind w:left="100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EB65C3D"/>
    <w:multiLevelType w:val="hybridMultilevel"/>
    <w:tmpl w:val="B11024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AA90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F77082"/>
    <w:multiLevelType w:val="hybridMultilevel"/>
    <w:tmpl w:val="C68431A0"/>
    <w:lvl w:ilvl="0" w:tplc="095C58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6"/>
  </w:num>
  <w:num w:numId="3">
    <w:abstractNumId w:val="30"/>
  </w:num>
  <w:num w:numId="4">
    <w:abstractNumId w:val="12"/>
  </w:num>
  <w:num w:numId="5">
    <w:abstractNumId w:val="10"/>
  </w:num>
  <w:num w:numId="6">
    <w:abstractNumId w:val="11"/>
  </w:num>
  <w:num w:numId="7">
    <w:abstractNumId w:val="31"/>
  </w:num>
  <w:num w:numId="8">
    <w:abstractNumId w:val="15"/>
  </w:num>
  <w:num w:numId="9">
    <w:abstractNumId w:val="2"/>
  </w:num>
  <w:num w:numId="10">
    <w:abstractNumId w:val="17"/>
  </w:num>
  <w:num w:numId="11">
    <w:abstractNumId w:val="27"/>
  </w:num>
  <w:num w:numId="12">
    <w:abstractNumId w:val="23"/>
  </w:num>
  <w:num w:numId="13">
    <w:abstractNumId w:val="37"/>
  </w:num>
  <w:num w:numId="14">
    <w:abstractNumId w:val="20"/>
  </w:num>
  <w:num w:numId="15">
    <w:abstractNumId w:val="38"/>
  </w:num>
  <w:num w:numId="16">
    <w:abstractNumId w:val="32"/>
  </w:num>
  <w:num w:numId="17">
    <w:abstractNumId w:val="5"/>
  </w:num>
  <w:num w:numId="18">
    <w:abstractNumId w:val="4"/>
  </w:num>
  <w:num w:numId="19">
    <w:abstractNumId w:val="14"/>
  </w:num>
  <w:num w:numId="20">
    <w:abstractNumId w:val="34"/>
  </w:num>
  <w:num w:numId="21">
    <w:abstractNumId w:val="26"/>
  </w:num>
  <w:num w:numId="22">
    <w:abstractNumId w:val="29"/>
  </w:num>
  <w:num w:numId="23">
    <w:abstractNumId w:val="13"/>
  </w:num>
  <w:num w:numId="24">
    <w:abstractNumId w:val="22"/>
  </w:num>
  <w:num w:numId="25">
    <w:abstractNumId w:val="8"/>
  </w:num>
  <w:num w:numId="26">
    <w:abstractNumId w:val="9"/>
  </w:num>
  <w:num w:numId="27">
    <w:abstractNumId w:val="24"/>
  </w:num>
  <w:num w:numId="28">
    <w:abstractNumId w:val="3"/>
  </w:num>
  <w:num w:numId="29">
    <w:abstractNumId w:val="18"/>
  </w:num>
  <w:num w:numId="30">
    <w:abstractNumId w:val="33"/>
  </w:num>
  <w:num w:numId="31">
    <w:abstractNumId w:val="19"/>
  </w:num>
  <w:num w:numId="32">
    <w:abstractNumId w:val="35"/>
  </w:num>
  <w:num w:numId="33">
    <w:abstractNumId w:val="28"/>
  </w:num>
  <w:num w:numId="34">
    <w:abstractNumId w:val="1"/>
  </w:num>
  <w:num w:numId="35">
    <w:abstractNumId w:val="21"/>
  </w:num>
  <w:num w:numId="36">
    <w:abstractNumId w:val="7"/>
  </w:num>
  <w:num w:numId="37">
    <w:abstractNumId w:val="25"/>
  </w:num>
  <w:num w:numId="38">
    <w:abstractNumId w:val="16"/>
  </w:num>
  <w:num w:numId="39">
    <w:abstractNumId w:val="40"/>
  </w:num>
  <w:num w:numId="40">
    <w:abstractNumId w:val="0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7DA"/>
    <w:rsid w:val="000037AB"/>
    <w:rsid w:val="000059CA"/>
    <w:rsid w:val="00007022"/>
    <w:rsid w:val="00014792"/>
    <w:rsid w:val="000177D5"/>
    <w:rsid w:val="000220F1"/>
    <w:rsid w:val="00030752"/>
    <w:rsid w:val="000346B7"/>
    <w:rsid w:val="00040FE2"/>
    <w:rsid w:val="0004381C"/>
    <w:rsid w:val="000534E2"/>
    <w:rsid w:val="00060836"/>
    <w:rsid w:val="00064102"/>
    <w:rsid w:val="000663B2"/>
    <w:rsid w:val="00070805"/>
    <w:rsid w:val="00073B1A"/>
    <w:rsid w:val="000756A4"/>
    <w:rsid w:val="00075BB9"/>
    <w:rsid w:val="0007641D"/>
    <w:rsid w:val="00076A4D"/>
    <w:rsid w:val="00082FDC"/>
    <w:rsid w:val="00093739"/>
    <w:rsid w:val="00093913"/>
    <w:rsid w:val="00096BF9"/>
    <w:rsid w:val="00097295"/>
    <w:rsid w:val="00097BEB"/>
    <w:rsid w:val="000A002F"/>
    <w:rsid w:val="000A007A"/>
    <w:rsid w:val="000A2BA4"/>
    <w:rsid w:val="000A5D2B"/>
    <w:rsid w:val="000A5E5F"/>
    <w:rsid w:val="000A6AE9"/>
    <w:rsid w:val="000B0FD8"/>
    <w:rsid w:val="000C2B5B"/>
    <w:rsid w:val="000C53E8"/>
    <w:rsid w:val="000E296E"/>
    <w:rsid w:val="000E5547"/>
    <w:rsid w:val="000F1544"/>
    <w:rsid w:val="000F22E8"/>
    <w:rsid w:val="000F3497"/>
    <w:rsid w:val="000F4C11"/>
    <w:rsid w:val="000F7834"/>
    <w:rsid w:val="000F7D8B"/>
    <w:rsid w:val="00101E37"/>
    <w:rsid w:val="001025F6"/>
    <w:rsid w:val="00111FF8"/>
    <w:rsid w:val="00122AB9"/>
    <w:rsid w:val="0012589B"/>
    <w:rsid w:val="00125FC4"/>
    <w:rsid w:val="00126F74"/>
    <w:rsid w:val="00127350"/>
    <w:rsid w:val="00130E07"/>
    <w:rsid w:val="001336D8"/>
    <w:rsid w:val="00134001"/>
    <w:rsid w:val="00137170"/>
    <w:rsid w:val="00142263"/>
    <w:rsid w:val="001454B6"/>
    <w:rsid w:val="0014645D"/>
    <w:rsid w:val="00151EC5"/>
    <w:rsid w:val="0016362E"/>
    <w:rsid w:val="00165912"/>
    <w:rsid w:val="001673D8"/>
    <w:rsid w:val="00167508"/>
    <w:rsid w:val="00167B9F"/>
    <w:rsid w:val="001751CF"/>
    <w:rsid w:val="00177057"/>
    <w:rsid w:val="00183D70"/>
    <w:rsid w:val="001862CC"/>
    <w:rsid w:val="0019319A"/>
    <w:rsid w:val="00194623"/>
    <w:rsid w:val="001953E0"/>
    <w:rsid w:val="00195663"/>
    <w:rsid w:val="00197567"/>
    <w:rsid w:val="001A1F7A"/>
    <w:rsid w:val="001A7407"/>
    <w:rsid w:val="001B12ED"/>
    <w:rsid w:val="001B3CB1"/>
    <w:rsid w:val="001B6C45"/>
    <w:rsid w:val="001C2DA9"/>
    <w:rsid w:val="001C7DB1"/>
    <w:rsid w:val="001D4B0C"/>
    <w:rsid w:val="001D4B93"/>
    <w:rsid w:val="001D501A"/>
    <w:rsid w:val="001D74A4"/>
    <w:rsid w:val="001E5401"/>
    <w:rsid w:val="001E6A74"/>
    <w:rsid w:val="00203E98"/>
    <w:rsid w:val="002071FC"/>
    <w:rsid w:val="00210AC4"/>
    <w:rsid w:val="00221EA1"/>
    <w:rsid w:val="00222BBE"/>
    <w:rsid w:val="0022489B"/>
    <w:rsid w:val="00225E9F"/>
    <w:rsid w:val="00226A17"/>
    <w:rsid w:val="00226F19"/>
    <w:rsid w:val="002323EB"/>
    <w:rsid w:val="0023739B"/>
    <w:rsid w:val="002377C6"/>
    <w:rsid w:val="00243B16"/>
    <w:rsid w:val="002509F9"/>
    <w:rsid w:val="00252A72"/>
    <w:rsid w:val="002579BA"/>
    <w:rsid w:val="0026175C"/>
    <w:rsid w:val="00262A90"/>
    <w:rsid w:val="00267203"/>
    <w:rsid w:val="00280903"/>
    <w:rsid w:val="002817F8"/>
    <w:rsid w:val="002841B5"/>
    <w:rsid w:val="00286371"/>
    <w:rsid w:val="00292CD1"/>
    <w:rsid w:val="00293071"/>
    <w:rsid w:val="00294303"/>
    <w:rsid w:val="002A099E"/>
    <w:rsid w:val="002A1DF2"/>
    <w:rsid w:val="002A3DB9"/>
    <w:rsid w:val="002A6AB0"/>
    <w:rsid w:val="002B3B74"/>
    <w:rsid w:val="002B5536"/>
    <w:rsid w:val="002B6C47"/>
    <w:rsid w:val="002C0186"/>
    <w:rsid w:val="002C2DD4"/>
    <w:rsid w:val="002C5D9D"/>
    <w:rsid w:val="002D647E"/>
    <w:rsid w:val="002E25AB"/>
    <w:rsid w:val="002E3193"/>
    <w:rsid w:val="002E4EB7"/>
    <w:rsid w:val="002F3A75"/>
    <w:rsid w:val="002F5F01"/>
    <w:rsid w:val="00307CCC"/>
    <w:rsid w:val="00310D21"/>
    <w:rsid w:val="003127F4"/>
    <w:rsid w:val="00320BAD"/>
    <w:rsid w:val="00322689"/>
    <w:rsid w:val="00323F80"/>
    <w:rsid w:val="00326580"/>
    <w:rsid w:val="00326B9F"/>
    <w:rsid w:val="003278DE"/>
    <w:rsid w:val="00330262"/>
    <w:rsid w:val="00330ECA"/>
    <w:rsid w:val="00333B5E"/>
    <w:rsid w:val="00335E6C"/>
    <w:rsid w:val="003377BE"/>
    <w:rsid w:val="00342F62"/>
    <w:rsid w:val="00345E1B"/>
    <w:rsid w:val="0034742A"/>
    <w:rsid w:val="00352B69"/>
    <w:rsid w:val="00355721"/>
    <w:rsid w:val="00355B1A"/>
    <w:rsid w:val="00356E72"/>
    <w:rsid w:val="00361D2E"/>
    <w:rsid w:val="00365D60"/>
    <w:rsid w:val="00366675"/>
    <w:rsid w:val="00367862"/>
    <w:rsid w:val="003734BD"/>
    <w:rsid w:val="00382F61"/>
    <w:rsid w:val="00383434"/>
    <w:rsid w:val="003859FB"/>
    <w:rsid w:val="003930FC"/>
    <w:rsid w:val="003957FB"/>
    <w:rsid w:val="003967F5"/>
    <w:rsid w:val="0039765F"/>
    <w:rsid w:val="003A64A9"/>
    <w:rsid w:val="003A686B"/>
    <w:rsid w:val="003A694E"/>
    <w:rsid w:val="003A6C22"/>
    <w:rsid w:val="003A74C2"/>
    <w:rsid w:val="003B0018"/>
    <w:rsid w:val="003B447F"/>
    <w:rsid w:val="003B633E"/>
    <w:rsid w:val="003B694A"/>
    <w:rsid w:val="003B7E29"/>
    <w:rsid w:val="003C533C"/>
    <w:rsid w:val="003C5FFE"/>
    <w:rsid w:val="003C6317"/>
    <w:rsid w:val="003D18E8"/>
    <w:rsid w:val="003D35D3"/>
    <w:rsid w:val="003D50AF"/>
    <w:rsid w:val="003D5AD7"/>
    <w:rsid w:val="003E19DE"/>
    <w:rsid w:val="003F297D"/>
    <w:rsid w:val="003F4338"/>
    <w:rsid w:val="003F5FF2"/>
    <w:rsid w:val="00401446"/>
    <w:rsid w:val="00402D42"/>
    <w:rsid w:val="00402FED"/>
    <w:rsid w:val="00403F18"/>
    <w:rsid w:val="00406129"/>
    <w:rsid w:val="004074B6"/>
    <w:rsid w:val="00407DA1"/>
    <w:rsid w:val="0041021A"/>
    <w:rsid w:val="004164A2"/>
    <w:rsid w:val="0042624E"/>
    <w:rsid w:val="0042715D"/>
    <w:rsid w:val="004324D5"/>
    <w:rsid w:val="004335CE"/>
    <w:rsid w:val="00434094"/>
    <w:rsid w:val="0043571C"/>
    <w:rsid w:val="00441643"/>
    <w:rsid w:val="00450F99"/>
    <w:rsid w:val="00451F97"/>
    <w:rsid w:val="00453300"/>
    <w:rsid w:val="00454829"/>
    <w:rsid w:val="00457C5A"/>
    <w:rsid w:val="004607B1"/>
    <w:rsid w:val="0046252F"/>
    <w:rsid w:val="0046531D"/>
    <w:rsid w:val="004700ED"/>
    <w:rsid w:val="004751B1"/>
    <w:rsid w:val="004751F1"/>
    <w:rsid w:val="00477A82"/>
    <w:rsid w:val="00480642"/>
    <w:rsid w:val="00481975"/>
    <w:rsid w:val="004846A9"/>
    <w:rsid w:val="0048575D"/>
    <w:rsid w:val="00485C97"/>
    <w:rsid w:val="00491B25"/>
    <w:rsid w:val="00491FF2"/>
    <w:rsid w:val="00495C5D"/>
    <w:rsid w:val="004A005D"/>
    <w:rsid w:val="004A6FDB"/>
    <w:rsid w:val="004A7873"/>
    <w:rsid w:val="004B07FD"/>
    <w:rsid w:val="004B6BA3"/>
    <w:rsid w:val="004C23E2"/>
    <w:rsid w:val="004C5B93"/>
    <w:rsid w:val="004C694A"/>
    <w:rsid w:val="004E0571"/>
    <w:rsid w:val="004E60D8"/>
    <w:rsid w:val="004E7062"/>
    <w:rsid w:val="004E7780"/>
    <w:rsid w:val="004F2391"/>
    <w:rsid w:val="004F60D7"/>
    <w:rsid w:val="004F737C"/>
    <w:rsid w:val="004F78AB"/>
    <w:rsid w:val="004F7EA3"/>
    <w:rsid w:val="00507F1D"/>
    <w:rsid w:val="00510B9B"/>
    <w:rsid w:val="00514A12"/>
    <w:rsid w:val="005168DC"/>
    <w:rsid w:val="00516E24"/>
    <w:rsid w:val="00520F84"/>
    <w:rsid w:val="00522EA6"/>
    <w:rsid w:val="00526EB5"/>
    <w:rsid w:val="00530E20"/>
    <w:rsid w:val="00533C09"/>
    <w:rsid w:val="00536578"/>
    <w:rsid w:val="00536A30"/>
    <w:rsid w:val="00547C6F"/>
    <w:rsid w:val="00550DE6"/>
    <w:rsid w:val="00553C83"/>
    <w:rsid w:val="00553C92"/>
    <w:rsid w:val="0057028D"/>
    <w:rsid w:val="00572EB2"/>
    <w:rsid w:val="00574A0B"/>
    <w:rsid w:val="00577538"/>
    <w:rsid w:val="00577CA4"/>
    <w:rsid w:val="0058012B"/>
    <w:rsid w:val="0058582C"/>
    <w:rsid w:val="005862EC"/>
    <w:rsid w:val="00587124"/>
    <w:rsid w:val="005879F3"/>
    <w:rsid w:val="00591ACB"/>
    <w:rsid w:val="005974B1"/>
    <w:rsid w:val="005A4D50"/>
    <w:rsid w:val="005A4D7E"/>
    <w:rsid w:val="005A750C"/>
    <w:rsid w:val="005A7750"/>
    <w:rsid w:val="005B07B3"/>
    <w:rsid w:val="005B1D3B"/>
    <w:rsid w:val="005B2EC4"/>
    <w:rsid w:val="005B33E5"/>
    <w:rsid w:val="005B4F51"/>
    <w:rsid w:val="005B6142"/>
    <w:rsid w:val="005B7108"/>
    <w:rsid w:val="005C2D41"/>
    <w:rsid w:val="005C4E2D"/>
    <w:rsid w:val="005D2F33"/>
    <w:rsid w:val="005D4674"/>
    <w:rsid w:val="005D5E08"/>
    <w:rsid w:val="005D6FCB"/>
    <w:rsid w:val="005E2D45"/>
    <w:rsid w:val="005E7B56"/>
    <w:rsid w:val="005F46C0"/>
    <w:rsid w:val="005F6D5B"/>
    <w:rsid w:val="006035EB"/>
    <w:rsid w:val="00605B8E"/>
    <w:rsid w:val="006114C9"/>
    <w:rsid w:val="006156B4"/>
    <w:rsid w:val="0062286E"/>
    <w:rsid w:val="00623715"/>
    <w:rsid w:val="00623F30"/>
    <w:rsid w:val="0062475A"/>
    <w:rsid w:val="00632192"/>
    <w:rsid w:val="00633222"/>
    <w:rsid w:val="006342E5"/>
    <w:rsid w:val="00634D38"/>
    <w:rsid w:val="006358E6"/>
    <w:rsid w:val="0063651B"/>
    <w:rsid w:val="00647B5F"/>
    <w:rsid w:val="0065312C"/>
    <w:rsid w:val="006567DA"/>
    <w:rsid w:val="00656809"/>
    <w:rsid w:val="00657BE1"/>
    <w:rsid w:val="00657D0E"/>
    <w:rsid w:val="006668D3"/>
    <w:rsid w:val="00672011"/>
    <w:rsid w:val="00674DAA"/>
    <w:rsid w:val="006750AC"/>
    <w:rsid w:val="006764AA"/>
    <w:rsid w:val="00676F0F"/>
    <w:rsid w:val="0068241C"/>
    <w:rsid w:val="00682BC3"/>
    <w:rsid w:val="00682CD3"/>
    <w:rsid w:val="0068383C"/>
    <w:rsid w:val="00686860"/>
    <w:rsid w:val="00686917"/>
    <w:rsid w:val="00693598"/>
    <w:rsid w:val="0069791E"/>
    <w:rsid w:val="006B3E53"/>
    <w:rsid w:val="006B6F07"/>
    <w:rsid w:val="006C51AB"/>
    <w:rsid w:val="006C5AE0"/>
    <w:rsid w:val="006D46B1"/>
    <w:rsid w:val="006D60A0"/>
    <w:rsid w:val="006E2312"/>
    <w:rsid w:val="006E23C3"/>
    <w:rsid w:val="006E278D"/>
    <w:rsid w:val="006E52C1"/>
    <w:rsid w:val="006E7959"/>
    <w:rsid w:val="006F64FA"/>
    <w:rsid w:val="006F6A12"/>
    <w:rsid w:val="006F7B18"/>
    <w:rsid w:val="0070494E"/>
    <w:rsid w:val="00706413"/>
    <w:rsid w:val="00710ABB"/>
    <w:rsid w:val="00717B3E"/>
    <w:rsid w:val="00723EFB"/>
    <w:rsid w:val="00724E59"/>
    <w:rsid w:val="00725070"/>
    <w:rsid w:val="007256F9"/>
    <w:rsid w:val="007316C4"/>
    <w:rsid w:val="00732E60"/>
    <w:rsid w:val="0073472B"/>
    <w:rsid w:val="00735075"/>
    <w:rsid w:val="00736102"/>
    <w:rsid w:val="007372B5"/>
    <w:rsid w:val="0074479D"/>
    <w:rsid w:val="00744D89"/>
    <w:rsid w:val="00745E56"/>
    <w:rsid w:val="007520EC"/>
    <w:rsid w:val="00753C52"/>
    <w:rsid w:val="00760B70"/>
    <w:rsid w:val="00762E48"/>
    <w:rsid w:val="00764DBE"/>
    <w:rsid w:val="00766079"/>
    <w:rsid w:val="007718E6"/>
    <w:rsid w:val="00777923"/>
    <w:rsid w:val="007822ED"/>
    <w:rsid w:val="0078279E"/>
    <w:rsid w:val="007A0862"/>
    <w:rsid w:val="007A7F96"/>
    <w:rsid w:val="007B0D6D"/>
    <w:rsid w:val="007B2689"/>
    <w:rsid w:val="007B34D7"/>
    <w:rsid w:val="007B4454"/>
    <w:rsid w:val="007B51D3"/>
    <w:rsid w:val="007B68CD"/>
    <w:rsid w:val="007C3C8B"/>
    <w:rsid w:val="007C53FF"/>
    <w:rsid w:val="007C7DEE"/>
    <w:rsid w:val="007D0CD8"/>
    <w:rsid w:val="007E22EA"/>
    <w:rsid w:val="007E24DB"/>
    <w:rsid w:val="007E321D"/>
    <w:rsid w:val="007E32DB"/>
    <w:rsid w:val="007E4C75"/>
    <w:rsid w:val="007E64CC"/>
    <w:rsid w:val="007F0C6F"/>
    <w:rsid w:val="007F1567"/>
    <w:rsid w:val="007F321E"/>
    <w:rsid w:val="007F4D66"/>
    <w:rsid w:val="007F7796"/>
    <w:rsid w:val="00801317"/>
    <w:rsid w:val="00802B31"/>
    <w:rsid w:val="00804109"/>
    <w:rsid w:val="00804366"/>
    <w:rsid w:val="00806071"/>
    <w:rsid w:val="008074CC"/>
    <w:rsid w:val="00811C97"/>
    <w:rsid w:val="00815177"/>
    <w:rsid w:val="00815832"/>
    <w:rsid w:val="00816399"/>
    <w:rsid w:val="00822492"/>
    <w:rsid w:val="0082602E"/>
    <w:rsid w:val="00827B4A"/>
    <w:rsid w:val="008404F9"/>
    <w:rsid w:val="00841E09"/>
    <w:rsid w:val="008467E9"/>
    <w:rsid w:val="008500C2"/>
    <w:rsid w:val="00851713"/>
    <w:rsid w:val="008522F0"/>
    <w:rsid w:val="0085618E"/>
    <w:rsid w:val="00861029"/>
    <w:rsid w:val="008624C1"/>
    <w:rsid w:val="008633B8"/>
    <w:rsid w:val="008734F9"/>
    <w:rsid w:val="0088168C"/>
    <w:rsid w:val="00883713"/>
    <w:rsid w:val="00885378"/>
    <w:rsid w:val="008910E0"/>
    <w:rsid w:val="008921E6"/>
    <w:rsid w:val="00892EB6"/>
    <w:rsid w:val="00895447"/>
    <w:rsid w:val="00895E26"/>
    <w:rsid w:val="008A2AD8"/>
    <w:rsid w:val="008A6C5A"/>
    <w:rsid w:val="008B3FA4"/>
    <w:rsid w:val="008C1312"/>
    <w:rsid w:val="008C15FE"/>
    <w:rsid w:val="008C56DF"/>
    <w:rsid w:val="008C6DDC"/>
    <w:rsid w:val="008D40A3"/>
    <w:rsid w:val="008E1238"/>
    <w:rsid w:val="008F7445"/>
    <w:rsid w:val="00902116"/>
    <w:rsid w:val="00903780"/>
    <w:rsid w:val="00904B06"/>
    <w:rsid w:val="00912E4F"/>
    <w:rsid w:val="00913A7C"/>
    <w:rsid w:val="0091644C"/>
    <w:rsid w:val="0091696B"/>
    <w:rsid w:val="00917838"/>
    <w:rsid w:val="00921683"/>
    <w:rsid w:val="00924E2C"/>
    <w:rsid w:val="00925D25"/>
    <w:rsid w:val="00927BF5"/>
    <w:rsid w:val="0093257B"/>
    <w:rsid w:val="0093358F"/>
    <w:rsid w:val="00935F34"/>
    <w:rsid w:val="009365B4"/>
    <w:rsid w:val="00936D71"/>
    <w:rsid w:val="009400E0"/>
    <w:rsid w:val="00942BE7"/>
    <w:rsid w:val="00944F60"/>
    <w:rsid w:val="00950C40"/>
    <w:rsid w:val="00956498"/>
    <w:rsid w:val="0095686D"/>
    <w:rsid w:val="00961BBB"/>
    <w:rsid w:val="009666A9"/>
    <w:rsid w:val="00967854"/>
    <w:rsid w:val="009711A6"/>
    <w:rsid w:val="00973A19"/>
    <w:rsid w:val="00976461"/>
    <w:rsid w:val="00980547"/>
    <w:rsid w:val="00982603"/>
    <w:rsid w:val="00983B85"/>
    <w:rsid w:val="0099095D"/>
    <w:rsid w:val="00990973"/>
    <w:rsid w:val="00991A99"/>
    <w:rsid w:val="00993BF2"/>
    <w:rsid w:val="0099536A"/>
    <w:rsid w:val="00996FD0"/>
    <w:rsid w:val="009A3A2B"/>
    <w:rsid w:val="009C0630"/>
    <w:rsid w:val="009C110D"/>
    <w:rsid w:val="009C3C67"/>
    <w:rsid w:val="009C4A00"/>
    <w:rsid w:val="009E1212"/>
    <w:rsid w:val="009E47A5"/>
    <w:rsid w:val="009F544E"/>
    <w:rsid w:val="00A052F0"/>
    <w:rsid w:val="00A05636"/>
    <w:rsid w:val="00A061F0"/>
    <w:rsid w:val="00A120F7"/>
    <w:rsid w:val="00A1388C"/>
    <w:rsid w:val="00A251C4"/>
    <w:rsid w:val="00A27B79"/>
    <w:rsid w:val="00A27B87"/>
    <w:rsid w:val="00A34B25"/>
    <w:rsid w:val="00A34C1C"/>
    <w:rsid w:val="00A43BD0"/>
    <w:rsid w:val="00A45658"/>
    <w:rsid w:val="00A53AE9"/>
    <w:rsid w:val="00A54E64"/>
    <w:rsid w:val="00A55767"/>
    <w:rsid w:val="00A5693E"/>
    <w:rsid w:val="00A60469"/>
    <w:rsid w:val="00A611A8"/>
    <w:rsid w:val="00A61E07"/>
    <w:rsid w:val="00A71FAA"/>
    <w:rsid w:val="00A72420"/>
    <w:rsid w:val="00A74888"/>
    <w:rsid w:val="00A748DC"/>
    <w:rsid w:val="00A7570A"/>
    <w:rsid w:val="00A76721"/>
    <w:rsid w:val="00A82F45"/>
    <w:rsid w:val="00A85197"/>
    <w:rsid w:val="00A9097B"/>
    <w:rsid w:val="00A92B68"/>
    <w:rsid w:val="00A950E4"/>
    <w:rsid w:val="00AA3068"/>
    <w:rsid w:val="00AA7466"/>
    <w:rsid w:val="00AB4119"/>
    <w:rsid w:val="00AC10D4"/>
    <w:rsid w:val="00AC6393"/>
    <w:rsid w:val="00AE0E45"/>
    <w:rsid w:val="00AE340F"/>
    <w:rsid w:val="00AE4883"/>
    <w:rsid w:val="00AE55F0"/>
    <w:rsid w:val="00AF1B6B"/>
    <w:rsid w:val="00AF3F26"/>
    <w:rsid w:val="00AF614D"/>
    <w:rsid w:val="00B06543"/>
    <w:rsid w:val="00B12B79"/>
    <w:rsid w:val="00B13F4F"/>
    <w:rsid w:val="00B14276"/>
    <w:rsid w:val="00B15D2C"/>
    <w:rsid w:val="00B22431"/>
    <w:rsid w:val="00B242E0"/>
    <w:rsid w:val="00B25F3D"/>
    <w:rsid w:val="00B26E84"/>
    <w:rsid w:val="00B315F0"/>
    <w:rsid w:val="00B32882"/>
    <w:rsid w:val="00B34059"/>
    <w:rsid w:val="00B35318"/>
    <w:rsid w:val="00B35F61"/>
    <w:rsid w:val="00B36107"/>
    <w:rsid w:val="00B37D2D"/>
    <w:rsid w:val="00B47985"/>
    <w:rsid w:val="00B5084B"/>
    <w:rsid w:val="00B5176D"/>
    <w:rsid w:val="00B556A5"/>
    <w:rsid w:val="00B64350"/>
    <w:rsid w:val="00B75CD9"/>
    <w:rsid w:val="00B76755"/>
    <w:rsid w:val="00B8232D"/>
    <w:rsid w:val="00B9519B"/>
    <w:rsid w:val="00BA34A5"/>
    <w:rsid w:val="00BB2587"/>
    <w:rsid w:val="00BB44FD"/>
    <w:rsid w:val="00BC0DE5"/>
    <w:rsid w:val="00BC0F0D"/>
    <w:rsid w:val="00BC52F1"/>
    <w:rsid w:val="00BC5698"/>
    <w:rsid w:val="00BC623D"/>
    <w:rsid w:val="00BC745A"/>
    <w:rsid w:val="00BD55A9"/>
    <w:rsid w:val="00BD7620"/>
    <w:rsid w:val="00BE0E16"/>
    <w:rsid w:val="00BE77D7"/>
    <w:rsid w:val="00BF1F7D"/>
    <w:rsid w:val="00BF26B1"/>
    <w:rsid w:val="00BF2FF0"/>
    <w:rsid w:val="00BF3C3E"/>
    <w:rsid w:val="00BF418F"/>
    <w:rsid w:val="00BF77E1"/>
    <w:rsid w:val="00C04C48"/>
    <w:rsid w:val="00C05E67"/>
    <w:rsid w:val="00C065EE"/>
    <w:rsid w:val="00C072F8"/>
    <w:rsid w:val="00C07F01"/>
    <w:rsid w:val="00C127E0"/>
    <w:rsid w:val="00C13D2A"/>
    <w:rsid w:val="00C13E13"/>
    <w:rsid w:val="00C22288"/>
    <w:rsid w:val="00C2273B"/>
    <w:rsid w:val="00C227BF"/>
    <w:rsid w:val="00C31E45"/>
    <w:rsid w:val="00C3299D"/>
    <w:rsid w:val="00C34845"/>
    <w:rsid w:val="00C413CD"/>
    <w:rsid w:val="00C545EB"/>
    <w:rsid w:val="00C548F6"/>
    <w:rsid w:val="00C61678"/>
    <w:rsid w:val="00C6211E"/>
    <w:rsid w:val="00C6275D"/>
    <w:rsid w:val="00C71DF8"/>
    <w:rsid w:val="00C744EC"/>
    <w:rsid w:val="00C81119"/>
    <w:rsid w:val="00C97774"/>
    <w:rsid w:val="00CA296C"/>
    <w:rsid w:val="00CA39E9"/>
    <w:rsid w:val="00CA4B17"/>
    <w:rsid w:val="00CA60A9"/>
    <w:rsid w:val="00CB6AC0"/>
    <w:rsid w:val="00CD345A"/>
    <w:rsid w:val="00CE05D5"/>
    <w:rsid w:val="00CE1E2F"/>
    <w:rsid w:val="00CE212F"/>
    <w:rsid w:val="00CE4A66"/>
    <w:rsid w:val="00CF1A3A"/>
    <w:rsid w:val="00D02C93"/>
    <w:rsid w:val="00D037B1"/>
    <w:rsid w:val="00D05A23"/>
    <w:rsid w:val="00D05B6C"/>
    <w:rsid w:val="00D06D0F"/>
    <w:rsid w:val="00D113D8"/>
    <w:rsid w:val="00D130E6"/>
    <w:rsid w:val="00D16E47"/>
    <w:rsid w:val="00D17552"/>
    <w:rsid w:val="00D20693"/>
    <w:rsid w:val="00D2275B"/>
    <w:rsid w:val="00D23342"/>
    <w:rsid w:val="00D234C0"/>
    <w:rsid w:val="00D27578"/>
    <w:rsid w:val="00D34A90"/>
    <w:rsid w:val="00D373A3"/>
    <w:rsid w:val="00D37C08"/>
    <w:rsid w:val="00D41373"/>
    <w:rsid w:val="00D423F1"/>
    <w:rsid w:val="00D44253"/>
    <w:rsid w:val="00D4453F"/>
    <w:rsid w:val="00D4649E"/>
    <w:rsid w:val="00D47943"/>
    <w:rsid w:val="00D5540E"/>
    <w:rsid w:val="00D577AA"/>
    <w:rsid w:val="00D61DEB"/>
    <w:rsid w:val="00D651CB"/>
    <w:rsid w:val="00D668A1"/>
    <w:rsid w:val="00D678DA"/>
    <w:rsid w:val="00D7310F"/>
    <w:rsid w:val="00D753C2"/>
    <w:rsid w:val="00D76592"/>
    <w:rsid w:val="00D775A5"/>
    <w:rsid w:val="00D82EDE"/>
    <w:rsid w:val="00D8611A"/>
    <w:rsid w:val="00D8727F"/>
    <w:rsid w:val="00D91485"/>
    <w:rsid w:val="00D9434E"/>
    <w:rsid w:val="00D94F94"/>
    <w:rsid w:val="00D96E86"/>
    <w:rsid w:val="00DA0D57"/>
    <w:rsid w:val="00DA3C50"/>
    <w:rsid w:val="00DA5D47"/>
    <w:rsid w:val="00DB2A6F"/>
    <w:rsid w:val="00DB625F"/>
    <w:rsid w:val="00DC0F54"/>
    <w:rsid w:val="00DC2E24"/>
    <w:rsid w:val="00DC49A1"/>
    <w:rsid w:val="00DC6C8C"/>
    <w:rsid w:val="00DD0845"/>
    <w:rsid w:val="00DD1ABB"/>
    <w:rsid w:val="00DD1F72"/>
    <w:rsid w:val="00DD5B30"/>
    <w:rsid w:val="00DD674C"/>
    <w:rsid w:val="00DD77B8"/>
    <w:rsid w:val="00DE019E"/>
    <w:rsid w:val="00E00639"/>
    <w:rsid w:val="00E15FFD"/>
    <w:rsid w:val="00E17434"/>
    <w:rsid w:val="00E2032B"/>
    <w:rsid w:val="00E21239"/>
    <w:rsid w:val="00E32C5C"/>
    <w:rsid w:val="00E336E2"/>
    <w:rsid w:val="00E42A69"/>
    <w:rsid w:val="00E4756A"/>
    <w:rsid w:val="00E479EC"/>
    <w:rsid w:val="00E538E5"/>
    <w:rsid w:val="00E559F1"/>
    <w:rsid w:val="00E61926"/>
    <w:rsid w:val="00E666E3"/>
    <w:rsid w:val="00E70F1C"/>
    <w:rsid w:val="00E74F3A"/>
    <w:rsid w:val="00E853BD"/>
    <w:rsid w:val="00E85DEE"/>
    <w:rsid w:val="00E8704E"/>
    <w:rsid w:val="00E94DF5"/>
    <w:rsid w:val="00E95616"/>
    <w:rsid w:val="00E95C66"/>
    <w:rsid w:val="00E97AB5"/>
    <w:rsid w:val="00EA016D"/>
    <w:rsid w:val="00EA1750"/>
    <w:rsid w:val="00EA6F15"/>
    <w:rsid w:val="00EB38DD"/>
    <w:rsid w:val="00EC1D00"/>
    <w:rsid w:val="00EC42B6"/>
    <w:rsid w:val="00EC6BD3"/>
    <w:rsid w:val="00EC7952"/>
    <w:rsid w:val="00ED10E6"/>
    <w:rsid w:val="00ED4A43"/>
    <w:rsid w:val="00ED69E8"/>
    <w:rsid w:val="00EE5536"/>
    <w:rsid w:val="00EE5C2F"/>
    <w:rsid w:val="00EF14A4"/>
    <w:rsid w:val="00EF3DB1"/>
    <w:rsid w:val="00EF7709"/>
    <w:rsid w:val="00F053C5"/>
    <w:rsid w:val="00F07149"/>
    <w:rsid w:val="00F15E09"/>
    <w:rsid w:val="00F22C28"/>
    <w:rsid w:val="00F232DC"/>
    <w:rsid w:val="00F23D31"/>
    <w:rsid w:val="00F243AC"/>
    <w:rsid w:val="00F24912"/>
    <w:rsid w:val="00F25759"/>
    <w:rsid w:val="00F25B5E"/>
    <w:rsid w:val="00F26B04"/>
    <w:rsid w:val="00F371E4"/>
    <w:rsid w:val="00F4319B"/>
    <w:rsid w:val="00F47202"/>
    <w:rsid w:val="00F56A61"/>
    <w:rsid w:val="00F6353F"/>
    <w:rsid w:val="00F71E02"/>
    <w:rsid w:val="00F72D27"/>
    <w:rsid w:val="00F76298"/>
    <w:rsid w:val="00F77708"/>
    <w:rsid w:val="00F840BE"/>
    <w:rsid w:val="00F84F9E"/>
    <w:rsid w:val="00F91F37"/>
    <w:rsid w:val="00F941CC"/>
    <w:rsid w:val="00F94E13"/>
    <w:rsid w:val="00F950B8"/>
    <w:rsid w:val="00F96C99"/>
    <w:rsid w:val="00F97A60"/>
    <w:rsid w:val="00FA2E8D"/>
    <w:rsid w:val="00FA36AA"/>
    <w:rsid w:val="00FB1809"/>
    <w:rsid w:val="00FC03BE"/>
    <w:rsid w:val="00FC1725"/>
    <w:rsid w:val="00FC4847"/>
    <w:rsid w:val="00FC5095"/>
    <w:rsid w:val="00FC566A"/>
    <w:rsid w:val="00FC5BE9"/>
    <w:rsid w:val="00FC6DEE"/>
    <w:rsid w:val="00FD4FC2"/>
    <w:rsid w:val="00FD5463"/>
    <w:rsid w:val="00FE2E04"/>
    <w:rsid w:val="00FE303E"/>
    <w:rsid w:val="00FE3490"/>
    <w:rsid w:val="00FE36B6"/>
    <w:rsid w:val="00FE53EF"/>
    <w:rsid w:val="00FF0A1F"/>
    <w:rsid w:val="00FF1E1C"/>
    <w:rsid w:val="00FF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CB939EC"/>
  <w15:docId w15:val="{461F6553-7814-4F2B-958E-227EE6C0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567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03F18"/>
    <w:pPr>
      <w:keepNext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403F18"/>
    <w:pPr>
      <w:keepNext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5572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55721"/>
  </w:style>
  <w:style w:type="paragraph" w:styleId="Header">
    <w:name w:val="header"/>
    <w:basedOn w:val="Normal"/>
    <w:link w:val="HeaderChar"/>
    <w:rsid w:val="003C533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94E13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A740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D4B93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4E7062"/>
    <w:rPr>
      <w:sz w:val="24"/>
      <w:szCs w:val="24"/>
    </w:rPr>
  </w:style>
  <w:style w:type="table" w:styleId="TableGrid">
    <w:name w:val="Table Grid"/>
    <w:basedOn w:val="TableNormal"/>
    <w:uiPriority w:val="59"/>
    <w:rsid w:val="00403F18"/>
    <w:pPr>
      <w:jc w:val="both"/>
    </w:pPr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rsid w:val="00403F18"/>
    <w:rPr>
      <w:b/>
      <w:sz w:val="28"/>
    </w:rPr>
  </w:style>
  <w:style w:type="character" w:customStyle="1" w:styleId="Heading2Char">
    <w:name w:val="Heading 2 Char"/>
    <w:basedOn w:val="DefaultParagraphFont"/>
    <w:link w:val="Heading2"/>
    <w:rsid w:val="00403F18"/>
    <w:rPr>
      <w:sz w:val="24"/>
    </w:rPr>
  </w:style>
  <w:style w:type="paragraph" w:styleId="FootnoteText">
    <w:name w:val="footnote text"/>
    <w:basedOn w:val="Normal"/>
    <w:link w:val="FootnoteTextChar"/>
    <w:rsid w:val="00403F1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03F18"/>
  </w:style>
  <w:style w:type="paragraph" w:styleId="BodyTextIndent">
    <w:name w:val="Body Text Indent"/>
    <w:basedOn w:val="Normal"/>
    <w:link w:val="BodyTextIndentChar"/>
    <w:rsid w:val="00403F18"/>
    <w:pPr>
      <w:spacing w:line="480" w:lineRule="auto"/>
      <w:ind w:left="2880" w:firstLine="72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03F18"/>
  </w:style>
  <w:style w:type="paragraph" w:styleId="BodyTextIndent2">
    <w:name w:val="Body Text Indent 2"/>
    <w:basedOn w:val="Normal"/>
    <w:link w:val="BodyTextIndent2Char"/>
    <w:rsid w:val="00403F18"/>
    <w:pPr>
      <w:spacing w:line="360" w:lineRule="auto"/>
      <w:ind w:left="540" w:hanging="540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03F18"/>
  </w:style>
  <w:style w:type="paragraph" w:styleId="BodyText">
    <w:name w:val="Body Text"/>
    <w:basedOn w:val="Normal"/>
    <w:link w:val="BodyTextChar"/>
    <w:rsid w:val="00403F18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403F18"/>
  </w:style>
  <w:style w:type="character" w:styleId="CommentReference">
    <w:name w:val="annotation reference"/>
    <w:basedOn w:val="DefaultParagraphFont"/>
    <w:rsid w:val="00D34A9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4A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4A90"/>
  </w:style>
  <w:style w:type="paragraph" w:styleId="CommentSubject">
    <w:name w:val="annotation subject"/>
    <w:basedOn w:val="CommentText"/>
    <w:next w:val="CommentText"/>
    <w:link w:val="CommentSubjectChar"/>
    <w:rsid w:val="00D34A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34A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Championship xmlns="09323b2d-80e6-44e2-98aa-4190ce711e71" xsi:nil="true"/>
    <Committee xmlns="09323b2d-80e6-44e2-98aa-4190ce711e71" xsi:nil="true"/>
    <Document_x0020_Type xmlns="09323b2d-80e6-44e2-98aa-4190ce711e71" xsi:nil="true"/>
    <Academic_x002f_Fiscal_x0020_Year xmlns="09323b2d-80e6-44e2-98aa-4190ce711e71">n/a</Academic_x002f_Fiscal_x0020_Year>
    <Division xmlns="09323b2d-80e6-44e2-98aa-4190ce711e7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A438C6A2E89F3247973579C45A07D2B40201002F38398764FF5849877BABBE56EF7C4D" ma:contentTypeVersion="14" ma:contentTypeDescription="" ma:contentTypeScope="" ma:versionID="73d150f695e7830b98060ee4da3db46c">
  <xsd:schema xmlns:xsd="http://www.w3.org/2001/XMLSchema" xmlns:xs="http://www.w3.org/2001/XMLSchema" xmlns:p="http://schemas.microsoft.com/office/2006/metadata/properties" xmlns:ns2="09323b2d-80e6-44e2-98aa-4190ce711e71" targetNamespace="http://schemas.microsoft.com/office/2006/metadata/properties" ma:root="true" ma:fieldsID="51d1731e547c0344923a1a690b9ecf2a" ns2:_="">
    <xsd:import namespace="09323b2d-80e6-44e2-98aa-4190ce711e7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Championship" minOccurs="0"/>
                <xsd:element ref="ns2:Division" minOccurs="0"/>
                <xsd:element ref="ns2:Committee" minOccurs="0"/>
                <xsd:element ref="ns2:Academic_x002f_Fiscal_x0020_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23b2d-80e6-44e2-98aa-4190ce711e71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nillable="true" ma:displayName="Document Type" ma:list="{f0f3b62a-13a6-4b20-84b9-a5b2a71cf2d9}" ma:internalName="Document_x0020_Type0" ma:readOnly="false" ma:showField="Title" ma:web="09323b2d-80e6-44e2-98aa-4190ce711e71">
      <xsd:simpleType>
        <xsd:restriction base="dms:Lookup"/>
      </xsd:simpleType>
    </xsd:element>
    <xsd:element name="Championship" ma:index="9" nillable="true" ma:displayName="Championship" ma:list="{4288ca53-82c2-473e-ab51-45146c53228d}" ma:internalName="Championship" ma:readOnly="false" ma:showField="Title" ma:web="09323b2d-80e6-44e2-98aa-4190ce711e71">
      <xsd:simpleType>
        <xsd:restriction base="dms:Lookup"/>
      </xsd:simpleType>
    </xsd:element>
    <xsd:element name="Division" ma:index="10" nillable="true" ma:displayName="Division" ma:list="{e2fc0a47-17ef-4623-8e18-5364fec0a241}" ma:internalName="Division" ma:readOnly="false" ma:showField="Title" ma:web="09323b2d-80e6-44e2-98aa-4190ce711e71">
      <xsd:simpleType>
        <xsd:restriction base="dms:Lookup"/>
      </xsd:simpleType>
    </xsd:element>
    <xsd:element name="Committee" ma:index="11" nillable="true" ma:displayName="Committee" ma:list="{bbadc733-3a97-4cf3-9e37-0f520322664a}" ma:internalName="Committee" ma:readOnly="false" ma:showField="Title" ma:web="09323b2d-80e6-44e2-98aa-4190ce711e71">
      <xsd:simpleType>
        <xsd:restriction base="dms:Lookup"/>
      </xsd:simpleType>
    </xsd:element>
    <xsd:element name="Academic_x002f_Fiscal_x0020_Year" ma:index="12" nillable="true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E0E22-C987-486A-8259-0657C495C9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30D46A-ADB7-4DD5-B5A5-FD1954DA579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BB0BE1A-AA45-48E4-A098-9B9327C50A9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9323b2d-80e6-44e2-98aa-4190ce711e71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C84A3FB-5AA7-40B4-B768-06EDA175D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23b2d-80e6-44e2-98aa-4190ce711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AF97603-A16F-4F7B-9C4C-EE427FCE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NCAA Division II</vt:lpstr>
    </vt:vector>
  </TitlesOfParts>
  <Company>NCAA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NCAA Division II</dc:title>
  <dc:creator>phunt</dc:creator>
  <cp:lastModifiedBy>Red, Angela</cp:lastModifiedBy>
  <cp:revision>3</cp:revision>
  <cp:lastPrinted>2013-12-16T18:49:00Z</cp:lastPrinted>
  <dcterms:created xsi:type="dcterms:W3CDTF">2018-01-16T14:00:00Z</dcterms:created>
  <dcterms:modified xsi:type="dcterms:W3CDTF">2018-01-16T14:00:00Z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Doc.Core.Permanent</vt:lpwstr>
  </property>
  <property fmtid="{D5CDD505-2E9C-101B-9397-08002B2CF9AE}" pid="3" name="ContentTypeId">
    <vt:lpwstr>0x010100A438C6A2E89F3247973579C45A07D2B40201002F38398764FF5849877BABBE56EF7C4D</vt:lpwstr>
  </property>
</Properties>
</file>