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B2" w:rsidRPr="003138B2" w:rsidRDefault="003138B2" w:rsidP="003138B2">
      <w:pPr>
        <w:shd w:val="clear" w:color="auto" w:fill="FFFFFF"/>
        <w:spacing w:before="60" w:beforeAutospacing="0" w:after="180" w:afterAutospacing="0"/>
        <w:outlineLvl w:val="0"/>
        <w:rPr>
          <w:rFonts w:asciiTheme="minorHAnsi" w:eastAsia="Times New Roman" w:hAnsiTheme="minorHAnsi" w:cstheme="minorHAnsi"/>
          <w:bCs/>
          <w:kern w:val="36"/>
        </w:rPr>
      </w:pPr>
      <w:r w:rsidRPr="003138B2">
        <w:rPr>
          <w:rFonts w:asciiTheme="minorHAnsi" w:eastAsia="Times New Roman" w:hAnsiTheme="minorHAnsi" w:cstheme="minorHAnsi"/>
          <w:bCs/>
          <w:kern w:val="36"/>
        </w:rPr>
        <w:t>Cassandra Karas</w:t>
      </w:r>
    </w:p>
    <w:p w:rsidR="003138B2" w:rsidRDefault="003138B2" w:rsidP="003138B2">
      <w:pPr>
        <w:shd w:val="clear" w:color="auto" w:fill="FFFFFF"/>
        <w:spacing w:before="60" w:beforeAutospacing="0" w:after="180" w:afterAutospacing="0"/>
        <w:outlineLvl w:val="0"/>
        <w:rPr>
          <w:rFonts w:asciiTheme="minorHAnsi" w:eastAsia="Times New Roman" w:hAnsiTheme="minorHAnsi" w:cstheme="minorHAnsi"/>
          <w:bCs/>
          <w:kern w:val="36"/>
        </w:rPr>
      </w:pPr>
      <w:r w:rsidRPr="003138B2">
        <w:rPr>
          <w:rFonts w:asciiTheme="minorHAnsi" w:eastAsia="Times New Roman" w:hAnsiTheme="minorHAnsi" w:cstheme="minorHAnsi"/>
          <w:bCs/>
          <w:kern w:val="36"/>
        </w:rPr>
        <w:t>Doc j.</w:t>
      </w:r>
      <w:r>
        <w:rPr>
          <w:rFonts w:asciiTheme="minorHAnsi" w:eastAsia="Times New Roman" w:hAnsiTheme="minorHAnsi" w:cstheme="minorHAnsi"/>
          <w:bCs/>
          <w:kern w:val="36"/>
        </w:rPr>
        <w:t xml:space="preserve"> </w:t>
      </w:r>
      <w:proofErr w:type="spellStart"/>
      <w:r>
        <w:rPr>
          <w:rFonts w:asciiTheme="minorHAnsi" w:eastAsia="Times New Roman" w:hAnsiTheme="minorHAnsi" w:cstheme="minorHAnsi"/>
          <w:bCs/>
          <w:kern w:val="36"/>
        </w:rPr>
        <w:t>S</w:t>
      </w:r>
      <w:r w:rsidRPr="003138B2">
        <w:rPr>
          <w:rFonts w:asciiTheme="minorHAnsi" w:eastAsia="Times New Roman" w:hAnsiTheme="minorHAnsi" w:cstheme="minorHAnsi"/>
          <w:bCs/>
          <w:kern w:val="36"/>
        </w:rPr>
        <w:t>chirmer</w:t>
      </w:r>
      <w:proofErr w:type="spellEnd"/>
    </w:p>
    <w:p w:rsidR="003138B2" w:rsidRPr="003138B2" w:rsidRDefault="003138B2" w:rsidP="003138B2">
      <w:pPr>
        <w:shd w:val="clear" w:color="auto" w:fill="FFFFFF"/>
        <w:spacing w:before="60" w:beforeAutospacing="0" w:after="180" w:afterAutospacing="0"/>
        <w:outlineLvl w:val="0"/>
        <w:rPr>
          <w:rFonts w:asciiTheme="minorHAnsi" w:eastAsia="Times New Roman" w:hAnsiTheme="minorHAnsi" w:cstheme="minorHAnsi"/>
          <w:bCs/>
          <w:kern w:val="36"/>
        </w:rPr>
      </w:pPr>
      <w:r>
        <w:rPr>
          <w:rFonts w:asciiTheme="minorHAnsi" w:eastAsia="Times New Roman" w:hAnsiTheme="minorHAnsi" w:cstheme="minorHAnsi"/>
          <w:bCs/>
          <w:kern w:val="36"/>
        </w:rPr>
        <w:t>10/26/10</w:t>
      </w:r>
    </w:p>
    <w:p w:rsidR="003138B2" w:rsidRPr="003138B2" w:rsidRDefault="003138B2" w:rsidP="003138B2">
      <w:pPr>
        <w:shd w:val="clear" w:color="auto" w:fill="FFFFFF"/>
        <w:spacing w:before="60" w:beforeAutospacing="0" w:after="180" w:afterAutospacing="0"/>
        <w:jc w:val="center"/>
        <w:outlineLvl w:val="0"/>
        <w:rPr>
          <w:rFonts w:ascii="Verdana" w:eastAsia="Times New Roman" w:hAnsi="Verdana"/>
          <w:b/>
          <w:bCs/>
          <w:kern w:val="36"/>
          <w:sz w:val="32"/>
          <w:szCs w:val="32"/>
        </w:rPr>
      </w:pPr>
      <w:r w:rsidRPr="003138B2">
        <w:rPr>
          <w:rFonts w:ascii="Verdana" w:eastAsia="Times New Roman" w:hAnsi="Verdana"/>
          <w:b/>
          <w:bCs/>
          <w:kern w:val="36"/>
          <w:sz w:val="32"/>
          <w:szCs w:val="32"/>
        </w:rPr>
        <w:t>Lost Michelangelo Found in Buffalo</w:t>
      </w:r>
    </w:p>
    <w:p w:rsidR="003138B2" w:rsidRPr="003138B2" w:rsidRDefault="003138B2" w:rsidP="003138B2">
      <w:pPr>
        <w:shd w:val="clear" w:color="auto" w:fill="FFFFFF"/>
        <w:spacing w:before="240" w:beforeAutospacing="0" w:after="240" w:afterAutospacing="0"/>
        <w:jc w:val="both"/>
        <w:rPr>
          <w:ins w:id="0" w:author="Unknown"/>
          <w:rFonts w:ascii="Verdana" w:eastAsia="Times New Roman" w:hAnsi="Verdana"/>
          <w:sz w:val="18"/>
          <w:szCs w:val="18"/>
        </w:rPr>
      </w:pPr>
      <w:r w:rsidRPr="003138B2">
        <w:rPr>
          <w:rFonts w:ascii="Verdana" w:eastAsia="Times New Roman" w:hAnsi="Verdana"/>
          <w:sz w:val="18"/>
          <w:szCs w:val="18"/>
        </w:rPr>
        <w:t xml:space="preserve">Submitted by </w:t>
      </w:r>
      <w:hyperlink r:id="rId5" w:tooltip="View user profile." w:history="1">
        <w:r w:rsidRPr="003138B2">
          <w:rPr>
            <w:rFonts w:ascii="Verdana" w:eastAsia="Times New Roman" w:hAnsi="Verdana"/>
            <w:sz w:val="18"/>
          </w:rPr>
          <w:t xml:space="preserve">Joan R. </w:t>
        </w:r>
        <w:proofErr w:type="spellStart"/>
        <w:r w:rsidRPr="003138B2">
          <w:rPr>
            <w:rFonts w:ascii="Verdana" w:eastAsia="Times New Roman" w:hAnsi="Verdana"/>
            <w:sz w:val="18"/>
          </w:rPr>
          <w:t>Neubauer</w:t>
        </w:r>
        <w:proofErr w:type="spellEnd"/>
      </w:hyperlink>
      <w:r w:rsidRPr="003138B2">
        <w:rPr>
          <w:rFonts w:ascii="Verdana" w:eastAsia="Times New Roman" w:hAnsi="Verdana"/>
          <w:sz w:val="18"/>
          <w:szCs w:val="18"/>
        </w:rPr>
        <w:t xml:space="preserve"> on 2010-10-12</w:t>
      </w:r>
    </w:p>
    <w:p w:rsidR="003138B2" w:rsidRDefault="003138B2" w:rsidP="003138B2">
      <w:r>
        <w:t xml:space="preserve">The great artist Michelangelo </w:t>
      </w:r>
      <w:proofErr w:type="spellStart"/>
      <w:r>
        <w:t>Buonarroti</w:t>
      </w:r>
      <w:proofErr w:type="spellEnd"/>
      <w:r>
        <w:t xml:space="preserve"> (1475-1564) gave the world such masterpieces as the Sistine Chapel, the </w:t>
      </w:r>
      <w:commentRangeStart w:id="1"/>
      <w:proofErr w:type="spellStart"/>
      <w:r>
        <w:t>Pietá</w:t>
      </w:r>
      <w:commentRangeEnd w:id="1"/>
      <w:proofErr w:type="spellEnd"/>
      <w:r w:rsidR="00DB783B">
        <w:rPr>
          <w:rStyle w:val="CommentReference"/>
        </w:rPr>
        <w:commentReference w:id="1"/>
      </w:r>
      <w:r>
        <w:t xml:space="preserve">, and David. Born in 1475, he </w:t>
      </w:r>
      <w:commentRangeStart w:id="2"/>
      <w:r>
        <w:t xml:space="preserve">died in 1564, </w:t>
      </w:r>
      <w:commentRangeEnd w:id="2"/>
      <w:r w:rsidR="00DB783B">
        <w:rPr>
          <w:rStyle w:val="CommentReference"/>
        </w:rPr>
        <w:commentReference w:id="2"/>
      </w:r>
      <w:r>
        <w:t xml:space="preserve">446 years ago. So no one ever thought they’d see a new Michelangelo, until Italian art historian and restorer Antonio </w:t>
      </w:r>
      <w:r w:rsidR="00DB783B">
        <w:t xml:space="preserve">a </w:t>
      </w:r>
      <w:proofErr w:type="spellStart"/>
      <w:r>
        <w:t>Forcellino</w:t>
      </w:r>
      <w:proofErr w:type="spellEnd"/>
      <w:r>
        <w:t xml:space="preserve"> laid eyes on the painting in Buffalo, New York. </w:t>
      </w:r>
    </w:p>
    <w:p w:rsidR="003138B2" w:rsidRDefault="003138B2" w:rsidP="003138B2">
      <w:r>
        <w:t xml:space="preserve">When owner, 53-year old Martin </w:t>
      </w:r>
      <w:proofErr w:type="spellStart"/>
      <w:r>
        <w:t>Kober</w:t>
      </w:r>
      <w:proofErr w:type="spellEnd"/>
      <w:r>
        <w:t xml:space="preserve"> showed the painting to </w:t>
      </w:r>
      <w:proofErr w:type="spellStart"/>
      <w:r>
        <w:t>Forcellino</w:t>
      </w:r>
      <w:proofErr w:type="spellEnd"/>
      <w:r>
        <w:t xml:space="preserve">, the unfinished </w:t>
      </w:r>
      <w:commentRangeStart w:id="3"/>
      <w:r>
        <w:t>painting of Jesus and Mary</w:t>
      </w:r>
      <w:commentRangeEnd w:id="3"/>
      <w:r w:rsidR="00DB783B">
        <w:rPr>
          <w:rStyle w:val="CommentReference"/>
        </w:rPr>
        <w:commentReference w:id="3"/>
      </w:r>
      <w:r>
        <w:t xml:space="preserve">, he couldn’t believe his eyes. Similar to other paintings by the great master, </w:t>
      </w:r>
      <w:proofErr w:type="spellStart"/>
      <w:r>
        <w:t>Forcellino</w:t>
      </w:r>
      <w:proofErr w:type="spellEnd"/>
      <w:r>
        <w:t xml:space="preserve"> said, "This painting was even more beautiful than the versions hanging in Rome and Florence.”</w:t>
      </w:r>
    </w:p>
    <w:p w:rsidR="003138B2" w:rsidRDefault="003138B2" w:rsidP="003138B2">
      <w:r>
        <w:t xml:space="preserve">The painting had hung on the living-room wall of the </w:t>
      </w:r>
      <w:proofErr w:type="spellStart"/>
      <w:r>
        <w:t>Kober</w:t>
      </w:r>
      <w:proofErr w:type="spellEnd"/>
      <w:r>
        <w:t xml:space="preserve"> family for years.</w:t>
      </w:r>
    </w:p>
    <w:p w:rsidR="003138B2" w:rsidRDefault="003138B2" w:rsidP="003138B2">
      <w:r>
        <w:t xml:space="preserve">Everyone just referred to it as "The Mike." Then, one of the kids knocked it off the wall with a tennis ball, and as a result, the </w:t>
      </w:r>
      <w:proofErr w:type="spellStart"/>
      <w:r>
        <w:t>Kobers</w:t>
      </w:r>
      <w:proofErr w:type="spellEnd"/>
      <w:r>
        <w:t xml:space="preserve"> wrapped it up </w:t>
      </w:r>
      <w:commentRangeStart w:id="4"/>
      <w:r>
        <w:t xml:space="preserve">and put behind the sofa </w:t>
      </w:r>
      <w:commentRangeEnd w:id="4"/>
      <w:r w:rsidR="00C35A85">
        <w:rPr>
          <w:rStyle w:val="CommentReference"/>
        </w:rPr>
        <w:commentReference w:id="4"/>
      </w:r>
      <w:r>
        <w:t xml:space="preserve">for safe keeping, and there it stayed for the next 27 years. </w:t>
      </w:r>
    </w:p>
    <w:p w:rsidR="003138B2" w:rsidRDefault="003138B2" w:rsidP="003138B2">
      <w:r>
        <w:lastRenderedPageBreak/>
        <w:t xml:space="preserve">When Air Force Lt. Col. Martin </w:t>
      </w:r>
      <w:proofErr w:type="spellStart"/>
      <w:r>
        <w:t>Kober</w:t>
      </w:r>
      <w:proofErr w:type="spellEnd"/>
      <w:r>
        <w:t xml:space="preserve"> retired in 2003, his father said, “Now, with your newfound free time, do something with this!" And he took on the job of researching the family story surrounding the painting. </w:t>
      </w:r>
    </w:p>
    <w:p w:rsidR="003138B2" w:rsidRDefault="003138B2" w:rsidP="003138B2">
      <w:proofErr w:type="spellStart"/>
      <w:r>
        <w:t>Kober</w:t>
      </w:r>
      <w:proofErr w:type="spellEnd"/>
      <w:r>
        <w:t xml:space="preserve">, now 53, took on the task and researched the history of the painting. </w:t>
      </w:r>
      <w:commentRangeStart w:id="5"/>
      <w:r>
        <w:t xml:space="preserve">He contacted auction houses, Renaissance art scholars, European archives, and even met with museum directors in Italy. He eventually found Antonio </w:t>
      </w:r>
      <w:proofErr w:type="spellStart"/>
      <w:r>
        <w:t>Forcellino</w:t>
      </w:r>
      <w:proofErr w:type="spellEnd"/>
      <w:r>
        <w:t xml:space="preserve"> and told him the story of the painting. </w:t>
      </w:r>
      <w:commentRangeEnd w:id="5"/>
      <w:r w:rsidR="00C35A85">
        <w:rPr>
          <w:rStyle w:val="CommentReference"/>
        </w:rPr>
        <w:commentReference w:id="5"/>
      </w:r>
    </w:p>
    <w:p w:rsidR="003138B2" w:rsidRDefault="003138B2" w:rsidP="003138B2">
      <w:proofErr w:type="spellStart"/>
      <w:r>
        <w:t>Forcellino</w:t>
      </w:r>
      <w:proofErr w:type="spellEnd"/>
      <w:r>
        <w:t xml:space="preserve"> said, "It wasn't the story that had scared me, but that it had been exposed to heating commonly found inside a middle-class home,” wrote in his new book, La Pieta </w:t>
      </w:r>
      <w:proofErr w:type="spellStart"/>
      <w:r>
        <w:t>Perduta</w:t>
      </w:r>
      <w:proofErr w:type="spellEnd"/>
      <w:r>
        <w:t xml:space="preserve">, The Lost </w:t>
      </w:r>
      <w:proofErr w:type="spellStart"/>
      <w:r>
        <w:t>Pietá</w:t>
      </w:r>
      <w:proofErr w:type="spellEnd"/>
      <w:r>
        <w:t xml:space="preserve">. Besides, he didn’t really believe in the existence of another rendition of a painting that already hung in museums. "I had assumed it was going to be a copy. </w:t>
      </w:r>
    </w:p>
    <w:p w:rsidR="003138B2" w:rsidRDefault="003138B2" w:rsidP="003138B2">
      <w:r>
        <w:t xml:space="preserve">"In reality, this painting was even more beautiful than the versions hanging in Rome and Florence. The truth was this painting was much better than the ones they had. I had visions of telling them that there was this crazy guy in America telling everyone he had a Michelangelo at home," </w:t>
      </w:r>
      <w:proofErr w:type="spellStart"/>
      <w:r>
        <w:t>Forcellino</w:t>
      </w:r>
      <w:proofErr w:type="spellEnd"/>
      <w:r>
        <w:t xml:space="preserve"> said.</w:t>
      </w:r>
    </w:p>
    <w:p w:rsidR="003138B2" w:rsidRDefault="003138B2" w:rsidP="003138B2">
      <w:commentRangeStart w:id="6"/>
      <w:r>
        <w:t xml:space="preserve">A scientific analysis of the painting, believed to have been </w:t>
      </w:r>
      <w:commentRangeStart w:id="7"/>
      <w:r>
        <w:t>painted in 1545</w:t>
      </w:r>
      <w:commentRangeEnd w:id="6"/>
      <w:r w:rsidR="00A34129">
        <w:rPr>
          <w:rStyle w:val="CommentReference"/>
        </w:rPr>
        <w:commentReference w:id="6"/>
      </w:r>
      <w:commentRangeEnd w:id="7"/>
      <w:r w:rsidR="00A34129">
        <w:rPr>
          <w:rStyle w:val="CommentReference"/>
        </w:rPr>
        <w:commentReference w:id="7"/>
      </w:r>
      <w:r>
        <w:t xml:space="preserve">, proved the Michelangelo was real. "The evidence of unfinished portions </w:t>
      </w:r>
      <w:proofErr w:type="gramStart"/>
      <w:r>
        <w:t>demonstrate</w:t>
      </w:r>
      <w:proofErr w:type="gramEnd"/>
      <w:r>
        <w:t xml:space="preserve"> that this painting never, never, never could be a copy of another painting," </w:t>
      </w:r>
      <w:proofErr w:type="spellStart"/>
      <w:r>
        <w:t>Forcellino</w:t>
      </w:r>
      <w:proofErr w:type="spellEnd"/>
      <w:r>
        <w:t xml:space="preserve"> said. "No patron pays in the Renaissance for an unfinished copy."</w:t>
      </w:r>
    </w:p>
    <w:p w:rsidR="003138B2" w:rsidRDefault="003138B2" w:rsidP="003138B2">
      <w:r>
        <w:t xml:space="preserve">Additionally, the ownership history, points to the work being done by Michelangelo around 1545 for his friend </w:t>
      </w:r>
      <w:proofErr w:type="spellStart"/>
      <w:r>
        <w:t>Vittoria</w:t>
      </w:r>
      <w:proofErr w:type="spellEnd"/>
      <w:r>
        <w:t xml:space="preserve"> Colonna, about 45 years after Michelangelo sculpted his famous </w:t>
      </w:r>
      <w:proofErr w:type="spellStart"/>
      <w:r>
        <w:t>Pietá</w:t>
      </w:r>
      <w:proofErr w:type="spellEnd"/>
      <w:r>
        <w:t xml:space="preserve"> that now stands in St. Peter's Basilica. </w:t>
      </w:r>
    </w:p>
    <w:p w:rsidR="003138B2" w:rsidRDefault="003138B2" w:rsidP="003138B2">
      <w:r>
        <w:t xml:space="preserve">The </w:t>
      </w:r>
      <w:proofErr w:type="spellStart"/>
      <w:r>
        <w:t>Pietá</w:t>
      </w:r>
      <w:proofErr w:type="spellEnd"/>
      <w:r>
        <w:t xml:space="preserve"> painting then passed to two Catholic cardinals and eventually ended with a German baroness named </w:t>
      </w:r>
      <w:proofErr w:type="spellStart"/>
      <w:r>
        <w:t>Villani</w:t>
      </w:r>
      <w:proofErr w:type="spellEnd"/>
      <w:r>
        <w:t xml:space="preserve">. </w:t>
      </w:r>
      <w:proofErr w:type="spellStart"/>
      <w:r>
        <w:t>Villani</w:t>
      </w:r>
      <w:proofErr w:type="spellEnd"/>
      <w:r>
        <w:t xml:space="preserve"> then willed it to her lady-in-waiting, Gertrude Young, the sister-in-law of </w:t>
      </w:r>
      <w:proofErr w:type="spellStart"/>
      <w:r>
        <w:t>Kober’s</w:t>
      </w:r>
      <w:proofErr w:type="spellEnd"/>
      <w:r>
        <w:t xml:space="preserve"> great-grandfather. In 1883, </w:t>
      </w:r>
      <w:commentRangeStart w:id="8"/>
      <w:r>
        <w:t>she then sent the work to America</w:t>
      </w:r>
      <w:commentRangeEnd w:id="8"/>
      <w:r w:rsidR="00A34129">
        <w:rPr>
          <w:rStyle w:val="CommentReference"/>
        </w:rPr>
        <w:commentReference w:id="8"/>
      </w:r>
      <w:r>
        <w:t xml:space="preserve">. </w:t>
      </w:r>
    </w:p>
    <w:p w:rsidR="003138B2" w:rsidRDefault="003138B2" w:rsidP="003138B2">
      <w:proofErr w:type="spellStart"/>
      <w:r>
        <w:t>Forcellino</w:t>
      </w:r>
      <w:proofErr w:type="spellEnd"/>
      <w:r>
        <w:t xml:space="preserve"> said Herman Grimm, a noted Michelangelo biographer, saw the </w:t>
      </w:r>
      <w:proofErr w:type="spellStart"/>
      <w:r>
        <w:t>Pietá</w:t>
      </w:r>
      <w:proofErr w:type="spellEnd"/>
      <w:r>
        <w:t xml:space="preserve"> painting in 1868 and attributed it to the master. Additional evidence includes a letter in the Vatican library discussing a </w:t>
      </w:r>
      <w:proofErr w:type="spellStart"/>
      <w:r>
        <w:t>Pietá</w:t>
      </w:r>
      <w:proofErr w:type="spellEnd"/>
      <w:r>
        <w:t xml:space="preserve"> painting for Colonna. "I'm absolutely convinced that is a Michelangelo painting," </w:t>
      </w:r>
      <w:proofErr w:type="spellStart"/>
      <w:r>
        <w:t>Forcellino</w:t>
      </w:r>
      <w:proofErr w:type="spellEnd"/>
      <w:r>
        <w:t xml:space="preserve"> said. </w:t>
      </w:r>
    </w:p>
    <w:p w:rsidR="003138B2" w:rsidRDefault="003138B2" w:rsidP="003138B2">
      <w:r>
        <w:t xml:space="preserve">However, the jury is still out, according to Michelangelo expert William Wallace, a professor of architecture and art history at Washington University in St. Louis. Wallace said he saw the painting before </w:t>
      </w:r>
      <w:proofErr w:type="spellStart"/>
      <w:r>
        <w:t>Kober</w:t>
      </w:r>
      <w:proofErr w:type="spellEnd"/>
      <w:r>
        <w:t xml:space="preserve"> had it privately restored to remove 500 years of wear and tear, and maintains there is no definitive scientific way to attribute such a painting. Instead, experts will, over time determine the authorship of the painting. </w:t>
      </w:r>
    </w:p>
    <w:p w:rsidR="00140B8A" w:rsidRDefault="003138B2" w:rsidP="003138B2">
      <w:r>
        <w:t xml:space="preserve">However, Wallace agrees to the painting's potential worth. Now in a bank vault, the painting that hung on a wall in Buffalo, New York, could be worth as much as </w:t>
      </w:r>
      <w:commentRangeStart w:id="9"/>
      <w:r>
        <w:t>$300 million</w:t>
      </w:r>
      <w:commentRangeEnd w:id="9"/>
      <w:r w:rsidR="00F709CC">
        <w:rPr>
          <w:rStyle w:val="CommentReference"/>
        </w:rPr>
        <w:commentReference w:id="9"/>
      </w:r>
      <w:r>
        <w:t>.</w:t>
      </w:r>
    </w:p>
    <w:sectPr w:rsidR="00140B8A" w:rsidSect="00140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Cassie" w:date="2010-10-27T10:17:00Z" w:initials="C">
    <w:p w:rsidR="00DB783B" w:rsidRDefault="00DB783B">
      <w:pPr>
        <w:pStyle w:val="CommentText"/>
      </w:pPr>
      <w:r>
        <w:rPr>
          <w:rStyle w:val="CommentReference"/>
        </w:rPr>
        <w:annotationRef/>
      </w:r>
      <w:r>
        <w:t xml:space="preserve">The pieta is Michelangelo only signed work </w:t>
      </w:r>
    </w:p>
  </w:comment>
  <w:comment w:id="2" w:author="Cassie" w:date="2010-10-27T10:19:00Z" w:initials="C">
    <w:p w:rsidR="00DB783B" w:rsidRDefault="00DB783B">
      <w:pPr>
        <w:pStyle w:val="CommentText"/>
      </w:pPr>
      <w:r>
        <w:rPr>
          <w:rStyle w:val="CommentReference"/>
        </w:rPr>
        <w:annotationRef/>
      </w:r>
      <w:r>
        <w:t xml:space="preserve">Like Elvis Michelangelo didn’t die he just went home </w:t>
      </w:r>
    </w:p>
  </w:comment>
  <w:comment w:id="3" w:author="Cassie" w:date="2010-10-27T10:21:00Z" w:initials="C">
    <w:p w:rsidR="00DB783B" w:rsidRDefault="00DB783B">
      <w:pPr>
        <w:pStyle w:val="CommentText"/>
      </w:pPr>
      <w:r>
        <w:rPr>
          <w:rStyle w:val="CommentReference"/>
        </w:rPr>
        <w:annotationRef/>
      </w:r>
      <w:r>
        <w:t xml:space="preserve">The painting is a version of the pieta sculpture </w:t>
      </w:r>
    </w:p>
  </w:comment>
  <w:comment w:id="4" w:author="Cassie" w:date="2010-10-27T10:26:00Z" w:initials="C">
    <w:p w:rsidR="00C35A85" w:rsidRDefault="00C35A85">
      <w:pPr>
        <w:pStyle w:val="CommentText"/>
      </w:pPr>
      <w:r>
        <w:rPr>
          <w:rStyle w:val="CommentReference"/>
        </w:rPr>
        <w:annotationRef/>
      </w:r>
      <w:r>
        <w:t xml:space="preserve">Yard sale fined of the century </w:t>
      </w:r>
    </w:p>
  </w:comment>
  <w:comment w:id="5" w:author="Cassie" w:date="2010-10-27T10:41:00Z" w:initials="C">
    <w:p w:rsidR="00C35A85" w:rsidRDefault="00C35A85">
      <w:pPr>
        <w:pStyle w:val="CommentText"/>
      </w:pPr>
      <w:r>
        <w:rPr>
          <w:rStyle w:val="CommentReference"/>
        </w:rPr>
        <w:annotationRef/>
      </w:r>
      <w:proofErr w:type="spellStart"/>
      <w:r>
        <w:t>Kober</w:t>
      </w:r>
      <w:proofErr w:type="spellEnd"/>
      <w:r>
        <w:t xml:space="preserve">:”so like </w:t>
      </w:r>
      <w:proofErr w:type="spellStart"/>
      <w:r>
        <w:t>ya</w:t>
      </w:r>
      <w:proofErr w:type="spellEnd"/>
      <w:r>
        <w:t xml:space="preserve"> I found this Michelangelo behind my couch”</w:t>
      </w:r>
    </w:p>
    <w:p w:rsidR="00AA0DDC" w:rsidRDefault="00AA0DDC">
      <w:pPr>
        <w:pStyle w:val="CommentText"/>
      </w:pPr>
    </w:p>
    <w:p w:rsidR="00C35A85" w:rsidRDefault="00C35A85">
      <w:pPr>
        <w:pStyle w:val="CommentText"/>
      </w:pPr>
      <w:r>
        <w:t>Museum director:”</w:t>
      </w:r>
      <w:proofErr w:type="spellStart"/>
      <w:r w:rsidR="00AA0DDC">
        <w:t>Y</w:t>
      </w:r>
      <w:r>
        <w:t>a</w:t>
      </w:r>
      <w:proofErr w:type="spellEnd"/>
      <w:r>
        <w:t xml:space="preserve"> </w:t>
      </w:r>
      <w:r w:rsidR="00AA0DDC">
        <w:t xml:space="preserve">right, and I’m Leonardo </w:t>
      </w:r>
      <w:proofErr w:type="spellStart"/>
      <w:proofErr w:type="gramStart"/>
      <w:r w:rsidR="00AA0DDC">
        <w:t>DaVinci</w:t>
      </w:r>
      <w:proofErr w:type="spellEnd"/>
      <w:r w:rsidR="00AA0DDC">
        <w:t xml:space="preserve"> </w:t>
      </w:r>
      <w:r>
        <w:t>”</w:t>
      </w:r>
      <w:proofErr w:type="gramEnd"/>
    </w:p>
  </w:comment>
  <w:comment w:id="6" w:author="Cassie" w:date="2010-10-27T14:59:00Z" w:initials="C">
    <w:p w:rsidR="00A34129" w:rsidRDefault="00A34129">
      <w:pPr>
        <w:pStyle w:val="CommentText"/>
      </w:pPr>
      <w:r>
        <w:rPr>
          <w:rStyle w:val="CommentReference"/>
        </w:rPr>
        <w:annotationRef/>
      </w:r>
      <w:r>
        <w:t xml:space="preserve">The first pieta by Michelangelo was sculpted in 1498 when he was in his early twenties and an unknown artist  </w:t>
      </w:r>
    </w:p>
  </w:comment>
  <w:comment w:id="7" w:author="Cassie" w:date="2010-10-27T15:02:00Z" w:initials="C">
    <w:p w:rsidR="00A34129" w:rsidRDefault="00A34129">
      <w:pPr>
        <w:pStyle w:val="CommentText"/>
      </w:pPr>
      <w:r>
        <w:rPr>
          <w:rStyle w:val="CommentReference"/>
        </w:rPr>
        <w:annotationRef/>
      </w:r>
      <w:r>
        <w:t xml:space="preserve">This painting of the same subject was painted about twenty years before he died </w:t>
      </w:r>
    </w:p>
  </w:comment>
  <w:comment w:id="8" w:author="Cassie" w:date="2010-10-27T15:05:00Z" w:initials="C">
    <w:p w:rsidR="00A34129" w:rsidRDefault="00A34129">
      <w:pPr>
        <w:pStyle w:val="CommentText"/>
      </w:pPr>
      <w:r>
        <w:rPr>
          <w:rStyle w:val="CommentReference"/>
        </w:rPr>
        <w:annotationRef/>
      </w:r>
      <w:r w:rsidR="00F709CC">
        <w:t>F</w:t>
      </w:r>
      <w:r>
        <w:t>ra</w:t>
      </w:r>
      <w:r w:rsidR="00F709CC">
        <w:t>gile handle with care “under statement”</w:t>
      </w:r>
    </w:p>
  </w:comment>
  <w:comment w:id="9" w:author="Cassie" w:date="2010-10-27T15:08:00Z" w:initials="C">
    <w:p w:rsidR="00F709CC" w:rsidRDefault="00F709CC">
      <w:pPr>
        <w:pStyle w:val="CommentText"/>
      </w:pPr>
      <w:r>
        <w:rPr>
          <w:rStyle w:val="CommentReference"/>
        </w:rPr>
        <w:annotationRef/>
      </w:r>
      <w:r>
        <w:t xml:space="preserve">Money you fine in the couch could be more then you could have ever imagined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20"/>
  <w:characterSpacingControl w:val="doNotCompress"/>
  <w:savePreviewPicture/>
  <w:compat/>
  <w:rsids>
    <w:rsidRoot w:val="003138B2"/>
    <w:rsid w:val="0011285B"/>
    <w:rsid w:val="00140B8A"/>
    <w:rsid w:val="001E3FBF"/>
    <w:rsid w:val="001E5035"/>
    <w:rsid w:val="003138B2"/>
    <w:rsid w:val="007950E5"/>
    <w:rsid w:val="00910B93"/>
    <w:rsid w:val="009B7643"/>
    <w:rsid w:val="00A34129"/>
    <w:rsid w:val="00AA0DDC"/>
    <w:rsid w:val="00C35A85"/>
    <w:rsid w:val="00CF1A3D"/>
    <w:rsid w:val="00DB783B"/>
    <w:rsid w:val="00E14859"/>
    <w:rsid w:val="00E24344"/>
    <w:rsid w:val="00E2787F"/>
    <w:rsid w:val="00E6663B"/>
    <w:rsid w:val="00F709CC"/>
    <w:rsid w:val="00FB166C"/>
    <w:rsid w:val="00FB3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B8A"/>
  </w:style>
  <w:style w:type="paragraph" w:styleId="Heading1">
    <w:name w:val="heading 1"/>
    <w:basedOn w:val="Normal"/>
    <w:link w:val="Heading1Char"/>
    <w:uiPriority w:val="9"/>
    <w:qFormat/>
    <w:rsid w:val="003138B2"/>
    <w:pPr>
      <w:spacing w:before="0" w:beforeAutospacing="0" w:after="0" w:afterAutospacing="0" w:line="240" w:lineRule="auto"/>
      <w:outlineLvl w:val="0"/>
    </w:pPr>
    <w:rPr>
      <w:rFonts w:eastAsia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38B2"/>
    <w:rPr>
      <w:rFonts w:eastAsia="Times New Roman"/>
      <w:b/>
      <w:bCs/>
      <w:color w:val="333333"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3138B2"/>
    <w:rPr>
      <w:strike w:val="0"/>
      <w:dstrike w:val="0"/>
      <w:color w:val="004276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3138B2"/>
    <w:rPr>
      <w:i/>
      <w:iCs/>
    </w:rPr>
  </w:style>
  <w:style w:type="character" w:styleId="Strong">
    <w:name w:val="Strong"/>
    <w:basedOn w:val="DefaultParagraphFont"/>
    <w:uiPriority w:val="22"/>
    <w:qFormat/>
    <w:rsid w:val="003138B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38B2"/>
    <w:pPr>
      <w:spacing w:before="0" w:beforeAutospacing="0" w:after="180" w:afterAutospacing="0" w:line="240" w:lineRule="auto"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B78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78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78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78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78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8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8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8617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8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1227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65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27778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10696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241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hyperlink" Target="http://www.huliq.com/user/joan-r-neubau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22F9C-4DA9-47CB-8C66-175E26D2B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Cassandra Karas</vt:lpstr>
      <vt:lpstr>Doc j. Schirmer</vt:lpstr>
      <vt:lpstr>10/26/10</vt:lpstr>
      <vt:lpstr>Lost Michelangelo Found in Buffalo</vt:lpstr>
    </vt:vector>
  </TitlesOfParts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Cassie</dc:creator>
  <cp:lastModifiedBy>Cassie</cp:lastModifiedBy>
  <cp:revision>5</cp:revision>
  <dcterms:created xsi:type="dcterms:W3CDTF">2010-10-21T19:39:00Z</dcterms:created>
  <dcterms:modified xsi:type="dcterms:W3CDTF">2010-10-27T19:32:00Z</dcterms:modified>
</cp:coreProperties>
</file>